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6B1D">
      <w:pPr>
        <w:tabs>
          <w:tab w:val="left" w:pos="993"/>
          <w:tab w:val="left" w:pos="1276"/>
        </w:tabs>
        <w:spacing w:after="0"/>
        <w:jc w:val="right"/>
        <w:rPr>
          <w:rFonts w:ascii="Times New Roman" w:hAnsi="Times New Roman"/>
          <w:b/>
          <w:bCs/>
          <w:sz w:val="24"/>
          <w:szCs w:val="24"/>
        </w:rPr>
      </w:pPr>
      <w:bookmarkStart w:id="0" w:name="_GoBack"/>
      <w:bookmarkEnd w:id="0"/>
    </w:p>
    <w:p w:rsidR="00A56A7B" w:rsidRPr="009538BA" w:rsidRDefault="00E32F0C"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ДОГОВОР</w:t>
      </w:r>
    </w:p>
    <w:p w:rsidR="00473D1C" w:rsidRPr="009538BA" w:rsidRDefault="00A56A7B" w:rsidP="00884D64">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 xml:space="preserve">на </w:t>
      </w:r>
      <w:r w:rsidR="009E3238" w:rsidRPr="009538BA">
        <w:rPr>
          <w:rFonts w:ascii="Times New Roman" w:hAnsi="Times New Roman"/>
          <w:b/>
          <w:bCs/>
          <w:sz w:val="24"/>
          <w:szCs w:val="24"/>
        </w:rPr>
        <w:t>выполнение строительно-монтажных работ</w:t>
      </w:r>
    </w:p>
    <w:p w:rsidR="00641536" w:rsidRPr="009538BA" w:rsidRDefault="00E32F0C" w:rsidP="00FC6B1D">
      <w:pPr>
        <w:tabs>
          <w:tab w:val="left" w:pos="993"/>
          <w:tab w:val="left" w:pos="1276"/>
        </w:tabs>
        <w:spacing w:after="0"/>
        <w:jc w:val="center"/>
        <w:rPr>
          <w:rFonts w:ascii="Times New Roman" w:hAnsi="Times New Roman"/>
          <w:b/>
          <w:bCs/>
          <w:sz w:val="24"/>
          <w:szCs w:val="24"/>
        </w:rPr>
      </w:pPr>
      <w:r w:rsidRPr="009538BA">
        <w:rPr>
          <w:rFonts w:ascii="Times New Roman" w:hAnsi="Times New Roman"/>
          <w:b/>
          <w:bCs/>
          <w:sz w:val="24"/>
          <w:szCs w:val="24"/>
        </w:rPr>
        <w:t>№</w:t>
      </w:r>
      <w:r w:rsidR="00A56A7B" w:rsidRPr="009538BA">
        <w:rPr>
          <w:rFonts w:ascii="Times New Roman" w:hAnsi="Times New Roman"/>
          <w:b/>
          <w:bCs/>
          <w:sz w:val="24"/>
          <w:szCs w:val="24"/>
        </w:rPr>
        <w:t xml:space="preserve"> _________</w:t>
      </w:r>
    </w:p>
    <w:p w:rsidR="00641536" w:rsidRPr="009538BA"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9F2302" w:rsidRDefault="0037518F" w:rsidP="00473D1C">
      <w:pPr>
        <w:tabs>
          <w:tab w:val="left" w:pos="993"/>
          <w:tab w:val="left" w:pos="1276"/>
        </w:tabs>
        <w:spacing w:after="0" w:line="240" w:lineRule="auto"/>
        <w:ind w:right="-1" w:firstLine="709"/>
        <w:jc w:val="center"/>
        <w:rPr>
          <w:rFonts w:ascii="Times New Roman" w:hAnsi="Times New Roman"/>
          <w:bCs/>
          <w:sz w:val="24"/>
          <w:szCs w:val="24"/>
        </w:rPr>
      </w:pPr>
      <w:r>
        <w:rPr>
          <w:rFonts w:ascii="Times New Roman" w:hAnsi="Times New Roman"/>
          <w:bCs/>
          <w:sz w:val="24"/>
          <w:szCs w:val="24"/>
        </w:rPr>
        <w:t>г.</w:t>
      </w:r>
      <w:r w:rsidR="000935EF" w:rsidRPr="006215B0">
        <w:rPr>
          <w:rFonts w:ascii="Times New Roman" w:hAnsi="Times New Roman"/>
          <w:bCs/>
          <w:sz w:val="24"/>
          <w:szCs w:val="24"/>
        </w:rPr>
        <w:t xml:space="preserve"> </w:t>
      </w:r>
      <w:r>
        <w:rPr>
          <w:rFonts w:ascii="Times New Roman" w:hAnsi="Times New Roman"/>
          <w:bCs/>
          <w:sz w:val="24"/>
          <w:szCs w:val="24"/>
        </w:rPr>
        <w:t>Москва</w:t>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E32F0C" w:rsidRPr="009538BA">
        <w:rPr>
          <w:rFonts w:ascii="Times New Roman" w:hAnsi="Times New Roman"/>
          <w:bCs/>
          <w:sz w:val="24"/>
          <w:szCs w:val="24"/>
        </w:rPr>
        <w:tab/>
      </w:r>
      <w:r w:rsidR="00FC6B1D" w:rsidRPr="009538BA">
        <w:rPr>
          <w:rFonts w:ascii="Times New Roman" w:hAnsi="Times New Roman"/>
          <w:bCs/>
          <w:sz w:val="24"/>
          <w:szCs w:val="24"/>
        </w:rPr>
        <w:tab/>
      </w:r>
      <w:r w:rsidR="00EA146C" w:rsidRPr="009538BA">
        <w:rPr>
          <w:rFonts w:ascii="Times New Roman" w:hAnsi="Times New Roman"/>
          <w:bCs/>
          <w:sz w:val="24"/>
          <w:szCs w:val="24"/>
        </w:rPr>
        <w:t xml:space="preserve"> </w:t>
      </w:r>
      <w:r w:rsidR="009F2302" w:rsidRPr="009F2302">
        <w:rPr>
          <w:rFonts w:ascii="Times New Roman" w:hAnsi="Times New Roman"/>
          <w:bCs/>
          <w:sz w:val="24"/>
          <w:szCs w:val="24"/>
        </w:rPr>
        <w:t>«____» ____________ 2014 г.</w:t>
      </w:r>
    </w:p>
    <w:p w:rsidR="008F77FE" w:rsidRPr="009538BA"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E226B6" w:rsidRDefault="009F2302" w:rsidP="000270B0">
      <w:pPr>
        <w:tabs>
          <w:tab w:val="left" w:pos="993"/>
          <w:tab w:val="left" w:pos="1276"/>
        </w:tabs>
        <w:spacing w:before="120" w:after="120" w:line="240" w:lineRule="auto"/>
        <w:ind w:firstLine="709"/>
        <w:jc w:val="both"/>
        <w:rPr>
          <w:rFonts w:ascii="Times New Roman" w:hAnsi="Times New Roman"/>
          <w:sz w:val="24"/>
          <w:szCs w:val="24"/>
        </w:rPr>
      </w:pPr>
      <w:r>
        <w:rPr>
          <w:rFonts w:ascii="Times New Roman" w:hAnsi="Times New Roman"/>
          <w:b/>
          <w:sz w:val="24"/>
          <w:szCs w:val="24"/>
        </w:rPr>
        <w:t>Общество с ограниченной ответственностью «Объединенная дирекция по проектированию и строительству (инновационного центра «Сколково»)</w:t>
      </w:r>
      <w:r w:rsidR="00666572" w:rsidRPr="00666572">
        <w:rPr>
          <w:rFonts w:ascii="Times New Roman" w:hAnsi="Times New Roman"/>
          <w:b/>
          <w:sz w:val="24"/>
          <w:szCs w:val="24"/>
        </w:rPr>
        <w:t>,</w:t>
      </w:r>
      <w:r w:rsidR="00E32F0C" w:rsidRPr="009538BA">
        <w:rPr>
          <w:rFonts w:ascii="Times New Roman" w:hAnsi="Times New Roman"/>
          <w:sz w:val="24"/>
          <w:szCs w:val="24"/>
        </w:rPr>
        <w:t xml:space="preserve"> </w:t>
      </w:r>
      <w:r w:rsidR="00666572" w:rsidRPr="00666572">
        <w:rPr>
          <w:rFonts w:ascii="Times New Roman" w:hAnsi="Times New Roman"/>
          <w:bCs/>
          <w:sz w:val="24"/>
          <w:szCs w:val="24"/>
        </w:rPr>
        <w:t xml:space="preserve">с местом </w:t>
      </w:r>
      <w:r w:rsidR="00666572" w:rsidRPr="00666572">
        <w:rPr>
          <w:rFonts w:ascii="Times New Roman" w:hAnsi="Times New Roman"/>
          <w:sz w:val="24"/>
          <w:szCs w:val="24"/>
        </w:rPr>
        <w:t xml:space="preserve">нахождения по адресу: </w:t>
      </w:r>
      <w:r w:rsidR="005F6ABF">
        <w:rPr>
          <w:rFonts w:ascii="Times New Roman" w:hAnsi="Times New Roman"/>
          <w:sz w:val="24"/>
          <w:szCs w:val="24"/>
        </w:rPr>
        <w:t>1430</w:t>
      </w:r>
      <w:r w:rsidR="005F6ABF" w:rsidRPr="005F6ABF">
        <w:rPr>
          <w:rFonts w:ascii="Times New Roman" w:hAnsi="Times New Roman"/>
          <w:sz w:val="24"/>
          <w:szCs w:val="24"/>
        </w:rPr>
        <w:t>26</w:t>
      </w:r>
      <w:r w:rsidRPr="009F2302">
        <w:rPr>
          <w:rFonts w:ascii="Times New Roman" w:hAnsi="Times New Roman"/>
          <w:sz w:val="24"/>
          <w:szCs w:val="24"/>
        </w:rPr>
        <w:t xml:space="preserve">, г. </w:t>
      </w:r>
      <w:r w:rsidR="005F6ABF">
        <w:rPr>
          <w:rFonts w:ascii="Times New Roman" w:hAnsi="Times New Roman"/>
          <w:sz w:val="24"/>
          <w:szCs w:val="24"/>
        </w:rPr>
        <w:t>Москва</w:t>
      </w:r>
      <w:r w:rsidRPr="009F2302">
        <w:rPr>
          <w:rFonts w:ascii="Times New Roman" w:hAnsi="Times New Roman"/>
          <w:sz w:val="24"/>
          <w:szCs w:val="24"/>
        </w:rPr>
        <w:t>,</w:t>
      </w:r>
      <w:r w:rsidR="005F6ABF">
        <w:rPr>
          <w:rFonts w:ascii="Times New Roman" w:hAnsi="Times New Roman"/>
          <w:sz w:val="24"/>
          <w:szCs w:val="24"/>
        </w:rPr>
        <w:t xml:space="preserve"> территория инновационного центра «Сколково»,</w:t>
      </w:r>
      <w:r w:rsidRPr="009F2302">
        <w:rPr>
          <w:rFonts w:ascii="Times New Roman" w:hAnsi="Times New Roman"/>
          <w:sz w:val="24"/>
          <w:szCs w:val="24"/>
        </w:rPr>
        <w:t xml:space="preserve"> Луговая</w:t>
      </w:r>
      <w:r w:rsidR="005F6ABF">
        <w:rPr>
          <w:rFonts w:ascii="Times New Roman" w:hAnsi="Times New Roman"/>
          <w:sz w:val="24"/>
          <w:szCs w:val="24"/>
        </w:rPr>
        <w:t xml:space="preserve"> ул., </w:t>
      </w:r>
      <w:r w:rsidRPr="009F2302">
        <w:rPr>
          <w:rFonts w:ascii="Times New Roman" w:hAnsi="Times New Roman"/>
          <w:sz w:val="24"/>
          <w:szCs w:val="24"/>
        </w:rPr>
        <w:t>4</w:t>
      </w:r>
      <w:r w:rsidR="00666572" w:rsidRPr="009F2302">
        <w:rPr>
          <w:rFonts w:ascii="Times New Roman" w:hAnsi="Times New Roman"/>
          <w:bCs/>
          <w:sz w:val="24"/>
          <w:szCs w:val="24"/>
        </w:rPr>
        <w:t xml:space="preserve">, </w:t>
      </w:r>
      <w:r w:rsidR="005F6ABF">
        <w:rPr>
          <w:rFonts w:ascii="Times New Roman" w:hAnsi="Times New Roman"/>
          <w:bCs/>
          <w:sz w:val="24"/>
          <w:szCs w:val="24"/>
        </w:rPr>
        <w:t xml:space="preserve">стр.2, </w:t>
      </w:r>
      <w:r w:rsidR="00666572" w:rsidRPr="009F2302">
        <w:rPr>
          <w:rFonts w:ascii="Times New Roman" w:hAnsi="Times New Roman"/>
          <w:bCs/>
          <w:sz w:val="24"/>
          <w:szCs w:val="24"/>
        </w:rPr>
        <w:t>ОГРН</w:t>
      </w:r>
      <w:r>
        <w:rPr>
          <w:rFonts w:ascii="Times New Roman" w:hAnsi="Times New Roman"/>
          <w:bCs/>
          <w:sz w:val="24"/>
          <w:szCs w:val="24"/>
        </w:rPr>
        <w:t xml:space="preserve"> 1107746949793</w:t>
      </w:r>
      <w:r w:rsidR="00666572" w:rsidRPr="009F2302">
        <w:rPr>
          <w:rFonts w:ascii="Times New Roman" w:hAnsi="Times New Roman"/>
          <w:sz w:val="24"/>
          <w:szCs w:val="24"/>
        </w:rPr>
        <w:t>,</w:t>
      </w:r>
      <w:r w:rsidR="00666572" w:rsidRPr="00666572">
        <w:rPr>
          <w:rFonts w:ascii="Times New Roman" w:hAnsi="Times New Roman"/>
          <w:sz w:val="24"/>
          <w:szCs w:val="24"/>
        </w:rPr>
        <w:t xml:space="preserve"> именуемое в дальнейшем «</w:t>
      </w:r>
      <w:r w:rsidR="00666572">
        <w:rPr>
          <w:rFonts w:ascii="Times New Roman" w:hAnsi="Times New Roman"/>
          <w:b/>
          <w:sz w:val="24"/>
          <w:szCs w:val="24"/>
        </w:rPr>
        <w:t>Заказчик</w:t>
      </w:r>
      <w:r>
        <w:rPr>
          <w:rFonts w:ascii="Times New Roman" w:hAnsi="Times New Roman"/>
          <w:sz w:val="24"/>
          <w:szCs w:val="24"/>
        </w:rPr>
        <w:t xml:space="preserve">», в лице Генерального директора </w:t>
      </w:r>
      <w:r w:rsidR="00E226B6" w:rsidRPr="00E226B6">
        <w:rPr>
          <w:rFonts w:ascii="Times New Roman" w:hAnsi="Times New Roman"/>
          <w:sz w:val="24"/>
          <w:szCs w:val="24"/>
        </w:rPr>
        <w:t>_________________</w:t>
      </w:r>
      <w:r w:rsidR="00666572" w:rsidRPr="00666572">
        <w:rPr>
          <w:rFonts w:ascii="Times New Roman" w:hAnsi="Times New Roman"/>
          <w:sz w:val="24"/>
          <w:szCs w:val="24"/>
        </w:rPr>
        <w:t xml:space="preserve">, действующего на основании </w:t>
      </w:r>
      <w:r w:rsidRPr="009F2302">
        <w:rPr>
          <w:rFonts w:ascii="Times New Roman" w:hAnsi="Times New Roman"/>
          <w:sz w:val="24"/>
          <w:szCs w:val="24"/>
        </w:rPr>
        <w:t>Устава</w:t>
      </w:r>
      <w:r w:rsidR="00E226B6" w:rsidRPr="00E226B6">
        <w:rPr>
          <w:rFonts w:ascii="Times New Roman" w:hAnsi="Times New Roman"/>
          <w:sz w:val="24"/>
          <w:szCs w:val="24"/>
        </w:rPr>
        <w:t>,</w:t>
      </w:r>
    </w:p>
    <w:p w:rsidR="000270B0" w:rsidRDefault="00EA146C" w:rsidP="000270B0">
      <w:pPr>
        <w:tabs>
          <w:tab w:val="left" w:pos="993"/>
          <w:tab w:val="left" w:pos="1276"/>
        </w:tabs>
        <w:spacing w:before="120" w:after="120" w:line="240" w:lineRule="auto"/>
        <w:ind w:firstLine="709"/>
        <w:jc w:val="both"/>
        <w:rPr>
          <w:rFonts w:ascii="Times New Roman" w:hAnsi="Times New Roman"/>
          <w:sz w:val="24"/>
          <w:szCs w:val="24"/>
        </w:rPr>
      </w:pPr>
      <w:r w:rsidRPr="009538BA">
        <w:rPr>
          <w:rFonts w:ascii="Times New Roman" w:hAnsi="Times New Roman"/>
          <w:sz w:val="24"/>
          <w:szCs w:val="24"/>
        </w:rPr>
        <w:t>и</w:t>
      </w:r>
      <w:r w:rsidR="00E32F0C" w:rsidRPr="009538BA">
        <w:rPr>
          <w:rFonts w:ascii="Times New Roman" w:hAnsi="Times New Roman"/>
          <w:sz w:val="24"/>
          <w:szCs w:val="24"/>
        </w:rPr>
        <w:t xml:space="preserve"> </w:t>
      </w:r>
    </w:p>
    <w:p w:rsidR="000270B0" w:rsidRDefault="000270B0"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0270B0">
        <w:rPr>
          <w:rFonts w:ascii="Times New Roman" w:hAnsi="Times New Roman"/>
          <w:b/>
          <w:sz w:val="24"/>
          <w:szCs w:val="24"/>
        </w:rPr>
        <w:t xml:space="preserve">[наименование </w:t>
      </w:r>
      <w:r w:rsidR="00B1251A">
        <w:rPr>
          <w:rFonts w:ascii="Times New Roman" w:hAnsi="Times New Roman"/>
          <w:b/>
          <w:sz w:val="24"/>
          <w:szCs w:val="24"/>
        </w:rPr>
        <w:t xml:space="preserve"> П</w:t>
      </w:r>
      <w:r w:rsidRPr="000270B0">
        <w:rPr>
          <w:rFonts w:ascii="Times New Roman" w:hAnsi="Times New Roman"/>
          <w:b/>
          <w:sz w:val="24"/>
          <w:szCs w:val="24"/>
        </w:rPr>
        <w:t>одрядчика]</w:t>
      </w:r>
      <w:r w:rsidRPr="000270B0">
        <w:rPr>
          <w:rFonts w:ascii="Times New Roman" w:hAnsi="Times New Roman"/>
          <w:sz w:val="24"/>
          <w:szCs w:val="24"/>
        </w:rPr>
        <w:t xml:space="preserve">, </w:t>
      </w:r>
      <w:r w:rsidRPr="000270B0">
        <w:rPr>
          <w:rFonts w:ascii="Times New Roman" w:hAnsi="Times New Roman"/>
          <w:bCs/>
          <w:sz w:val="24"/>
          <w:szCs w:val="24"/>
        </w:rPr>
        <w:t xml:space="preserve">с местом </w:t>
      </w:r>
      <w:r w:rsidRPr="000270B0">
        <w:rPr>
          <w:rFonts w:ascii="Times New Roman" w:hAnsi="Times New Roman"/>
          <w:sz w:val="24"/>
          <w:szCs w:val="24"/>
        </w:rPr>
        <w:t xml:space="preserve">нахождения по адресу: </w:t>
      </w:r>
      <w:r w:rsidRPr="000270B0">
        <w:rPr>
          <w:rFonts w:ascii="Times New Roman" w:hAnsi="Times New Roman"/>
          <w:b/>
          <w:sz w:val="24"/>
          <w:szCs w:val="24"/>
        </w:rPr>
        <w:t>[адрес места нахождения]</w:t>
      </w:r>
      <w:r w:rsidRPr="000270B0">
        <w:rPr>
          <w:rFonts w:ascii="Times New Roman" w:hAnsi="Times New Roman"/>
          <w:bCs/>
          <w:sz w:val="24"/>
          <w:szCs w:val="24"/>
        </w:rPr>
        <w:t>,</w:t>
      </w:r>
      <w:r w:rsidRPr="000270B0">
        <w:rPr>
          <w:rFonts w:ascii="Times New Roman" w:hAnsi="Times New Roman"/>
          <w:b/>
          <w:bCs/>
          <w:sz w:val="24"/>
          <w:szCs w:val="24"/>
        </w:rPr>
        <w:t xml:space="preserve"> </w:t>
      </w:r>
      <w:r w:rsidRPr="000270B0">
        <w:rPr>
          <w:rFonts w:ascii="Times New Roman" w:hAnsi="Times New Roman"/>
          <w:bCs/>
          <w:sz w:val="24"/>
          <w:szCs w:val="24"/>
        </w:rPr>
        <w:t>ОГРН</w:t>
      </w:r>
      <w:r w:rsidRPr="000270B0">
        <w:rPr>
          <w:rFonts w:ascii="Times New Roman" w:hAnsi="Times New Roman"/>
          <w:b/>
          <w:bCs/>
          <w:sz w:val="24"/>
          <w:szCs w:val="24"/>
        </w:rPr>
        <w:t xml:space="preserve"> </w:t>
      </w:r>
      <w:r w:rsidRPr="000270B0">
        <w:rPr>
          <w:rFonts w:ascii="Times New Roman" w:hAnsi="Times New Roman"/>
          <w:b/>
          <w:sz w:val="24"/>
          <w:szCs w:val="24"/>
        </w:rPr>
        <w:t>[ОГРН]</w:t>
      </w:r>
      <w:r w:rsidRPr="000270B0">
        <w:rPr>
          <w:rFonts w:ascii="Times New Roman" w:hAnsi="Times New Roman"/>
          <w:sz w:val="24"/>
          <w:szCs w:val="24"/>
        </w:rPr>
        <w:t xml:space="preserve">, именуемое в дальнейшем </w:t>
      </w:r>
      <w:r w:rsidRPr="000C06DA">
        <w:rPr>
          <w:rFonts w:ascii="Times New Roman" w:hAnsi="Times New Roman"/>
          <w:b/>
          <w:sz w:val="24"/>
          <w:szCs w:val="24"/>
        </w:rPr>
        <w:t>«</w:t>
      </w:r>
      <w:r w:rsidRPr="000270B0">
        <w:rPr>
          <w:rFonts w:ascii="Times New Roman" w:hAnsi="Times New Roman"/>
          <w:b/>
          <w:sz w:val="24"/>
          <w:szCs w:val="24"/>
        </w:rPr>
        <w:t>Подрядчик</w:t>
      </w:r>
      <w:r w:rsidRPr="000270B0">
        <w:rPr>
          <w:rFonts w:ascii="Times New Roman" w:hAnsi="Times New Roman"/>
          <w:sz w:val="24"/>
          <w:szCs w:val="24"/>
        </w:rPr>
        <w:t xml:space="preserve">», в лице </w:t>
      </w:r>
      <w:r w:rsidRPr="000270B0">
        <w:rPr>
          <w:rFonts w:ascii="Times New Roman" w:hAnsi="Times New Roman"/>
          <w:b/>
          <w:sz w:val="24"/>
          <w:szCs w:val="24"/>
        </w:rPr>
        <w:t>[должность, фамилия, имя, отчество подписанта]</w:t>
      </w:r>
      <w:r w:rsidRPr="000270B0">
        <w:rPr>
          <w:rFonts w:ascii="Times New Roman" w:hAnsi="Times New Roman"/>
          <w:sz w:val="24"/>
          <w:szCs w:val="24"/>
        </w:rPr>
        <w:t xml:space="preserve">, действующего на основании </w:t>
      </w:r>
      <w:r w:rsidRPr="000270B0">
        <w:rPr>
          <w:rFonts w:ascii="Times New Roman" w:hAnsi="Times New Roman"/>
          <w:b/>
          <w:sz w:val="24"/>
          <w:szCs w:val="24"/>
        </w:rPr>
        <w:t>[документ-основание]</w:t>
      </w:r>
      <w:r w:rsidRPr="000270B0">
        <w:rPr>
          <w:rFonts w:ascii="Times New Roman" w:hAnsi="Times New Roman"/>
          <w:sz w:val="24"/>
          <w:szCs w:val="24"/>
        </w:rPr>
        <w:t>,</w:t>
      </w:r>
      <w:proofErr w:type="gramEnd"/>
    </w:p>
    <w:p w:rsidR="00E32F0C" w:rsidRPr="009538BA" w:rsidRDefault="00E32F0C" w:rsidP="000270B0">
      <w:pPr>
        <w:tabs>
          <w:tab w:val="left" w:pos="993"/>
          <w:tab w:val="left" w:pos="1276"/>
        </w:tabs>
        <w:spacing w:before="120" w:after="120" w:line="240" w:lineRule="auto"/>
        <w:ind w:firstLine="709"/>
        <w:jc w:val="both"/>
        <w:rPr>
          <w:rFonts w:ascii="Times New Roman" w:hAnsi="Times New Roman"/>
          <w:sz w:val="24"/>
          <w:szCs w:val="24"/>
        </w:rPr>
      </w:pPr>
      <w:proofErr w:type="gramStart"/>
      <w:r w:rsidRPr="009538BA">
        <w:rPr>
          <w:rFonts w:ascii="Times New Roman" w:hAnsi="Times New Roman"/>
          <w:sz w:val="24"/>
          <w:szCs w:val="24"/>
        </w:rPr>
        <w:t>далее по отдельности именуемые «</w:t>
      </w:r>
      <w:r w:rsidRPr="009538BA">
        <w:rPr>
          <w:rFonts w:ascii="Times New Roman" w:hAnsi="Times New Roman"/>
          <w:b/>
          <w:sz w:val="24"/>
          <w:szCs w:val="24"/>
        </w:rPr>
        <w:t>Сторона</w:t>
      </w:r>
      <w:r w:rsidRPr="009538BA">
        <w:rPr>
          <w:rFonts w:ascii="Times New Roman" w:hAnsi="Times New Roman"/>
          <w:sz w:val="24"/>
          <w:szCs w:val="24"/>
        </w:rPr>
        <w:t>» и совместно «</w:t>
      </w:r>
      <w:r w:rsidRPr="009538BA">
        <w:rPr>
          <w:rFonts w:ascii="Times New Roman" w:hAnsi="Times New Roman"/>
          <w:b/>
          <w:sz w:val="24"/>
          <w:szCs w:val="24"/>
        </w:rPr>
        <w:t>Стороны</w:t>
      </w:r>
      <w:r w:rsidRPr="009538BA">
        <w:rPr>
          <w:rFonts w:ascii="Times New Roman" w:hAnsi="Times New Roman"/>
          <w:sz w:val="24"/>
          <w:szCs w:val="24"/>
        </w:rPr>
        <w:t>», заключили настоящий Договор</w:t>
      </w:r>
      <w:r w:rsidR="00BA0879" w:rsidRPr="009538BA">
        <w:rPr>
          <w:rFonts w:ascii="Times New Roman" w:hAnsi="Times New Roman"/>
          <w:sz w:val="24"/>
          <w:szCs w:val="24"/>
        </w:rPr>
        <w:t xml:space="preserve"> (далее - Договор)</w:t>
      </w:r>
      <w:r w:rsidRPr="009538BA">
        <w:rPr>
          <w:rFonts w:ascii="Times New Roman" w:hAnsi="Times New Roman"/>
          <w:sz w:val="24"/>
          <w:szCs w:val="24"/>
        </w:rPr>
        <w:t xml:space="preserve"> о нижеследующем:</w:t>
      </w:r>
      <w:proofErr w:type="gramEnd"/>
    </w:p>
    <w:p w:rsidR="00E32F0C" w:rsidRPr="009538BA" w:rsidRDefault="00E32F0C" w:rsidP="00473D1C">
      <w:pPr>
        <w:tabs>
          <w:tab w:val="left" w:pos="993"/>
          <w:tab w:val="left" w:pos="1276"/>
        </w:tabs>
        <w:spacing w:after="0" w:line="240" w:lineRule="auto"/>
        <w:ind w:right="-1" w:firstLine="709"/>
        <w:jc w:val="both"/>
        <w:rPr>
          <w:rFonts w:ascii="Times New Roman" w:hAnsi="Times New Roman"/>
          <w:sz w:val="24"/>
          <w:szCs w:val="24"/>
        </w:rPr>
      </w:pPr>
    </w:p>
    <w:p w:rsidR="00473D1C" w:rsidRPr="009538BA" w:rsidRDefault="00E32F0C" w:rsidP="00473D1C">
      <w:pPr>
        <w:pStyle w:val="a4"/>
        <w:numPr>
          <w:ilvl w:val="0"/>
          <w:numId w:val="1"/>
        </w:numPr>
        <w:tabs>
          <w:tab w:val="left" w:pos="993"/>
          <w:tab w:val="left" w:pos="1276"/>
        </w:tabs>
        <w:spacing w:after="0" w:line="240" w:lineRule="auto"/>
        <w:ind w:left="0" w:right="-1" w:firstLine="709"/>
        <w:jc w:val="both"/>
        <w:rPr>
          <w:rFonts w:ascii="Times New Roman" w:hAnsi="Times New Roman" w:cs="Times New Roman"/>
          <w:b/>
          <w:bCs/>
          <w:color w:val="000000"/>
          <w:sz w:val="24"/>
          <w:szCs w:val="24"/>
        </w:rPr>
      </w:pPr>
      <w:r w:rsidRPr="009538BA">
        <w:rPr>
          <w:rFonts w:ascii="Times New Roman" w:hAnsi="Times New Roman" w:cs="Times New Roman"/>
          <w:b/>
          <w:bCs/>
          <w:color w:val="000000"/>
          <w:sz w:val="24"/>
          <w:szCs w:val="24"/>
        </w:rPr>
        <w:t>ОБЩИЕ ПОЛОЖЕНИЯ</w:t>
      </w:r>
    </w:p>
    <w:p w:rsidR="008F77FE" w:rsidRPr="009538BA" w:rsidRDefault="008F77FE"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Термины и определения</w:t>
      </w:r>
    </w:p>
    <w:p w:rsidR="008F77FE" w:rsidRPr="009538BA" w:rsidRDefault="005B1D30" w:rsidP="00B4146C">
      <w:pPr>
        <w:pStyle w:val="24"/>
        <w:tabs>
          <w:tab w:val="clear" w:pos="0"/>
          <w:tab w:val="left" w:pos="993"/>
          <w:tab w:val="left" w:pos="1276"/>
        </w:tabs>
        <w:spacing w:after="120"/>
        <w:ind w:right="-1" w:firstLine="709"/>
        <w:rPr>
          <w:lang w:val="ru-RU"/>
        </w:rPr>
      </w:pPr>
      <w:r w:rsidRPr="009538BA">
        <w:rPr>
          <w:lang w:val="ru-RU"/>
        </w:rPr>
        <w:t>Если из контекста не следует иное, т</w:t>
      </w:r>
      <w:r w:rsidR="002F73A0" w:rsidRPr="009538BA">
        <w:rPr>
          <w:lang w:val="ru-RU"/>
        </w:rPr>
        <w:t xml:space="preserve">ермины, </w:t>
      </w:r>
      <w:r w:rsidR="003A1A5A" w:rsidRPr="009538BA">
        <w:rPr>
          <w:lang w:val="ru-RU"/>
        </w:rPr>
        <w:t>используемые</w:t>
      </w:r>
      <w:r w:rsidR="002F73A0" w:rsidRPr="009538BA">
        <w:rPr>
          <w:lang w:val="ru-RU"/>
        </w:rPr>
        <w:t xml:space="preserve"> в настоящем Договоре с заглавной буквы, имеют следующие значения:</w:t>
      </w:r>
    </w:p>
    <w:p w:rsidR="00D321F8" w:rsidRPr="00D321F8" w:rsidRDefault="00423D4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00400" w:rsidRPr="009538BA">
        <w:rPr>
          <w:rFonts w:ascii="Times New Roman" w:hAnsi="Times New Roman" w:cs="Times New Roman"/>
          <w:b/>
          <w:color w:val="000000"/>
          <w:sz w:val="24"/>
          <w:szCs w:val="24"/>
        </w:rPr>
        <w:t>«Авансовый платеж»</w:t>
      </w:r>
      <w:r w:rsidR="00C00400" w:rsidRPr="009538BA">
        <w:rPr>
          <w:rFonts w:ascii="Times New Roman" w:hAnsi="Times New Roman"/>
          <w:i/>
          <w:szCs w:val="24"/>
        </w:rPr>
        <w:t xml:space="preserve"> </w:t>
      </w:r>
      <w:r w:rsidR="00C00400" w:rsidRPr="009538BA">
        <w:rPr>
          <w:rFonts w:ascii="Times New Roman" w:hAnsi="Times New Roman"/>
          <w:szCs w:val="24"/>
        </w:rPr>
        <w:t xml:space="preserve">- </w:t>
      </w:r>
      <w:r w:rsidR="00D2166B" w:rsidRPr="009538BA">
        <w:rPr>
          <w:rFonts w:ascii="Times New Roman" w:hAnsi="Times New Roman"/>
          <w:sz w:val="24"/>
          <w:szCs w:val="24"/>
        </w:rPr>
        <w:t>имеет значение, установленное в пункте 8.1. настоящего Договора.</w:t>
      </w:r>
    </w:p>
    <w:p w:rsidR="008F77FE" w:rsidRPr="004E4CCE" w:rsidRDefault="00550018" w:rsidP="00221365">
      <w:pPr>
        <w:pStyle w:val="a4"/>
        <w:numPr>
          <w:ilvl w:val="2"/>
          <w:numId w:val="22"/>
        </w:numPr>
        <w:tabs>
          <w:tab w:val="left" w:pos="993"/>
          <w:tab w:val="left" w:pos="1276"/>
        </w:tabs>
        <w:spacing w:before="120" w:after="120" w:line="240" w:lineRule="auto"/>
        <w:ind w:left="0" w:right="-1" w:firstLine="709"/>
        <w:rPr>
          <w:rFonts w:ascii="Times New Roman" w:hAnsi="Times New Roman" w:cs="Times New Roman"/>
          <w:color w:val="000000"/>
          <w:sz w:val="24"/>
          <w:szCs w:val="24"/>
        </w:rPr>
      </w:pPr>
      <w:r w:rsidRPr="009538BA" w:rsidDel="00550018">
        <w:rPr>
          <w:rFonts w:ascii="Times New Roman" w:hAnsi="Times New Roman" w:cs="Times New Roman"/>
          <w:bCs/>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Акт приемки законченного строительством объекта</w:t>
      </w:r>
      <w:r w:rsidR="008F77FE" w:rsidRPr="009538BA">
        <w:rPr>
          <w:rFonts w:ascii="Times New Roman" w:hAnsi="Times New Roman" w:cs="Times New Roman"/>
          <w:color w:val="000000"/>
          <w:sz w:val="24"/>
          <w:szCs w:val="24"/>
        </w:rPr>
        <w:t xml:space="preserve">» </w:t>
      </w:r>
      <w:r w:rsidR="0060437A" w:rsidRPr="009538BA">
        <w:rPr>
          <w:rFonts w:ascii="Times New Roman" w:hAnsi="Times New Roman" w:cs="Times New Roman"/>
          <w:color w:val="000000"/>
          <w:sz w:val="24"/>
          <w:szCs w:val="24"/>
        </w:rPr>
        <w:t>или «</w:t>
      </w:r>
      <w:r w:rsidR="0060437A" w:rsidRPr="009538BA">
        <w:rPr>
          <w:rFonts w:ascii="Times New Roman" w:hAnsi="Times New Roman" w:cs="Times New Roman"/>
          <w:b/>
          <w:color w:val="000000"/>
          <w:sz w:val="24"/>
          <w:szCs w:val="24"/>
        </w:rPr>
        <w:t>КС-11</w:t>
      </w:r>
      <w:r w:rsidR="0060437A"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означает документ, подписанный Подрядчиком и Заказчиком, подтверждающий завершение Подрядчиком и приемку Заказчиком </w:t>
      </w:r>
      <w:r w:rsidR="008F0F98" w:rsidRPr="009538BA">
        <w:rPr>
          <w:rFonts w:ascii="Times New Roman" w:hAnsi="Times New Roman" w:cs="Times New Roman"/>
          <w:color w:val="000000"/>
          <w:sz w:val="24"/>
          <w:szCs w:val="24"/>
        </w:rPr>
        <w:t xml:space="preserve">Строительно-монтажных </w:t>
      </w:r>
      <w:r w:rsidR="008F77FE" w:rsidRPr="009538BA">
        <w:rPr>
          <w:rFonts w:ascii="Times New Roman" w:hAnsi="Times New Roman" w:cs="Times New Roman"/>
          <w:color w:val="000000"/>
          <w:sz w:val="24"/>
          <w:szCs w:val="24"/>
        </w:rPr>
        <w:t xml:space="preserve">Работ по Договору (за исключением любых работ, выполняемых Генеральным Подрядчиком во время Гарантийного Периода в соответствии с настоящим Договором). Данный акт составляется </w:t>
      </w:r>
      <w:r w:rsidR="00EC5F56">
        <w:rPr>
          <w:rFonts w:ascii="Times New Roman" w:hAnsi="Times New Roman" w:cs="Times New Roman"/>
          <w:color w:val="000000"/>
          <w:sz w:val="24"/>
          <w:szCs w:val="24"/>
        </w:rPr>
        <w:t>на основе</w:t>
      </w:r>
      <w:r w:rsidR="00EC5F56"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форм</w:t>
      </w:r>
      <w:r w:rsidR="00EC5F56">
        <w:rPr>
          <w:rFonts w:ascii="Times New Roman" w:hAnsi="Times New Roman" w:cs="Times New Roman"/>
          <w:color w:val="000000"/>
          <w:sz w:val="24"/>
          <w:szCs w:val="24"/>
        </w:rPr>
        <w:t>ы</w:t>
      </w:r>
      <w:r w:rsidR="008F77FE" w:rsidRPr="009538BA">
        <w:rPr>
          <w:rFonts w:ascii="Times New Roman" w:hAnsi="Times New Roman" w:cs="Times New Roman"/>
          <w:color w:val="000000"/>
          <w:sz w:val="24"/>
          <w:szCs w:val="24"/>
        </w:rPr>
        <w:t xml:space="preserve"> КС-11 «Акт приемки законченного строительством объекта»</w:t>
      </w:r>
      <w:r w:rsidR="004E4CCE">
        <w:rPr>
          <w:rFonts w:ascii="Times New Roman" w:hAnsi="Times New Roman" w:cs="Times New Roman"/>
          <w:color w:val="000000"/>
          <w:sz w:val="24"/>
          <w:szCs w:val="24"/>
        </w:rPr>
        <w:t xml:space="preserve">, </w:t>
      </w:r>
      <w:r w:rsidR="004E4CCE" w:rsidRPr="004E4CCE">
        <w:rPr>
          <w:rFonts w:ascii="Times New Roman" w:hAnsi="Times New Roman" w:cs="Times New Roman"/>
          <w:color w:val="000000"/>
          <w:sz w:val="24"/>
          <w:szCs w:val="24"/>
        </w:rPr>
        <w:t xml:space="preserve">утвержденной </w:t>
      </w:r>
      <w:r w:rsidR="00EC5F56" w:rsidRPr="00EC5F56">
        <w:rPr>
          <w:rFonts w:ascii="Times New Roman" w:hAnsi="Times New Roman" w:cs="Times New Roman"/>
          <w:color w:val="000000"/>
          <w:sz w:val="24"/>
          <w:szCs w:val="24"/>
        </w:rPr>
        <w:t>Постановлением Госкомстата РФ от 11 ноября 1999 г. № 100</w:t>
      </w:r>
      <w:r w:rsidR="00A57F0F" w:rsidRPr="004E4CCE">
        <w:rPr>
          <w:rFonts w:ascii="Times New Roman" w:hAnsi="Times New Roman" w:cs="Times New Roman"/>
          <w:color w:val="000000"/>
          <w:sz w:val="24"/>
          <w:szCs w:val="24"/>
        </w:rPr>
        <w:t>.</w:t>
      </w:r>
    </w:p>
    <w:p w:rsidR="00D321F8" w:rsidRDefault="00DC5145"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Акт приемки законченного строительством объекта приемочной комиссией</w:t>
      </w:r>
      <w:r w:rsidRPr="009538BA">
        <w:rPr>
          <w:rFonts w:ascii="Times New Roman" w:hAnsi="Times New Roman" w:cs="Times New Roman"/>
          <w:sz w:val="24"/>
          <w:szCs w:val="24"/>
        </w:rPr>
        <w:t xml:space="preserve">» </w:t>
      </w:r>
      <w:r w:rsidR="0060437A" w:rsidRPr="009538BA">
        <w:rPr>
          <w:rFonts w:ascii="Times New Roman" w:hAnsi="Times New Roman" w:cs="Times New Roman"/>
          <w:sz w:val="24"/>
          <w:szCs w:val="24"/>
        </w:rPr>
        <w:t>или «</w:t>
      </w:r>
      <w:r w:rsidR="0060437A" w:rsidRPr="009538BA">
        <w:rPr>
          <w:rFonts w:ascii="Times New Roman" w:hAnsi="Times New Roman" w:cs="Times New Roman"/>
          <w:b/>
          <w:sz w:val="24"/>
          <w:szCs w:val="24"/>
        </w:rPr>
        <w:t>КС-14</w:t>
      </w:r>
      <w:r w:rsidR="006043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означает документ, подписанный </w:t>
      </w:r>
      <w:r w:rsidR="00774DB2" w:rsidRPr="009538BA">
        <w:rPr>
          <w:rFonts w:ascii="Times New Roman" w:hAnsi="Times New Roman" w:cs="Times New Roman"/>
          <w:sz w:val="24"/>
          <w:szCs w:val="24"/>
        </w:rPr>
        <w:t xml:space="preserve">Генеральным Подрядчиком и Заказчиком, а также членами приемочной комиссии, </w:t>
      </w:r>
      <w:r w:rsidR="00774DB2" w:rsidRPr="009538BA">
        <w:rPr>
          <w:rFonts w:ascii="Times New Roman" w:hAnsi="Times New Roman" w:cs="Times New Roman"/>
          <w:color w:val="000000"/>
          <w:sz w:val="24"/>
          <w:szCs w:val="24"/>
        </w:rPr>
        <w:t>подтверждающий</w:t>
      </w:r>
      <w:r w:rsidR="00774DB2" w:rsidRPr="009538BA">
        <w:rPr>
          <w:rFonts w:ascii="Times New Roman" w:hAnsi="Times New Roman" w:cs="Times New Roman"/>
          <w:sz w:val="24"/>
          <w:szCs w:val="24"/>
        </w:rPr>
        <w:t xml:space="preserve"> приемку</w:t>
      </w:r>
      <w:r w:rsidR="003C4252" w:rsidRPr="009538BA">
        <w:rPr>
          <w:rFonts w:ascii="Times New Roman" w:hAnsi="Times New Roman" w:cs="Times New Roman"/>
          <w:sz w:val="24"/>
          <w:szCs w:val="24"/>
        </w:rPr>
        <w:t xml:space="preserve"> Объект</w:t>
      </w:r>
      <w:r w:rsidR="00350426" w:rsidRPr="009538BA">
        <w:rPr>
          <w:rFonts w:ascii="Times New Roman" w:hAnsi="Times New Roman" w:cs="Times New Roman"/>
          <w:sz w:val="24"/>
          <w:szCs w:val="24"/>
        </w:rPr>
        <w:t>а</w:t>
      </w:r>
      <w:r w:rsidR="003C4252" w:rsidRPr="009538BA">
        <w:rPr>
          <w:rFonts w:ascii="Times New Roman" w:hAnsi="Times New Roman" w:cs="Times New Roman"/>
          <w:sz w:val="24"/>
          <w:szCs w:val="24"/>
        </w:rPr>
        <w:t xml:space="preserve"> приемочной комиссией</w:t>
      </w:r>
      <w:r w:rsidR="00774DB2" w:rsidRPr="009538BA">
        <w:rPr>
          <w:rFonts w:ascii="Times New Roman" w:hAnsi="Times New Roman" w:cs="Times New Roman"/>
          <w:sz w:val="24"/>
          <w:szCs w:val="24"/>
        </w:rPr>
        <w:t xml:space="preserve">. Данный акт составляется </w:t>
      </w:r>
      <w:r w:rsidR="00EC5F56">
        <w:rPr>
          <w:rFonts w:ascii="Times New Roman" w:hAnsi="Times New Roman" w:cs="Times New Roman"/>
          <w:sz w:val="24"/>
          <w:szCs w:val="24"/>
        </w:rPr>
        <w:t>на основе</w:t>
      </w:r>
      <w:r w:rsidR="00EC5F56" w:rsidRPr="009538BA">
        <w:rPr>
          <w:rFonts w:ascii="Times New Roman" w:hAnsi="Times New Roman" w:cs="Times New Roman"/>
          <w:sz w:val="24"/>
          <w:szCs w:val="24"/>
        </w:rPr>
        <w:t xml:space="preserve"> </w:t>
      </w:r>
      <w:r w:rsidRPr="009538BA">
        <w:rPr>
          <w:rFonts w:ascii="Times New Roman" w:hAnsi="Times New Roman" w:cs="Times New Roman"/>
          <w:sz w:val="24"/>
          <w:szCs w:val="24"/>
        </w:rPr>
        <w:t>форм</w:t>
      </w:r>
      <w:r w:rsidR="00EC5F56">
        <w:rPr>
          <w:rFonts w:ascii="Times New Roman" w:hAnsi="Times New Roman" w:cs="Times New Roman"/>
          <w:sz w:val="24"/>
          <w:szCs w:val="24"/>
        </w:rPr>
        <w:t>ы</w:t>
      </w:r>
      <w:r w:rsidRPr="009538BA">
        <w:rPr>
          <w:rFonts w:ascii="Times New Roman" w:hAnsi="Times New Roman" w:cs="Times New Roman"/>
          <w:sz w:val="24"/>
          <w:szCs w:val="24"/>
        </w:rPr>
        <w:t xml:space="preserve"> «КС-14</w:t>
      </w:r>
      <w:r w:rsidR="00774DB2" w:rsidRPr="009538BA">
        <w:rPr>
          <w:rFonts w:ascii="Times New Roman" w:hAnsi="Times New Roman" w:cs="Times New Roman"/>
          <w:sz w:val="24"/>
          <w:szCs w:val="24"/>
        </w:rPr>
        <w:t>»</w:t>
      </w:r>
      <w:r w:rsidR="004E4CCE">
        <w:rPr>
          <w:rFonts w:ascii="Times New Roman" w:hAnsi="Times New Roman" w:cs="Times New Roman"/>
          <w:sz w:val="24"/>
          <w:szCs w:val="24"/>
        </w:rPr>
        <w:t xml:space="preserve">, </w:t>
      </w:r>
      <w:r w:rsidR="004E4CCE" w:rsidRPr="004E4CCE">
        <w:rPr>
          <w:rFonts w:ascii="Times New Roman" w:hAnsi="Times New Roman" w:cs="Times New Roman"/>
          <w:sz w:val="24"/>
          <w:szCs w:val="24"/>
        </w:rPr>
        <w:t xml:space="preserve">утвержденной постановлением </w:t>
      </w:r>
      <w:r w:rsidR="00EC5F56" w:rsidRPr="00EC5F56">
        <w:rPr>
          <w:rFonts w:ascii="Times New Roman" w:hAnsi="Times New Roman" w:cs="Times New Roman"/>
          <w:sz w:val="24"/>
          <w:szCs w:val="24"/>
        </w:rPr>
        <w:t>Госкомстата РФ от 11 ноября 1999 г. № 100</w:t>
      </w:r>
      <w:r w:rsidR="005872DC" w:rsidRPr="004E4CCE">
        <w:rPr>
          <w:rFonts w:ascii="Times New Roman" w:hAnsi="Times New Roman" w:cs="Times New Roman"/>
          <w:sz w:val="24"/>
          <w:szCs w:val="24"/>
        </w:rPr>
        <w:t>.</w:t>
      </w:r>
      <w:r w:rsidR="00774DB2" w:rsidRPr="004E4CCE">
        <w:rPr>
          <w:rFonts w:ascii="Times New Roman" w:hAnsi="Times New Roman" w:cs="Times New Roman"/>
          <w:sz w:val="24"/>
          <w:szCs w:val="24"/>
        </w:rPr>
        <w:t xml:space="preserve"> </w:t>
      </w:r>
    </w:p>
    <w:p w:rsidR="00D321F8" w:rsidRPr="00D321F8" w:rsidRDefault="00D321F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D321F8">
        <w:rPr>
          <w:rFonts w:ascii="Times New Roman" w:hAnsi="Times New Roman" w:cs="Times New Roman"/>
          <w:color w:val="000000"/>
          <w:sz w:val="24"/>
          <w:szCs w:val="24"/>
        </w:rPr>
        <w:t>Оборудование считается переданным Заказчику только после надлежащего оформления Акта приемки законченного строительством объекта (КС-11).</w:t>
      </w:r>
    </w:p>
    <w:p w:rsidR="008F77FE" w:rsidRPr="009538BA" w:rsidRDefault="0001451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8F77FE" w:rsidRPr="009538BA">
        <w:rPr>
          <w:rFonts w:ascii="Times New Roman" w:hAnsi="Times New Roman" w:cs="Times New Roman"/>
          <w:bCs/>
          <w:color w:val="000000"/>
          <w:sz w:val="24"/>
          <w:szCs w:val="24"/>
        </w:rPr>
        <w:t>«</w:t>
      </w:r>
      <w:r w:rsidR="002046C3" w:rsidRPr="009538BA">
        <w:rPr>
          <w:rFonts w:ascii="Times New Roman" w:hAnsi="Times New Roman" w:cs="Times New Roman"/>
          <w:b/>
          <w:bCs/>
          <w:color w:val="000000"/>
          <w:sz w:val="24"/>
          <w:szCs w:val="24"/>
        </w:rPr>
        <w:t>Банковск</w:t>
      </w:r>
      <w:r w:rsidR="00B95BDD" w:rsidRPr="009538BA">
        <w:rPr>
          <w:rFonts w:ascii="Times New Roman" w:hAnsi="Times New Roman" w:cs="Times New Roman"/>
          <w:b/>
          <w:bCs/>
          <w:color w:val="000000"/>
          <w:sz w:val="24"/>
          <w:szCs w:val="24"/>
        </w:rPr>
        <w:t>ая</w:t>
      </w:r>
      <w:r w:rsidR="002046C3" w:rsidRPr="009538BA">
        <w:rPr>
          <w:rFonts w:ascii="Times New Roman" w:hAnsi="Times New Roman" w:cs="Times New Roman"/>
          <w:b/>
          <w:bCs/>
          <w:color w:val="000000"/>
          <w:sz w:val="24"/>
          <w:szCs w:val="24"/>
        </w:rPr>
        <w:t xml:space="preserve"> Гаранти</w:t>
      </w:r>
      <w:r w:rsidR="00B95BDD" w:rsidRPr="009538BA">
        <w:rPr>
          <w:rFonts w:ascii="Times New Roman" w:hAnsi="Times New Roman" w:cs="Times New Roman"/>
          <w:b/>
          <w:bCs/>
          <w:color w:val="000000"/>
          <w:sz w:val="24"/>
          <w:szCs w:val="24"/>
        </w:rPr>
        <w:t>я</w:t>
      </w:r>
      <w:r w:rsidR="008F77FE" w:rsidRPr="009538BA">
        <w:rPr>
          <w:rFonts w:ascii="Times New Roman" w:hAnsi="Times New Roman" w:cs="Times New Roman"/>
          <w:bCs/>
          <w:color w:val="000000"/>
          <w:sz w:val="24"/>
          <w:szCs w:val="24"/>
        </w:rPr>
        <w:t>»</w:t>
      </w:r>
      <w:r w:rsidR="008F77FE" w:rsidRPr="009538BA">
        <w:rPr>
          <w:rFonts w:ascii="Times New Roman" w:hAnsi="Times New Roman" w:cs="Times New Roman"/>
          <w:color w:val="000000"/>
          <w:sz w:val="24"/>
          <w:szCs w:val="24"/>
        </w:rPr>
        <w:t xml:space="preserve"> </w:t>
      </w:r>
      <w:r w:rsidR="008F77FE" w:rsidRPr="009538BA">
        <w:rPr>
          <w:rFonts w:ascii="Times New Roman" w:hAnsi="Times New Roman" w:cs="Times New Roman"/>
          <w:sz w:val="24"/>
          <w:szCs w:val="24"/>
        </w:rPr>
        <w:t xml:space="preserve">означает </w:t>
      </w:r>
      <w:r w:rsidR="002046C3" w:rsidRPr="009538BA">
        <w:rPr>
          <w:rFonts w:ascii="Times New Roman" w:hAnsi="Times New Roman" w:cs="Times New Roman"/>
          <w:color w:val="000000"/>
          <w:sz w:val="24"/>
          <w:szCs w:val="24"/>
        </w:rPr>
        <w:t>банковск</w:t>
      </w:r>
      <w:r w:rsidR="00B95BDD" w:rsidRPr="009538BA">
        <w:rPr>
          <w:rFonts w:ascii="Times New Roman" w:hAnsi="Times New Roman" w:cs="Times New Roman"/>
          <w:color w:val="000000"/>
          <w:sz w:val="24"/>
          <w:szCs w:val="24"/>
        </w:rPr>
        <w:t>ую</w:t>
      </w:r>
      <w:r w:rsidR="002046C3" w:rsidRPr="009538BA">
        <w:rPr>
          <w:rFonts w:ascii="Times New Roman" w:hAnsi="Times New Roman" w:cs="Times New Roman"/>
          <w:color w:val="000000"/>
          <w:sz w:val="24"/>
          <w:szCs w:val="24"/>
        </w:rPr>
        <w:t xml:space="preserve"> гаранти</w:t>
      </w:r>
      <w:r w:rsidR="00B95BDD" w:rsidRPr="009538BA">
        <w:rPr>
          <w:rFonts w:ascii="Times New Roman" w:hAnsi="Times New Roman" w:cs="Times New Roman"/>
          <w:color w:val="000000"/>
          <w:sz w:val="24"/>
          <w:szCs w:val="24"/>
        </w:rPr>
        <w:t>ю</w:t>
      </w:r>
      <w:r w:rsidR="008F77FE" w:rsidRPr="009538BA">
        <w:rPr>
          <w:rFonts w:ascii="Times New Roman" w:hAnsi="Times New Roman" w:cs="Times New Roman"/>
          <w:color w:val="000000"/>
          <w:sz w:val="24"/>
          <w:szCs w:val="24"/>
        </w:rPr>
        <w:t xml:space="preserve">, </w:t>
      </w:r>
      <w:r w:rsidR="002046C3" w:rsidRPr="009538BA">
        <w:rPr>
          <w:rFonts w:ascii="Times New Roman" w:hAnsi="Times New Roman" w:cs="Times New Roman"/>
          <w:color w:val="000000"/>
          <w:sz w:val="24"/>
          <w:szCs w:val="24"/>
        </w:rPr>
        <w:t>предоставляем</w:t>
      </w:r>
      <w:r w:rsidR="00B95BDD" w:rsidRPr="009538BA">
        <w:rPr>
          <w:rFonts w:ascii="Times New Roman" w:hAnsi="Times New Roman" w:cs="Times New Roman"/>
          <w:color w:val="000000"/>
          <w:sz w:val="24"/>
          <w:szCs w:val="24"/>
        </w:rPr>
        <w:t>ую</w:t>
      </w:r>
      <w:r w:rsidR="002046C3"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 xml:space="preserve">Генеральным Подрядчиком </w:t>
      </w:r>
      <w:r w:rsidR="00982C1B" w:rsidRPr="009538BA">
        <w:rPr>
          <w:rFonts w:ascii="Times New Roman" w:hAnsi="Times New Roman" w:cs="Times New Roman"/>
          <w:color w:val="000000"/>
          <w:sz w:val="24"/>
          <w:szCs w:val="24"/>
        </w:rPr>
        <w:t>в соответствии с</w:t>
      </w:r>
      <w:r w:rsidR="00A33B9C" w:rsidRPr="009538BA">
        <w:rPr>
          <w:rFonts w:ascii="Times New Roman" w:hAnsi="Times New Roman" w:cs="Times New Roman"/>
          <w:color w:val="000000"/>
          <w:sz w:val="24"/>
          <w:szCs w:val="24"/>
        </w:rPr>
        <w:t xml:space="preserve"> </w:t>
      </w:r>
      <w:r w:rsidR="00982C1B" w:rsidRPr="009538BA">
        <w:rPr>
          <w:rFonts w:ascii="Times New Roman" w:hAnsi="Times New Roman" w:cs="Times New Roman"/>
          <w:color w:val="000000"/>
          <w:sz w:val="24"/>
          <w:szCs w:val="24"/>
        </w:rPr>
        <w:t>пунктом</w:t>
      </w:r>
      <w:r w:rsidR="00A33B9C"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_Ref319509871 \r \h  \* MERGEFORMAT </w:instrText>
      </w:r>
      <w:r w:rsidR="00B03E6E" w:rsidRPr="009538BA">
        <w:fldChar w:fldCharType="separate"/>
      </w:r>
      <w:r w:rsidR="00583981" w:rsidRPr="00583981">
        <w:rPr>
          <w:rFonts w:ascii="Times New Roman" w:hAnsi="Times New Roman" w:cs="Times New Roman"/>
          <w:color w:val="000000"/>
          <w:sz w:val="24"/>
          <w:szCs w:val="24"/>
        </w:rPr>
        <w:t>16.1</w:t>
      </w:r>
      <w:r w:rsidR="00B03E6E" w:rsidRPr="009538BA">
        <w:fldChar w:fldCharType="end"/>
      </w:r>
      <w:r w:rsidR="009D3D06" w:rsidRPr="009538BA">
        <w:rPr>
          <w:rFonts w:ascii="Times New Roman" w:hAnsi="Times New Roman" w:cs="Times New Roman"/>
          <w:color w:val="000000"/>
          <w:sz w:val="24"/>
          <w:szCs w:val="24"/>
        </w:rPr>
        <w:t xml:space="preserve"> </w:t>
      </w:r>
      <w:r w:rsidR="00A33B9C" w:rsidRPr="009538BA">
        <w:rPr>
          <w:rFonts w:ascii="Times New Roman" w:hAnsi="Times New Roman" w:cs="Times New Roman"/>
          <w:sz w:val="24"/>
          <w:szCs w:val="24"/>
        </w:rPr>
        <w:t>настоящего</w:t>
      </w:r>
      <w:r w:rsidR="00A33B9C" w:rsidRPr="009538BA">
        <w:rPr>
          <w:rFonts w:ascii="Times New Roman" w:hAnsi="Times New Roman" w:cs="Times New Roman"/>
          <w:color w:val="000000"/>
          <w:sz w:val="24"/>
          <w:szCs w:val="24"/>
        </w:rPr>
        <w:t xml:space="preserve"> Договора.</w:t>
      </w:r>
      <w:r w:rsidR="002046C3" w:rsidRPr="009538BA">
        <w:rPr>
          <w:rFonts w:ascii="Times New Roman" w:hAnsi="Times New Roman" w:cs="Times New Roman"/>
          <w:color w:val="000000"/>
          <w:sz w:val="24"/>
          <w:szCs w:val="24"/>
        </w:rPr>
        <w:t xml:space="preserve"> </w:t>
      </w:r>
    </w:p>
    <w:p w:rsidR="00C44193" w:rsidRPr="009538BA" w:rsidRDefault="00C44193"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color w:val="000000"/>
          <w:sz w:val="24"/>
          <w:szCs w:val="24"/>
        </w:rPr>
        <w:t>Гарантийное удержание</w:t>
      </w:r>
      <w:r w:rsidRPr="009538BA">
        <w:rPr>
          <w:rFonts w:ascii="Times New Roman" w:hAnsi="Times New Roman" w:cs="Times New Roman"/>
          <w:color w:val="000000"/>
          <w:sz w:val="24"/>
          <w:szCs w:val="24"/>
        </w:rPr>
        <w:t>» означает удержание</w:t>
      </w:r>
      <w:r w:rsidR="00740240" w:rsidRPr="009538BA">
        <w:rPr>
          <w:rFonts w:ascii="Times New Roman" w:hAnsi="Times New Roman" w:cs="Times New Roman"/>
          <w:color w:val="000000"/>
          <w:sz w:val="24"/>
          <w:szCs w:val="24"/>
        </w:rPr>
        <w:t xml:space="preserve"> </w:t>
      </w:r>
      <w:r w:rsidR="0094240A" w:rsidRPr="009538BA">
        <w:rPr>
          <w:rFonts w:ascii="Times New Roman" w:hAnsi="Times New Roman" w:cs="Times New Roman"/>
          <w:color w:val="000000"/>
          <w:sz w:val="24"/>
          <w:szCs w:val="24"/>
        </w:rPr>
        <w:t>части сумм, причитающихся Генеральному Подрядчику по настоящему Договору</w:t>
      </w:r>
      <w:r w:rsidR="001B6371" w:rsidRPr="009538BA">
        <w:rPr>
          <w:rFonts w:ascii="Times New Roman" w:hAnsi="Times New Roman" w:cs="Times New Roman"/>
          <w:color w:val="000000"/>
          <w:sz w:val="24"/>
          <w:szCs w:val="24"/>
        </w:rPr>
        <w:t xml:space="preserve"> в соответствии </w:t>
      </w:r>
      <w:r w:rsidR="00703244" w:rsidRPr="009538BA">
        <w:rPr>
          <w:rFonts w:ascii="Times New Roman" w:hAnsi="Times New Roman" w:cs="Times New Roman"/>
          <w:color w:val="000000"/>
          <w:sz w:val="24"/>
          <w:szCs w:val="24"/>
        </w:rPr>
        <w:t>с пунктами 8.2.</w:t>
      </w:r>
      <w:r w:rsidR="001B6371" w:rsidRPr="009538BA">
        <w:rPr>
          <w:rFonts w:ascii="Times New Roman" w:hAnsi="Times New Roman" w:cs="Times New Roman"/>
          <w:color w:val="000000"/>
          <w:sz w:val="24"/>
          <w:szCs w:val="24"/>
        </w:rPr>
        <w:t xml:space="preserve"> и 8.</w:t>
      </w:r>
      <w:r w:rsidR="00703244" w:rsidRPr="009538BA">
        <w:rPr>
          <w:rFonts w:ascii="Times New Roman" w:hAnsi="Times New Roman" w:cs="Times New Roman"/>
          <w:color w:val="000000"/>
          <w:sz w:val="24"/>
          <w:szCs w:val="24"/>
        </w:rPr>
        <w:t>3.</w:t>
      </w:r>
      <w:r w:rsidR="001B6371" w:rsidRPr="009538BA">
        <w:rPr>
          <w:rFonts w:ascii="Times New Roman" w:hAnsi="Times New Roman" w:cs="Times New Roman"/>
          <w:color w:val="000000"/>
          <w:sz w:val="24"/>
          <w:szCs w:val="24"/>
        </w:rPr>
        <w:t xml:space="preserve"> </w:t>
      </w:r>
      <w:r w:rsidR="00473D1C" w:rsidRPr="009538BA">
        <w:rPr>
          <w:rFonts w:ascii="Times New Roman" w:hAnsi="Times New Roman" w:cs="Times New Roman"/>
          <w:color w:val="000000"/>
          <w:sz w:val="24"/>
          <w:szCs w:val="24"/>
        </w:rPr>
        <w:t xml:space="preserve">настоящего </w:t>
      </w:r>
      <w:r w:rsidR="001B6371" w:rsidRPr="009538BA">
        <w:rPr>
          <w:rFonts w:ascii="Times New Roman" w:hAnsi="Times New Roman" w:cs="Times New Roman"/>
          <w:color w:val="000000"/>
          <w:sz w:val="24"/>
          <w:szCs w:val="24"/>
        </w:rPr>
        <w:t>Договора</w:t>
      </w:r>
      <w:r w:rsidR="0094240A" w:rsidRPr="009538BA">
        <w:rPr>
          <w:rFonts w:ascii="Times New Roman" w:hAnsi="Times New Roman" w:cs="Times New Roman"/>
          <w:color w:val="000000"/>
          <w:sz w:val="24"/>
          <w:szCs w:val="24"/>
        </w:rPr>
        <w:t xml:space="preserve">, </w:t>
      </w:r>
      <w:r w:rsidR="00740240" w:rsidRPr="009538BA">
        <w:rPr>
          <w:rFonts w:ascii="Times New Roman" w:hAnsi="Times New Roman" w:cs="Times New Roman"/>
          <w:color w:val="000000"/>
          <w:sz w:val="24"/>
          <w:szCs w:val="24"/>
        </w:rPr>
        <w:t xml:space="preserve">как </w:t>
      </w:r>
      <w:r w:rsidR="0094240A" w:rsidRPr="009538BA">
        <w:rPr>
          <w:rFonts w:ascii="Times New Roman" w:hAnsi="Times New Roman" w:cs="Times New Roman"/>
          <w:color w:val="000000"/>
          <w:sz w:val="24"/>
          <w:szCs w:val="24"/>
        </w:rPr>
        <w:t xml:space="preserve">согласованный Сторонами </w:t>
      </w:r>
      <w:r w:rsidR="00740240" w:rsidRPr="009538BA">
        <w:rPr>
          <w:rFonts w:ascii="Times New Roman" w:hAnsi="Times New Roman" w:cs="Times New Roman"/>
          <w:color w:val="000000"/>
          <w:sz w:val="24"/>
          <w:szCs w:val="24"/>
        </w:rPr>
        <w:t>способ обеспечения исполнения обязательств Генерального Подрядчика</w:t>
      </w:r>
      <w:r w:rsidRPr="009538BA">
        <w:rPr>
          <w:rFonts w:ascii="Times New Roman" w:hAnsi="Times New Roman" w:cs="Times New Roman"/>
          <w:bCs/>
          <w:sz w:val="24"/>
          <w:szCs w:val="24"/>
        </w:rPr>
        <w:t>.</w:t>
      </w:r>
      <w:r w:rsidR="00740240" w:rsidRPr="009538BA">
        <w:rPr>
          <w:rFonts w:ascii="Times New Roman" w:hAnsi="Times New Roman" w:cs="Times New Roman"/>
          <w:bCs/>
          <w:sz w:val="24"/>
          <w:szCs w:val="24"/>
        </w:rPr>
        <w:t xml:space="preserve"> Гарантийное удержание обеспечивает </w:t>
      </w:r>
      <w:r w:rsidR="0094240A" w:rsidRPr="009538BA">
        <w:rPr>
          <w:rFonts w:ascii="Times New Roman" w:hAnsi="Times New Roman" w:cs="Times New Roman"/>
          <w:bCs/>
          <w:sz w:val="24"/>
          <w:szCs w:val="24"/>
        </w:rPr>
        <w:t xml:space="preserve">исполнение </w:t>
      </w:r>
      <w:r w:rsidR="00740240" w:rsidRPr="009538BA">
        <w:rPr>
          <w:rFonts w:ascii="Times New Roman" w:hAnsi="Times New Roman" w:cs="Times New Roman"/>
          <w:bCs/>
          <w:sz w:val="24"/>
          <w:szCs w:val="24"/>
        </w:rPr>
        <w:lastRenderedPageBreak/>
        <w:t xml:space="preserve">обязательства Генерального </w:t>
      </w:r>
      <w:r w:rsidR="0074555C" w:rsidRPr="009538BA">
        <w:rPr>
          <w:rFonts w:ascii="Times New Roman" w:hAnsi="Times New Roman" w:cs="Times New Roman"/>
          <w:bCs/>
          <w:sz w:val="24"/>
          <w:szCs w:val="24"/>
        </w:rPr>
        <w:t>П</w:t>
      </w:r>
      <w:r w:rsidR="00740240" w:rsidRPr="009538BA">
        <w:rPr>
          <w:rFonts w:ascii="Times New Roman" w:hAnsi="Times New Roman" w:cs="Times New Roman"/>
          <w:bCs/>
          <w:sz w:val="24"/>
          <w:szCs w:val="24"/>
        </w:rPr>
        <w:t>одрядчика по выполнению Работ в срок и с качеством, предусмотренным настоящим Договором</w:t>
      </w:r>
      <w:r w:rsidR="0094240A" w:rsidRPr="009538BA">
        <w:rPr>
          <w:rFonts w:ascii="Times New Roman" w:hAnsi="Times New Roman" w:cs="Times New Roman"/>
          <w:bCs/>
          <w:sz w:val="24"/>
          <w:szCs w:val="24"/>
        </w:rPr>
        <w:t>,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w:t>
      </w:r>
      <w:r w:rsidR="00740240" w:rsidRPr="009538BA">
        <w:rPr>
          <w:rFonts w:ascii="Times New Roman" w:hAnsi="Times New Roman" w:cs="Times New Roman"/>
          <w:bCs/>
          <w:sz w:val="24"/>
          <w:szCs w:val="24"/>
        </w:rPr>
        <w:t>.</w:t>
      </w:r>
      <w:r w:rsidR="0053227D" w:rsidRPr="002857EC">
        <w:rPr>
          <w:rFonts w:ascii="Times New Roman" w:hAnsi="Times New Roman" w:cs="Times New Roman"/>
          <w:bCs/>
          <w:sz w:val="24"/>
          <w:szCs w:val="24"/>
        </w:rPr>
        <w:t xml:space="preserve"> </w:t>
      </w:r>
      <w:r w:rsidR="0053227D" w:rsidRPr="009538BA">
        <w:rPr>
          <w:rFonts w:ascii="Times New Roman" w:hAnsi="Times New Roman" w:cs="Times New Roman"/>
          <w:bCs/>
          <w:sz w:val="24"/>
          <w:szCs w:val="24"/>
        </w:rPr>
        <w:t>На сумму Гарантийного удержания проценты не начисляются</w:t>
      </w:r>
      <w:r w:rsidR="005B1D30" w:rsidRPr="009538BA">
        <w:rPr>
          <w:rFonts w:ascii="Times New Roman" w:hAnsi="Times New Roman" w:cs="Times New Roman"/>
          <w:bCs/>
          <w:sz w:val="24"/>
          <w:szCs w:val="24"/>
        </w:rPr>
        <w:t>.</w:t>
      </w:r>
    </w:p>
    <w:p w:rsidR="009937EF" w:rsidRPr="009538BA" w:rsidRDefault="009937E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Гарантийные работы</w:t>
      </w:r>
      <w:r w:rsidRPr="009538BA">
        <w:rPr>
          <w:rFonts w:ascii="Times New Roman" w:hAnsi="Times New Roman" w:cs="Times New Roman"/>
          <w:bCs/>
          <w:color w:val="000000"/>
          <w:sz w:val="24"/>
          <w:szCs w:val="24"/>
        </w:rPr>
        <w:t xml:space="preserve">» </w:t>
      </w:r>
      <w:r w:rsidR="002B11ED" w:rsidRPr="009538BA">
        <w:rPr>
          <w:rFonts w:ascii="Times New Roman" w:hAnsi="Times New Roman" w:cs="Times New Roman"/>
          <w:bCs/>
          <w:color w:val="000000"/>
          <w:sz w:val="24"/>
          <w:szCs w:val="24"/>
        </w:rPr>
        <w:t xml:space="preserve">имеет </w:t>
      </w:r>
      <w:r w:rsidR="002B11ED" w:rsidRPr="009538BA">
        <w:rPr>
          <w:rFonts w:ascii="Times New Roman" w:hAnsi="Times New Roman" w:cs="Times New Roman"/>
          <w:sz w:val="24"/>
          <w:szCs w:val="24"/>
        </w:rPr>
        <w:t>значение</w:t>
      </w:r>
      <w:r w:rsidR="002B11ED" w:rsidRPr="009538BA">
        <w:rPr>
          <w:rFonts w:ascii="Times New Roman" w:hAnsi="Times New Roman" w:cs="Times New Roman"/>
          <w:bCs/>
          <w:color w:val="000000"/>
          <w:sz w:val="24"/>
          <w:szCs w:val="24"/>
        </w:rPr>
        <w:t>, определенное в</w:t>
      </w:r>
      <w:r w:rsidR="0025683F" w:rsidRPr="009538BA">
        <w:rPr>
          <w:rFonts w:ascii="Times New Roman" w:hAnsi="Times New Roman" w:cs="Times New Roman"/>
          <w:bCs/>
          <w:color w:val="000000"/>
          <w:sz w:val="24"/>
          <w:szCs w:val="24"/>
        </w:rPr>
        <w:t xml:space="preserve"> пункте</w:t>
      </w:r>
      <w:r w:rsidRPr="009538BA">
        <w:rPr>
          <w:rFonts w:ascii="Times New Roman" w:hAnsi="Times New Roman" w:cs="Times New Roman"/>
          <w:bCs/>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83981" w:rsidRPr="00583981">
        <w:rPr>
          <w:rFonts w:ascii="Times New Roman" w:hAnsi="Times New Roman" w:cs="Times New Roman"/>
          <w:bCs/>
          <w:color w:val="000000"/>
          <w:sz w:val="24"/>
          <w:szCs w:val="24"/>
        </w:rPr>
        <w:t>19.7</w:t>
      </w:r>
      <w:r w:rsidR="00B03E6E" w:rsidRPr="009538BA">
        <w:fldChar w:fldCharType="end"/>
      </w:r>
      <w:r w:rsidR="002B11ED" w:rsidRPr="009538BA">
        <w:rPr>
          <w:rFonts w:ascii="Times New Roman" w:hAnsi="Times New Roman" w:cs="Times New Roman"/>
          <w:bCs/>
          <w:color w:val="000000"/>
          <w:sz w:val="24"/>
          <w:szCs w:val="24"/>
        </w:rPr>
        <w:t xml:space="preserve">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Гарантийный Период</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период</w:t>
      </w:r>
      <w:r w:rsidRPr="009538BA">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ГОСТ</w:t>
      </w:r>
      <w:r w:rsidRPr="009538BA">
        <w:rPr>
          <w:rFonts w:ascii="Times New Roman" w:hAnsi="Times New Roman" w:cs="Times New Roman"/>
          <w:color w:val="000000"/>
          <w:sz w:val="24"/>
          <w:szCs w:val="24"/>
        </w:rPr>
        <w:t xml:space="preserve">» означает государственные стандарты, действующие в </w:t>
      </w:r>
      <w:r w:rsidR="003A4B29" w:rsidRPr="009538BA">
        <w:rPr>
          <w:rFonts w:ascii="Times New Roman" w:hAnsi="Times New Roman" w:cs="Times New Roman"/>
          <w:color w:val="000000"/>
          <w:sz w:val="24"/>
          <w:szCs w:val="24"/>
        </w:rPr>
        <w:t>Российской Федерации</w:t>
      </w:r>
      <w:r w:rsidRPr="009538BA">
        <w:rPr>
          <w:rFonts w:ascii="Times New Roman" w:hAnsi="Times New Roman" w:cs="Times New Roman"/>
          <w:color w:val="000000"/>
          <w:sz w:val="24"/>
          <w:szCs w:val="24"/>
        </w:rPr>
        <w:t>.</w:t>
      </w:r>
    </w:p>
    <w:p w:rsidR="00024F36" w:rsidRPr="009538BA" w:rsidRDefault="00024F36"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Государственные органы</w:t>
      </w:r>
      <w:r w:rsidRPr="009538BA">
        <w:rPr>
          <w:rFonts w:ascii="Times New Roman" w:hAnsi="Times New Roman" w:cs="Times New Roman"/>
          <w:color w:val="000000"/>
          <w:sz w:val="24"/>
          <w:szCs w:val="24"/>
        </w:rPr>
        <w:t xml:space="preserve">» означает российские органы законодательной, исполнительной, судебной власти, а также их </w:t>
      </w:r>
      <w:r w:rsidRPr="009538BA">
        <w:rPr>
          <w:rFonts w:ascii="Times New Roman" w:hAnsi="Times New Roman" w:cs="Times New Roman"/>
          <w:sz w:val="24"/>
          <w:szCs w:val="24"/>
        </w:rPr>
        <w:t>должностных</w:t>
      </w:r>
      <w:r w:rsidRPr="009538BA">
        <w:rPr>
          <w:rFonts w:ascii="Times New Roman" w:hAnsi="Times New Roman" w:cs="Times New Roman"/>
          <w:color w:val="000000"/>
          <w:sz w:val="24"/>
          <w:szCs w:val="24"/>
        </w:rPr>
        <w:t xml:space="preserve"> лиц</w:t>
      </w:r>
      <w:r w:rsidR="00D0015F" w:rsidRPr="009538BA">
        <w:rPr>
          <w:rFonts w:ascii="Times New Roman" w:hAnsi="Times New Roman" w:cs="Times New Roman"/>
          <w:color w:val="000000"/>
          <w:sz w:val="24"/>
          <w:szCs w:val="24"/>
        </w:rPr>
        <w:t>.</w:t>
      </w:r>
    </w:p>
    <w:p w:rsidR="00F9093A" w:rsidRPr="009538BA" w:rsidRDefault="00F9093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Градостроительный кодекс</w:t>
      </w:r>
      <w:r w:rsidRPr="009538BA">
        <w:rPr>
          <w:rFonts w:ascii="Times New Roman" w:hAnsi="Times New Roman" w:cs="Times New Roman"/>
          <w:color w:val="000000"/>
          <w:sz w:val="24"/>
          <w:szCs w:val="24"/>
        </w:rPr>
        <w:t>» означает Градостроительный кодекс Российской Федерации, Федеральный закон от 29 декабря 2004 года</w:t>
      </w:r>
      <w:r w:rsidR="0025683F" w:rsidRPr="009538BA">
        <w:rPr>
          <w:rFonts w:ascii="Times New Roman" w:hAnsi="Times New Roman" w:cs="Times New Roman"/>
          <w:color w:val="000000"/>
          <w:sz w:val="24"/>
          <w:szCs w:val="24"/>
        </w:rPr>
        <w:t xml:space="preserve"> № 190-ФЗ</w:t>
      </w:r>
      <w:r w:rsidRPr="009538BA">
        <w:rPr>
          <w:rFonts w:ascii="Times New Roman" w:hAnsi="Times New Roman" w:cs="Times New Roman"/>
          <w:color w:val="000000"/>
          <w:sz w:val="24"/>
          <w:szCs w:val="24"/>
        </w:rPr>
        <w:t>, с учетом всех изменений.</w:t>
      </w:r>
    </w:p>
    <w:p w:rsidR="00950E5E" w:rsidRPr="009538BA" w:rsidRDefault="00E94D2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sidDel="00E94D27">
        <w:rPr>
          <w:rFonts w:ascii="Times New Roman" w:hAnsi="Times New Roman" w:cs="Times New Roman"/>
          <w:color w:val="000000"/>
          <w:sz w:val="24"/>
          <w:szCs w:val="24"/>
        </w:rPr>
        <w:t xml:space="preserve"> </w:t>
      </w:r>
      <w:r w:rsidR="00950E5E" w:rsidRPr="009538BA">
        <w:rPr>
          <w:rFonts w:ascii="Times New Roman" w:hAnsi="Times New Roman" w:cs="Times New Roman"/>
          <w:color w:val="000000"/>
          <w:sz w:val="24"/>
          <w:szCs w:val="24"/>
        </w:rPr>
        <w:t>«</w:t>
      </w:r>
      <w:r w:rsidR="00950E5E" w:rsidRPr="009538BA">
        <w:rPr>
          <w:rFonts w:ascii="Times New Roman" w:hAnsi="Times New Roman" w:cs="Times New Roman"/>
          <w:b/>
          <w:color w:val="000000"/>
          <w:sz w:val="24"/>
          <w:szCs w:val="24"/>
        </w:rPr>
        <w:t xml:space="preserve">График </w:t>
      </w:r>
      <w:r w:rsidR="00B30E38" w:rsidRPr="009538BA">
        <w:rPr>
          <w:rFonts w:ascii="Times New Roman" w:hAnsi="Times New Roman" w:cs="Times New Roman"/>
          <w:b/>
          <w:color w:val="000000"/>
          <w:sz w:val="24"/>
          <w:szCs w:val="24"/>
        </w:rPr>
        <w:t>выполнения р</w:t>
      </w:r>
      <w:r w:rsidR="007E37EA" w:rsidRPr="009538BA">
        <w:rPr>
          <w:rFonts w:ascii="Times New Roman" w:hAnsi="Times New Roman" w:cs="Times New Roman"/>
          <w:b/>
          <w:color w:val="000000"/>
          <w:sz w:val="24"/>
          <w:szCs w:val="24"/>
        </w:rPr>
        <w:t>абот</w:t>
      </w:r>
      <w:r w:rsidR="007E37EA" w:rsidRPr="009538BA">
        <w:rPr>
          <w:rFonts w:ascii="Times New Roman" w:hAnsi="Times New Roman" w:cs="Times New Roman"/>
          <w:color w:val="000000"/>
          <w:sz w:val="24"/>
          <w:szCs w:val="24"/>
        </w:rPr>
        <w:t xml:space="preserve">» означает график выполнения </w:t>
      </w:r>
      <w:r w:rsidR="0034222D" w:rsidRPr="009538BA">
        <w:rPr>
          <w:rFonts w:ascii="Times New Roman" w:hAnsi="Times New Roman" w:cs="Times New Roman"/>
          <w:color w:val="000000"/>
          <w:sz w:val="24"/>
          <w:szCs w:val="24"/>
        </w:rPr>
        <w:t>работ</w:t>
      </w:r>
      <w:r w:rsidR="003A4B29" w:rsidRPr="009538BA">
        <w:rPr>
          <w:rFonts w:ascii="Times New Roman" w:hAnsi="Times New Roman" w:cs="Times New Roman"/>
          <w:color w:val="000000"/>
          <w:sz w:val="24"/>
          <w:szCs w:val="24"/>
        </w:rPr>
        <w:t xml:space="preserve"> </w:t>
      </w:r>
      <w:r w:rsidR="007E37EA" w:rsidRPr="009538BA">
        <w:rPr>
          <w:rFonts w:ascii="Times New Roman" w:hAnsi="Times New Roman" w:cs="Times New Roman"/>
          <w:color w:val="000000"/>
          <w:sz w:val="24"/>
          <w:szCs w:val="24"/>
        </w:rPr>
        <w:t xml:space="preserve">Генеральным Подрядчиком. График </w:t>
      </w:r>
      <w:r w:rsidR="00B30E38" w:rsidRPr="009538BA">
        <w:rPr>
          <w:rFonts w:ascii="Times New Roman" w:hAnsi="Times New Roman" w:cs="Times New Roman"/>
          <w:color w:val="000000"/>
          <w:sz w:val="24"/>
          <w:szCs w:val="24"/>
        </w:rPr>
        <w:t>выполнения р</w:t>
      </w:r>
      <w:r w:rsidR="007E37EA" w:rsidRPr="009538BA">
        <w:rPr>
          <w:rFonts w:ascii="Times New Roman" w:hAnsi="Times New Roman" w:cs="Times New Roman"/>
          <w:color w:val="000000"/>
          <w:sz w:val="24"/>
          <w:szCs w:val="24"/>
        </w:rPr>
        <w:t xml:space="preserve">абот приведен в Приложении № </w:t>
      </w:r>
      <w:r w:rsidRPr="009538BA">
        <w:rPr>
          <w:rFonts w:ascii="Times New Roman" w:hAnsi="Times New Roman" w:cs="Times New Roman"/>
          <w:bCs/>
          <w:sz w:val="24"/>
          <w:szCs w:val="24"/>
        </w:rPr>
        <w:t>2</w:t>
      </w:r>
      <w:r w:rsidR="00D0015F" w:rsidRPr="009538BA">
        <w:rPr>
          <w:rFonts w:ascii="Times New Roman" w:hAnsi="Times New Roman" w:cs="Times New Roman"/>
          <w:b/>
          <w:bCs/>
          <w:sz w:val="24"/>
          <w:szCs w:val="24"/>
        </w:rPr>
        <w:t xml:space="preserve"> </w:t>
      </w:r>
      <w:r w:rsidR="007E37EA" w:rsidRPr="009538BA">
        <w:rPr>
          <w:rFonts w:ascii="Times New Roman" w:hAnsi="Times New Roman" w:cs="Times New Roman"/>
          <w:bCs/>
          <w:sz w:val="24"/>
          <w:szCs w:val="24"/>
        </w:rPr>
        <w:t xml:space="preserve">к </w:t>
      </w:r>
      <w:r w:rsidR="007E37EA" w:rsidRPr="009538BA">
        <w:rPr>
          <w:rFonts w:ascii="Times New Roman" w:hAnsi="Times New Roman" w:cs="Times New Roman"/>
          <w:sz w:val="24"/>
          <w:szCs w:val="24"/>
        </w:rPr>
        <w:t>настоящему</w:t>
      </w:r>
      <w:r w:rsidR="007E37EA" w:rsidRPr="009538BA">
        <w:rPr>
          <w:rFonts w:ascii="Times New Roman" w:hAnsi="Times New Roman" w:cs="Times New Roman"/>
          <w:bCs/>
          <w:sz w:val="24"/>
          <w:szCs w:val="24"/>
        </w:rPr>
        <w:t xml:space="preserve"> Договору.</w:t>
      </w:r>
      <w:r w:rsidR="006B6440" w:rsidRPr="009538BA">
        <w:rPr>
          <w:rFonts w:ascii="Times New Roman" w:hAnsi="Times New Roman" w:cs="Times New Roman"/>
          <w:bCs/>
          <w:sz w:val="24"/>
          <w:szCs w:val="24"/>
        </w:rPr>
        <w:t xml:space="preserve"> </w:t>
      </w:r>
    </w:p>
    <w:p w:rsidR="000371C7" w:rsidRPr="000371C7" w:rsidRDefault="008D48AB"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b/>
          <w:bCs/>
          <w:sz w:val="24"/>
          <w:szCs w:val="24"/>
        </w:rPr>
        <w:t>«</w:t>
      </w:r>
      <w:r w:rsidR="00D2166B" w:rsidRPr="000371C7">
        <w:rPr>
          <w:rFonts w:ascii="Times New Roman" w:hAnsi="Times New Roman" w:cs="Times New Roman"/>
          <w:b/>
          <w:bCs/>
          <w:sz w:val="24"/>
          <w:szCs w:val="24"/>
        </w:rPr>
        <w:t>График финансирования»</w:t>
      </w:r>
      <w:r w:rsidR="00D2166B" w:rsidRPr="000371C7">
        <w:rPr>
          <w:rFonts w:ascii="Times New Roman" w:hAnsi="Times New Roman" w:cs="Times New Roman"/>
          <w:bCs/>
          <w:sz w:val="24"/>
          <w:szCs w:val="24"/>
        </w:rPr>
        <w:t xml:space="preserve"> означает предполагаемый график финансирования Проекта, приведенный в Приложении № 1 к настоящему Договору</w:t>
      </w:r>
      <w:r w:rsidR="000371C7" w:rsidRPr="000371C7">
        <w:rPr>
          <w:rFonts w:ascii="Times New Roman" w:hAnsi="Times New Roman" w:cs="Times New Roman"/>
          <w:bCs/>
          <w:sz w:val="24"/>
          <w:szCs w:val="24"/>
        </w:rPr>
        <w:t>.</w:t>
      </w:r>
      <w:r w:rsidR="00D2166B" w:rsidRPr="000371C7">
        <w:rPr>
          <w:rFonts w:ascii="Times New Roman" w:hAnsi="Times New Roman" w:cs="Times New Roman"/>
          <w:bCs/>
          <w:sz w:val="24"/>
          <w:szCs w:val="24"/>
        </w:rPr>
        <w:t xml:space="preserve"> </w:t>
      </w:r>
    </w:p>
    <w:p w:rsidR="008F77FE" w:rsidRPr="000371C7"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0371C7">
        <w:rPr>
          <w:rFonts w:ascii="Times New Roman" w:hAnsi="Times New Roman" w:cs="Times New Roman"/>
          <w:color w:val="000000"/>
          <w:sz w:val="24"/>
          <w:szCs w:val="24"/>
        </w:rPr>
        <w:t>«</w:t>
      </w:r>
      <w:r w:rsidRPr="000371C7">
        <w:rPr>
          <w:rFonts w:ascii="Times New Roman" w:hAnsi="Times New Roman" w:cs="Times New Roman"/>
          <w:b/>
          <w:color w:val="000000"/>
          <w:sz w:val="24"/>
          <w:szCs w:val="24"/>
        </w:rPr>
        <w:t>Дефектная ведомость</w:t>
      </w:r>
      <w:r w:rsidRPr="000371C7">
        <w:rPr>
          <w:rFonts w:ascii="Times New Roman" w:hAnsi="Times New Roman" w:cs="Times New Roman"/>
          <w:color w:val="000000"/>
          <w:sz w:val="24"/>
          <w:szCs w:val="24"/>
        </w:rPr>
        <w:t xml:space="preserve">» означает </w:t>
      </w:r>
      <w:r w:rsidRPr="000371C7">
        <w:rPr>
          <w:rFonts w:ascii="Times New Roman" w:hAnsi="Times New Roman" w:cs="Times New Roman"/>
          <w:sz w:val="24"/>
          <w:szCs w:val="24"/>
        </w:rPr>
        <w:t>документ</w:t>
      </w:r>
      <w:r w:rsidRPr="000371C7">
        <w:rPr>
          <w:rFonts w:ascii="Times New Roman" w:hAnsi="Times New Roman" w:cs="Times New Roman"/>
          <w:color w:val="000000"/>
          <w:sz w:val="24"/>
          <w:szCs w:val="24"/>
        </w:rPr>
        <w:t xml:space="preserve">, составляемый и подписываемый Сторонами по результатам предварительной приемки </w:t>
      </w:r>
      <w:r w:rsidR="00D54611" w:rsidRPr="000371C7">
        <w:rPr>
          <w:rFonts w:ascii="Times New Roman" w:hAnsi="Times New Roman" w:cs="Times New Roman"/>
          <w:color w:val="000000"/>
          <w:sz w:val="24"/>
          <w:szCs w:val="24"/>
        </w:rPr>
        <w:t xml:space="preserve">Строительно-монтажных </w:t>
      </w:r>
      <w:r w:rsidR="00097CB2" w:rsidRPr="000371C7">
        <w:rPr>
          <w:rFonts w:ascii="Times New Roman" w:hAnsi="Times New Roman" w:cs="Times New Roman"/>
          <w:color w:val="000000"/>
          <w:sz w:val="24"/>
          <w:szCs w:val="24"/>
        </w:rPr>
        <w:t>Р</w:t>
      </w:r>
      <w:r w:rsidRPr="000371C7">
        <w:rPr>
          <w:rFonts w:ascii="Times New Roman" w:hAnsi="Times New Roman" w:cs="Times New Roman"/>
          <w:color w:val="000000"/>
          <w:sz w:val="24"/>
          <w:szCs w:val="24"/>
        </w:rPr>
        <w:t>абот в соответствии с условиями настоящего Договора, и включающ</w:t>
      </w:r>
      <w:r w:rsidR="007366FA" w:rsidRPr="000371C7">
        <w:rPr>
          <w:rFonts w:ascii="Times New Roman" w:hAnsi="Times New Roman" w:cs="Times New Roman"/>
          <w:color w:val="000000"/>
          <w:sz w:val="24"/>
          <w:szCs w:val="24"/>
        </w:rPr>
        <w:t>ий</w:t>
      </w:r>
      <w:r w:rsidRPr="000371C7">
        <w:rPr>
          <w:rFonts w:ascii="Times New Roman" w:hAnsi="Times New Roman" w:cs="Times New Roman"/>
          <w:color w:val="000000"/>
          <w:sz w:val="24"/>
          <w:szCs w:val="24"/>
        </w:rPr>
        <w:t xml:space="preserve"> в себя перечень незначительных </w:t>
      </w:r>
      <w:r w:rsidR="00097CB2" w:rsidRPr="000371C7">
        <w:rPr>
          <w:rFonts w:ascii="Times New Roman" w:hAnsi="Times New Roman" w:cs="Times New Roman"/>
          <w:color w:val="000000"/>
          <w:sz w:val="24"/>
          <w:szCs w:val="24"/>
        </w:rPr>
        <w:t>Д</w:t>
      </w:r>
      <w:r w:rsidRPr="000371C7">
        <w:rPr>
          <w:rFonts w:ascii="Times New Roman" w:hAnsi="Times New Roman" w:cs="Times New Roman"/>
          <w:color w:val="000000"/>
          <w:sz w:val="24"/>
          <w:szCs w:val="24"/>
        </w:rPr>
        <w:t>ефектов и сроки их устранения Генеральным Подрядчиком.</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Договор</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настоящий договор, заключенный между Генеральным Подрядчиком и Заказчиком, включая все изменения, дополнения и </w:t>
      </w:r>
      <w:r w:rsidRPr="009538BA">
        <w:rPr>
          <w:rFonts w:ascii="Times New Roman" w:hAnsi="Times New Roman" w:cs="Times New Roman"/>
          <w:sz w:val="24"/>
          <w:szCs w:val="24"/>
        </w:rPr>
        <w:t>приложения</w:t>
      </w:r>
      <w:r w:rsidRPr="009538BA">
        <w:rPr>
          <w:rFonts w:ascii="Times New Roman" w:hAnsi="Times New Roman" w:cs="Times New Roman"/>
          <w:color w:val="000000"/>
          <w:sz w:val="24"/>
          <w:szCs w:val="24"/>
        </w:rPr>
        <w:t xml:space="preserve"> к нему, </w:t>
      </w:r>
      <w:r w:rsidR="00052FF5" w:rsidRPr="009538BA">
        <w:rPr>
          <w:rFonts w:ascii="Times New Roman" w:hAnsi="Times New Roman" w:cs="Times New Roman"/>
          <w:color w:val="000000"/>
          <w:sz w:val="24"/>
          <w:szCs w:val="24"/>
        </w:rPr>
        <w:t>подписанные</w:t>
      </w:r>
      <w:r w:rsidRPr="009538BA">
        <w:rPr>
          <w:rFonts w:ascii="Times New Roman" w:hAnsi="Times New Roman" w:cs="Times New Roman"/>
          <w:color w:val="000000"/>
          <w:sz w:val="24"/>
          <w:szCs w:val="24"/>
        </w:rPr>
        <w:t xml:space="preserve"> уполномоченными представителями Сторон.</w:t>
      </w:r>
    </w:p>
    <w:p w:rsidR="006D3F81" w:rsidRPr="009538BA" w:rsidRDefault="006D3F8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t>«Журнал учета выполненных работ</w:t>
      </w:r>
      <w:r w:rsidR="0087655E" w:rsidRPr="009538BA">
        <w:rPr>
          <w:rFonts w:ascii="Times New Roman" w:hAnsi="Times New Roman" w:cs="Times New Roman"/>
          <w:b/>
          <w:color w:val="000000"/>
          <w:sz w:val="24"/>
          <w:szCs w:val="24"/>
        </w:rPr>
        <w:t xml:space="preserve"> (форма КС-6а)</w:t>
      </w:r>
      <w:r w:rsidRPr="009538BA">
        <w:rPr>
          <w:rFonts w:ascii="Times New Roman" w:hAnsi="Times New Roman" w:cs="Times New Roman"/>
          <w:b/>
          <w:color w:val="000000"/>
          <w:sz w:val="24"/>
          <w:szCs w:val="24"/>
        </w:rPr>
        <w:t>»</w:t>
      </w:r>
      <w:r w:rsidRPr="009538BA">
        <w:rPr>
          <w:rFonts w:ascii="Times New Roman" w:hAnsi="Times New Roman" w:cs="Times New Roman"/>
          <w:color w:val="000000"/>
          <w:sz w:val="24"/>
          <w:szCs w:val="24"/>
        </w:rPr>
        <w:t xml:space="preserve"> или </w:t>
      </w:r>
      <w:r w:rsidRPr="009538BA">
        <w:rPr>
          <w:rFonts w:ascii="Times New Roman" w:hAnsi="Times New Roman" w:cs="Times New Roman"/>
          <w:b/>
          <w:color w:val="000000"/>
          <w:sz w:val="24"/>
          <w:szCs w:val="24"/>
        </w:rPr>
        <w:t>«Форма КС-6а»</w:t>
      </w:r>
      <w:r w:rsidRPr="009538BA">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8F77FE"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8F77FE" w:rsidRPr="009538BA">
        <w:rPr>
          <w:rFonts w:ascii="Times New Roman" w:hAnsi="Times New Roman" w:cs="Times New Roman"/>
          <w:color w:val="000000"/>
          <w:sz w:val="24"/>
          <w:szCs w:val="24"/>
        </w:rPr>
        <w:t>«</w:t>
      </w:r>
      <w:r w:rsidR="008F77FE" w:rsidRPr="009538BA">
        <w:rPr>
          <w:rFonts w:ascii="Times New Roman" w:hAnsi="Times New Roman" w:cs="Times New Roman"/>
          <w:b/>
          <w:color w:val="000000"/>
          <w:sz w:val="24"/>
          <w:szCs w:val="24"/>
        </w:rPr>
        <w:t>Законодательство РФ</w:t>
      </w:r>
      <w:r w:rsidR="008F77FE" w:rsidRPr="009538BA">
        <w:rPr>
          <w:rFonts w:ascii="Times New Roman" w:hAnsi="Times New Roman" w:cs="Times New Roman"/>
          <w:color w:val="000000"/>
          <w:sz w:val="24"/>
          <w:szCs w:val="24"/>
        </w:rPr>
        <w:t xml:space="preserve">» означает систему всех действующих в Российской Федерации нормативно-правовых актов Российской </w:t>
      </w:r>
      <w:r w:rsidR="008F77FE" w:rsidRPr="009538BA">
        <w:rPr>
          <w:rFonts w:ascii="Times New Roman" w:hAnsi="Times New Roman" w:cs="Times New Roman"/>
          <w:sz w:val="24"/>
          <w:szCs w:val="24"/>
        </w:rPr>
        <w:t>Федерации</w:t>
      </w:r>
      <w:r w:rsidR="008F77FE" w:rsidRPr="009538BA">
        <w:rPr>
          <w:rFonts w:ascii="Times New Roman" w:hAnsi="Times New Roman" w:cs="Times New Roman"/>
          <w:color w:val="000000"/>
          <w:sz w:val="24"/>
          <w:szCs w:val="24"/>
        </w:rPr>
        <w:t xml:space="preserve"> (включая Федеральный</w:t>
      </w:r>
      <w:r w:rsidR="0025683F" w:rsidRPr="009538BA">
        <w:rPr>
          <w:rFonts w:ascii="Times New Roman" w:hAnsi="Times New Roman" w:cs="Times New Roman"/>
          <w:color w:val="000000"/>
          <w:sz w:val="24"/>
          <w:szCs w:val="24"/>
        </w:rPr>
        <w:t xml:space="preserve"> закон от 28 сентября 2010 г. №</w:t>
      </w:r>
      <w:r w:rsidR="008F77FE" w:rsidRPr="009538BA">
        <w:rPr>
          <w:rFonts w:ascii="Times New Roman" w:hAnsi="Times New Roman" w:cs="Times New Roman"/>
          <w:color w:val="000000"/>
          <w:sz w:val="24"/>
          <w:szCs w:val="24"/>
        </w:rPr>
        <w:t xml:space="preserve">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7275B0" w:rsidRPr="009538BA" w:rsidRDefault="007275B0"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7275B0">
        <w:rPr>
          <w:rFonts w:ascii="Times New Roman" w:hAnsi="Times New Roman" w:cs="Times New Roman"/>
          <w:b/>
          <w:color w:val="000000"/>
          <w:sz w:val="24"/>
          <w:szCs w:val="24"/>
        </w:rPr>
        <w:t>«Заявка на внесение изменений»</w:t>
      </w:r>
      <w:r>
        <w:rPr>
          <w:rFonts w:ascii="Times New Roman" w:hAnsi="Times New Roman" w:cs="Times New Roman"/>
          <w:color w:val="000000"/>
          <w:sz w:val="24"/>
          <w:szCs w:val="24"/>
        </w:rPr>
        <w:t xml:space="preserve"> означает заявку, указанную в разделе 21 настоящего Договора.</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Инновационный центр «Сколково»</w:t>
      </w:r>
      <w:r w:rsidRPr="009538BA">
        <w:rPr>
          <w:rFonts w:ascii="Times New Roman" w:hAnsi="Times New Roman" w:cs="Times New Roman"/>
          <w:color w:val="000000"/>
          <w:sz w:val="24"/>
          <w:szCs w:val="24"/>
        </w:rPr>
        <w:t xml:space="preserve"> </w:t>
      </w:r>
      <w:r w:rsidR="00744895" w:rsidRPr="009538BA">
        <w:rPr>
          <w:rFonts w:ascii="Times New Roman" w:hAnsi="Times New Roman" w:cs="Times New Roman"/>
          <w:color w:val="000000"/>
          <w:sz w:val="24"/>
          <w:szCs w:val="24"/>
        </w:rPr>
        <w:t>или «</w:t>
      </w:r>
      <w:r w:rsidR="00744895" w:rsidRPr="009538BA">
        <w:rPr>
          <w:rFonts w:ascii="Times New Roman" w:hAnsi="Times New Roman" w:cs="Times New Roman"/>
          <w:b/>
          <w:color w:val="000000"/>
          <w:sz w:val="24"/>
          <w:szCs w:val="24"/>
        </w:rPr>
        <w:t>Центр</w:t>
      </w:r>
      <w:r w:rsidR="0074489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означает территориально обособленный комплекс для развития инновационных исследований, разработок и коммерциализации их результатов </w:t>
      </w:r>
      <w:r w:rsidR="00431E11" w:rsidRPr="009538BA">
        <w:rPr>
          <w:rFonts w:ascii="Times New Roman" w:hAnsi="Times New Roman" w:cs="Times New Roman"/>
          <w:color w:val="000000"/>
          <w:sz w:val="24"/>
          <w:szCs w:val="24"/>
        </w:rPr>
        <w:t>в соответствии с</w:t>
      </w:r>
      <w:r w:rsidRPr="009538BA">
        <w:rPr>
          <w:rFonts w:ascii="Times New Roman" w:hAnsi="Times New Roman" w:cs="Times New Roman"/>
          <w:color w:val="000000"/>
          <w:sz w:val="24"/>
          <w:szCs w:val="24"/>
        </w:rPr>
        <w:t xml:space="preserve"> Федеральным законом от 28 сентября </w:t>
      </w:r>
      <w:r w:rsidRPr="009538BA">
        <w:rPr>
          <w:rFonts w:ascii="Times New Roman" w:hAnsi="Times New Roman" w:cs="Times New Roman"/>
          <w:sz w:val="24"/>
          <w:szCs w:val="24"/>
        </w:rPr>
        <w:t>2010</w:t>
      </w:r>
      <w:r w:rsidR="0025683F" w:rsidRPr="009538BA">
        <w:rPr>
          <w:rFonts w:ascii="Times New Roman" w:hAnsi="Times New Roman" w:cs="Times New Roman"/>
          <w:color w:val="000000"/>
          <w:sz w:val="24"/>
          <w:szCs w:val="24"/>
        </w:rPr>
        <w:t xml:space="preserve"> г. №</w:t>
      </w:r>
      <w:r w:rsidRPr="009538BA">
        <w:rPr>
          <w:rFonts w:ascii="Times New Roman" w:hAnsi="Times New Roman" w:cs="Times New Roman"/>
          <w:color w:val="000000"/>
          <w:sz w:val="24"/>
          <w:szCs w:val="24"/>
        </w:rPr>
        <w:t xml:space="preserve"> 244-ФЗ «Об инновационном центре «Сколково».</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Исполнительная </w:t>
      </w:r>
      <w:r w:rsidR="001B5FAE" w:rsidRPr="009538BA">
        <w:rPr>
          <w:rFonts w:ascii="Times New Roman" w:hAnsi="Times New Roman" w:cs="Times New Roman"/>
          <w:b/>
          <w:bCs/>
          <w:sz w:val="24"/>
          <w:szCs w:val="24"/>
        </w:rPr>
        <w:t>документац</w:t>
      </w:r>
      <w:r w:rsidRPr="009538BA">
        <w:rPr>
          <w:rFonts w:ascii="Times New Roman" w:hAnsi="Times New Roman" w:cs="Times New Roman"/>
          <w:b/>
          <w:bCs/>
          <w:sz w:val="24"/>
          <w:szCs w:val="24"/>
        </w:rPr>
        <w:t>ия</w:t>
      </w:r>
      <w:r w:rsidRPr="009538BA">
        <w:rPr>
          <w:rFonts w:ascii="Times New Roman" w:hAnsi="Times New Roman" w:cs="Times New Roman"/>
          <w:bCs/>
          <w:sz w:val="24"/>
          <w:szCs w:val="24"/>
        </w:rPr>
        <w:t>»</w:t>
      </w:r>
      <w:r w:rsidRPr="009538BA">
        <w:rPr>
          <w:rFonts w:ascii="Times New Roman" w:hAnsi="Times New Roman" w:cs="Times New Roman"/>
          <w:b/>
          <w:bCs/>
          <w:sz w:val="24"/>
          <w:szCs w:val="24"/>
        </w:rPr>
        <w:t xml:space="preserve"> </w:t>
      </w:r>
      <w:r w:rsidRPr="009538BA">
        <w:rPr>
          <w:rFonts w:ascii="Times New Roman" w:hAnsi="Times New Roman" w:cs="Times New Roman"/>
          <w:sz w:val="24"/>
          <w:szCs w:val="24"/>
        </w:rPr>
        <w:t>означает комплект исполнительных чертежей</w:t>
      </w:r>
      <w:r w:rsidR="0069240D" w:rsidRPr="009538BA">
        <w:rPr>
          <w:rFonts w:ascii="Times New Roman" w:hAnsi="Times New Roman" w:cs="Times New Roman"/>
          <w:sz w:val="24"/>
          <w:szCs w:val="24"/>
        </w:rPr>
        <w:t xml:space="preserve"> в </w:t>
      </w:r>
      <w:r w:rsidR="00DE6409" w:rsidRPr="009538BA">
        <w:rPr>
          <w:rFonts w:ascii="Times New Roman" w:hAnsi="Times New Roman" w:cs="Times New Roman"/>
          <w:sz w:val="24"/>
          <w:szCs w:val="24"/>
        </w:rPr>
        <w:t xml:space="preserve">бумажном </w:t>
      </w:r>
      <w:r w:rsidR="0069240D" w:rsidRPr="009538BA">
        <w:rPr>
          <w:rFonts w:ascii="Times New Roman" w:hAnsi="Times New Roman" w:cs="Times New Roman"/>
          <w:sz w:val="24"/>
          <w:szCs w:val="24"/>
        </w:rPr>
        <w:t>и электроном виде</w:t>
      </w:r>
      <w:r w:rsidR="009C1370" w:rsidRPr="009538BA">
        <w:rPr>
          <w:rFonts w:ascii="Times New Roman" w:hAnsi="Times New Roman" w:cs="Times New Roman"/>
          <w:sz w:val="24"/>
          <w:szCs w:val="24"/>
        </w:rPr>
        <w:t xml:space="preserve"> (</w:t>
      </w:r>
      <w:r w:rsidR="009C1370" w:rsidRPr="009538BA">
        <w:rPr>
          <w:rFonts w:ascii="Times New Roman" w:hAnsi="Times New Roman" w:cs="Times New Roman"/>
          <w:sz w:val="24"/>
          <w:szCs w:val="24"/>
          <w:lang w:val="en-US"/>
        </w:rPr>
        <w:t>AutoCAD</w:t>
      </w:r>
      <w:r w:rsidR="0069240D" w:rsidRPr="009538BA">
        <w:rPr>
          <w:rFonts w:ascii="Times New Roman" w:hAnsi="Times New Roman" w:cs="Times New Roman"/>
          <w:sz w:val="24"/>
          <w:szCs w:val="24"/>
        </w:rPr>
        <w:t xml:space="preserve"> и </w:t>
      </w:r>
      <w:r w:rsidR="0069240D" w:rsidRPr="009538BA">
        <w:rPr>
          <w:rFonts w:ascii="Times New Roman" w:hAnsi="Times New Roman" w:cs="Times New Roman"/>
          <w:sz w:val="24"/>
          <w:szCs w:val="24"/>
          <w:lang w:val="en-US"/>
        </w:rPr>
        <w:t>PDF</w:t>
      </w:r>
      <w:r w:rsidR="0069240D" w:rsidRPr="009538BA">
        <w:rPr>
          <w:rFonts w:ascii="Times New Roman" w:hAnsi="Times New Roman" w:cs="Times New Roman"/>
          <w:sz w:val="24"/>
          <w:szCs w:val="24"/>
        </w:rPr>
        <w:t xml:space="preserve"> </w:t>
      </w:r>
      <w:r w:rsidR="0069240D" w:rsidRPr="009538BA">
        <w:rPr>
          <w:rFonts w:ascii="Times New Roman" w:hAnsi="Times New Roman" w:cs="Times New Roman"/>
          <w:sz w:val="24"/>
          <w:szCs w:val="24"/>
          <w:lang w:val="en-US"/>
        </w:rPr>
        <w:t>c</w:t>
      </w:r>
      <w:r w:rsidR="0069240D" w:rsidRPr="009538BA">
        <w:rPr>
          <w:rFonts w:ascii="Times New Roman" w:hAnsi="Times New Roman" w:cs="Times New Roman"/>
          <w:sz w:val="24"/>
          <w:szCs w:val="24"/>
        </w:rPr>
        <w:t xml:space="preserve"> подписями ответственных лиц Генерального </w:t>
      </w:r>
      <w:r w:rsidR="0069240D" w:rsidRPr="009538BA">
        <w:rPr>
          <w:rFonts w:ascii="Times New Roman" w:hAnsi="Times New Roman" w:cs="Times New Roman"/>
          <w:sz w:val="24"/>
          <w:szCs w:val="24"/>
        </w:rPr>
        <w:lastRenderedPageBreak/>
        <w:t>Подрядчика)</w:t>
      </w:r>
      <w:r w:rsidR="009C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отражающих выполненные </w:t>
      </w:r>
      <w:r w:rsidR="00C22DCF" w:rsidRPr="009538BA">
        <w:rPr>
          <w:rFonts w:ascii="Times New Roman" w:hAnsi="Times New Roman" w:cs="Times New Roman"/>
          <w:sz w:val="24"/>
          <w:szCs w:val="24"/>
        </w:rPr>
        <w:t xml:space="preserve">объемы </w:t>
      </w:r>
      <w:r w:rsidR="00323A17" w:rsidRPr="009538BA">
        <w:rPr>
          <w:rFonts w:ascii="Times New Roman" w:hAnsi="Times New Roman" w:cs="Times New Roman"/>
          <w:sz w:val="24"/>
          <w:szCs w:val="24"/>
        </w:rPr>
        <w:t>Строительно-монтажны</w:t>
      </w:r>
      <w:r w:rsidR="00C22DCF" w:rsidRPr="009538BA">
        <w:rPr>
          <w:rFonts w:ascii="Times New Roman" w:hAnsi="Times New Roman" w:cs="Times New Roman"/>
          <w:sz w:val="24"/>
          <w:szCs w:val="24"/>
        </w:rPr>
        <w:t>х</w:t>
      </w:r>
      <w:r w:rsidR="00323A17" w:rsidRPr="009538BA">
        <w:rPr>
          <w:rFonts w:ascii="Times New Roman" w:hAnsi="Times New Roman" w:cs="Times New Roman"/>
          <w:sz w:val="24"/>
          <w:szCs w:val="24"/>
        </w:rPr>
        <w:t xml:space="preserve"> </w:t>
      </w:r>
      <w:r w:rsidR="002E3C3A"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 в соответствии с фактически выполненными Генеральным Подрядчиком </w:t>
      </w:r>
      <w:r w:rsidR="00323A17" w:rsidRPr="009538BA">
        <w:rPr>
          <w:rFonts w:ascii="Times New Roman" w:hAnsi="Times New Roman" w:cs="Times New Roman"/>
          <w:sz w:val="24"/>
          <w:szCs w:val="24"/>
        </w:rPr>
        <w:t xml:space="preserve">Строительно-монтажными </w:t>
      </w:r>
      <w:r w:rsidR="00E22D1D" w:rsidRPr="009538BA">
        <w:rPr>
          <w:rFonts w:ascii="Times New Roman" w:hAnsi="Times New Roman" w:cs="Times New Roman"/>
          <w:sz w:val="24"/>
          <w:szCs w:val="24"/>
        </w:rPr>
        <w:t>Работами</w:t>
      </w:r>
      <w:r w:rsidRPr="009538BA">
        <w:rPr>
          <w:rFonts w:ascii="Times New Roman" w:hAnsi="Times New Roman" w:cs="Times New Roman"/>
          <w:sz w:val="24"/>
          <w:szCs w:val="24"/>
        </w:rPr>
        <w:t xml:space="preserve">; сертификаты, паспорта и другие документы, удостоверяющие качество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w:t>
      </w:r>
      <w:r w:rsidR="00F5763C" w:rsidRPr="009538BA">
        <w:rPr>
          <w:rFonts w:ascii="Times New Roman" w:hAnsi="Times New Roman" w:cs="Times New Roman"/>
          <w:sz w:val="24"/>
          <w:szCs w:val="24"/>
        </w:rPr>
        <w:t>, Оборудования</w:t>
      </w:r>
      <w:r w:rsidRPr="009538BA">
        <w:rPr>
          <w:rFonts w:ascii="Times New Roman" w:hAnsi="Times New Roman" w:cs="Times New Roman"/>
          <w:sz w:val="24"/>
          <w:szCs w:val="24"/>
        </w:rPr>
        <w:t xml:space="preserve">, конструкций и деталей, использованных при производстве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proofErr w:type="gramEnd"/>
      <w:r w:rsidRPr="009538BA">
        <w:rPr>
          <w:rFonts w:ascii="Times New Roman" w:hAnsi="Times New Roman" w:cs="Times New Roman"/>
          <w:sz w:val="24"/>
          <w:szCs w:val="24"/>
        </w:rPr>
        <w:t xml:space="preserve"> акты об освидетельствовании скрытых </w:t>
      </w:r>
      <w:r w:rsidR="00323A17"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акты о проведенных проверках и испытаниях ответственных конструкций, об индивидуальных и комплексных испытаниях; журналы производства </w:t>
      </w:r>
      <w:r w:rsidR="00323A17"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другая документация, предусмотренная Законодательством РФ </w:t>
      </w:r>
      <w:r w:rsidR="007E7EC1" w:rsidRPr="009538BA">
        <w:rPr>
          <w:rFonts w:ascii="Times New Roman" w:hAnsi="Times New Roman" w:cs="Times New Roman"/>
          <w:sz w:val="24"/>
          <w:szCs w:val="24"/>
        </w:rPr>
        <w:t xml:space="preserve">и условиями настоящего Договора, </w:t>
      </w:r>
      <w:r w:rsidRPr="009538BA">
        <w:rPr>
          <w:rFonts w:ascii="Times New Roman" w:hAnsi="Times New Roman" w:cs="Times New Roman"/>
          <w:sz w:val="24"/>
          <w:szCs w:val="24"/>
        </w:rPr>
        <w:t xml:space="preserve">и передаваемая Заказчику в бумажном и электронном виде при сдаче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т.е. полный комплект технической документации, включающий </w:t>
      </w:r>
      <w:r w:rsidR="00DE6409" w:rsidRPr="009538BA">
        <w:rPr>
          <w:rFonts w:ascii="Times New Roman" w:hAnsi="Times New Roman" w:cs="Times New Roman"/>
          <w:sz w:val="24"/>
          <w:szCs w:val="24"/>
        </w:rPr>
        <w:t>чертежи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спецификации</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данные </w:t>
      </w:r>
      <w:r w:rsidRPr="009538BA">
        <w:rPr>
          <w:rFonts w:ascii="Times New Roman" w:hAnsi="Times New Roman" w:cs="Times New Roman"/>
          <w:sz w:val="24"/>
          <w:szCs w:val="24"/>
        </w:rPr>
        <w:t xml:space="preserve">фирм-производителей, </w:t>
      </w:r>
      <w:r w:rsidR="00DE6409" w:rsidRPr="009538BA">
        <w:rPr>
          <w:rFonts w:ascii="Times New Roman" w:hAnsi="Times New Roman" w:cs="Times New Roman"/>
          <w:sz w:val="24"/>
          <w:szCs w:val="24"/>
        </w:rPr>
        <w:t>образцы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сертификаты </w:t>
      </w:r>
      <w:r w:rsidRPr="009538BA">
        <w:rPr>
          <w:rFonts w:ascii="Times New Roman" w:hAnsi="Times New Roman" w:cs="Times New Roman"/>
          <w:sz w:val="24"/>
          <w:szCs w:val="24"/>
        </w:rPr>
        <w:t xml:space="preserve">и </w:t>
      </w:r>
      <w:r w:rsidR="00DE6409" w:rsidRPr="009538BA">
        <w:rPr>
          <w:rFonts w:ascii="Times New Roman" w:hAnsi="Times New Roman" w:cs="Times New Roman"/>
          <w:sz w:val="24"/>
          <w:szCs w:val="24"/>
        </w:rPr>
        <w:t>другие документы</w:t>
      </w:r>
      <w:r w:rsidRPr="009538BA">
        <w:rPr>
          <w:rFonts w:ascii="Times New Roman" w:hAnsi="Times New Roman" w:cs="Times New Roman"/>
          <w:sz w:val="24"/>
          <w:szCs w:val="24"/>
        </w:rPr>
        <w:t xml:space="preserve">, </w:t>
      </w:r>
      <w:r w:rsidR="00DE6409" w:rsidRPr="009538BA">
        <w:rPr>
          <w:rFonts w:ascii="Times New Roman" w:hAnsi="Times New Roman" w:cs="Times New Roman"/>
          <w:sz w:val="24"/>
          <w:szCs w:val="24"/>
        </w:rPr>
        <w:t xml:space="preserve">необходимые </w:t>
      </w:r>
      <w:r w:rsidRPr="009538BA">
        <w:rPr>
          <w:rFonts w:ascii="Times New Roman" w:hAnsi="Times New Roman" w:cs="Times New Roman"/>
          <w:sz w:val="24"/>
          <w:szCs w:val="24"/>
        </w:rPr>
        <w:t xml:space="preserve">для производства и сдачи-приемки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A85740" w:rsidRPr="009538BA">
        <w:rPr>
          <w:rFonts w:ascii="Times New Roman" w:hAnsi="Times New Roman" w:cs="Times New Roman"/>
          <w:sz w:val="24"/>
          <w:szCs w:val="24"/>
        </w:rPr>
        <w:t xml:space="preserve"> Исполнительная документация также должна включать подробные инструкции по эксплуатации отдельных узлов и агрегатов</w:t>
      </w:r>
      <w:r w:rsidR="005F1560" w:rsidRPr="009538BA">
        <w:rPr>
          <w:rFonts w:ascii="Times New Roman" w:hAnsi="Times New Roman" w:cs="Times New Roman"/>
          <w:sz w:val="24"/>
          <w:szCs w:val="24"/>
        </w:rPr>
        <w:t>.</w:t>
      </w:r>
    </w:p>
    <w:p w:rsidR="00B60F39" w:rsidRPr="00B60F39" w:rsidRDefault="004F589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bCs/>
          <w:sz w:val="24"/>
          <w:szCs w:val="24"/>
        </w:rPr>
        <w:t>«</w:t>
      </w:r>
      <w:r w:rsidR="00B60F39" w:rsidRPr="008F5E85">
        <w:rPr>
          <w:rFonts w:ascii="Times New Roman" w:hAnsi="Times New Roman" w:cs="Times New Roman"/>
          <w:b/>
          <w:bCs/>
          <w:sz w:val="24"/>
          <w:szCs w:val="24"/>
        </w:rPr>
        <w:t>Исходные данные</w:t>
      </w:r>
      <w:r w:rsidR="00B60F39" w:rsidRPr="008F5E85">
        <w:rPr>
          <w:rFonts w:ascii="Times New Roman" w:hAnsi="Times New Roman" w:cs="Times New Roman"/>
          <w:bCs/>
          <w:sz w:val="24"/>
          <w:szCs w:val="24"/>
        </w:rPr>
        <w:t>»</w:t>
      </w:r>
      <w:r w:rsidR="00B60F39" w:rsidRPr="008F5E85">
        <w:rPr>
          <w:rFonts w:ascii="Times New Roman" w:hAnsi="Times New Roman" w:cs="Times New Roman"/>
          <w:b/>
          <w:bCs/>
          <w:sz w:val="24"/>
          <w:szCs w:val="24"/>
        </w:rPr>
        <w:t xml:space="preserve"> </w:t>
      </w:r>
      <w:r w:rsidR="00B60F39" w:rsidRPr="008F5E85">
        <w:rPr>
          <w:rFonts w:ascii="Times New Roman" w:hAnsi="Times New Roman" w:cs="Times New Roman"/>
          <w:bCs/>
          <w:sz w:val="24"/>
          <w:szCs w:val="24"/>
        </w:rPr>
        <w:t xml:space="preserve">означает исходно-разрешительную документацию,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00B60F39" w:rsidRPr="008F5E85">
        <w:rPr>
          <w:rFonts w:ascii="Times New Roman" w:hAnsi="Times New Roman" w:cs="Times New Roman"/>
          <w:sz w:val="24"/>
          <w:szCs w:val="24"/>
        </w:rPr>
        <w:t>инженерным</w:t>
      </w:r>
      <w:r w:rsidR="00B60F39" w:rsidRPr="008F5E85">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proofErr w:type="gramStart"/>
      <w:r w:rsidR="00B60F39" w:rsidRPr="008F5E85">
        <w:rPr>
          <w:rFonts w:ascii="Times New Roman" w:hAnsi="Times New Roman" w:cs="Times New Roman"/>
          <w:bCs/>
          <w:sz w:val="24"/>
          <w:szCs w:val="24"/>
        </w:rPr>
        <w:t>при этом термин «Исходные данные» означает как ту часть исходно-разрешительной документации, которая передается Заказчиком Генеральному Подрядчику согласно условиям настоящего Договора, Перечню исходных данных, изложенному в приложении № 1</w:t>
      </w:r>
      <w:r w:rsidR="0001451B">
        <w:rPr>
          <w:rFonts w:ascii="Times New Roman" w:hAnsi="Times New Roman" w:cs="Times New Roman"/>
          <w:bCs/>
          <w:sz w:val="24"/>
          <w:szCs w:val="24"/>
        </w:rPr>
        <w:t>3</w:t>
      </w:r>
      <w:r w:rsidR="00B60F39" w:rsidRPr="008F5E85">
        <w:rPr>
          <w:rFonts w:ascii="Times New Roman" w:hAnsi="Times New Roman" w:cs="Times New Roman"/>
          <w:bCs/>
          <w:sz w:val="24"/>
          <w:szCs w:val="24"/>
        </w:rPr>
        <w:t xml:space="preserve"> к настоящему Договору, так и иную исходно-разрешительную документацию, которая должна быть собрана, получена и согласована Генеральным Подрядчиком в соответствии с его обязательствами по настоящему Договору и Законодательством РФ.</w:t>
      </w:r>
      <w:proofErr w:type="gramEnd"/>
    </w:p>
    <w:p w:rsidR="00E57CDF" w:rsidRPr="00B60F39"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B60F39">
        <w:rPr>
          <w:rFonts w:ascii="Times New Roman" w:hAnsi="Times New Roman" w:cs="Times New Roman"/>
          <w:color w:val="000000"/>
          <w:sz w:val="24"/>
          <w:szCs w:val="24"/>
        </w:rPr>
        <w:t>«</w:t>
      </w:r>
      <w:r w:rsidRPr="00B60F39">
        <w:rPr>
          <w:rFonts w:ascii="Times New Roman" w:hAnsi="Times New Roman" w:cs="Times New Roman"/>
          <w:b/>
          <w:color w:val="000000"/>
          <w:sz w:val="24"/>
          <w:szCs w:val="24"/>
        </w:rPr>
        <w:t>Календарный день</w:t>
      </w:r>
      <w:r w:rsidR="00E22D1D" w:rsidRPr="00B60F39">
        <w:rPr>
          <w:rFonts w:ascii="Times New Roman" w:hAnsi="Times New Roman" w:cs="Times New Roman"/>
          <w:color w:val="000000"/>
          <w:sz w:val="24"/>
          <w:szCs w:val="24"/>
        </w:rPr>
        <w:t>»</w:t>
      </w:r>
      <w:r w:rsidR="00DD6C7B" w:rsidRPr="00B60F39">
        <w:rPr>
          <w:rFonts w:ascii="Times New Roman" w:hAnsi="Times New Roman" w:cs="Times New Roman"/>
          <w:color w:val="000000"/>
          <w:sz w:val="24"/>
          <w:szCs w:val="24"/>
        </w:rPr>
        <w:t xml:space="preserve"> означает</w:t>
      </w:r>
      <w:r w:rsidRPr="00B60F39">
        <w:rPr>
          <w:rFonts w:ascii="Times New Roman" w:hAnsi="Times New Roman" w:cs="Times New Roman"/>
          <w:color w:val="000000"/>
          <w:sz w:val="24"/>
          <w:szCs w:val="24"/>
        </w:rPr>
        <w:t xml:space="preserve"> один </w:t>
      </w:r>
      <w:r w:rsidRPr="00B60F39">
        <w:rPr>
          <w:rFonts w:ascii="Times New Roman" w:hAnsi="Times New Roman" w:cs="Times New Roman"/>
          <w:sz w:val="24"/>
          <w:szCs w:val="24"/>
        </w:rPr>
        <w:t>день</w:t>
      </w:r>
      <w:r w:rsidRPr="00B60F39">
        <w:rPr>
          <w:rFonts w:ascii="Times New Roman" w:hAnsi="Times New Roman" w:cs="Times New Roman"/>
          <w:color w:val="000000"/>
          <w:sz w:val="24"/>
          <w:szCs w:val="24"/>
        </w:rPr>
        <w:t xml:space="preserve"> в соответствии с григорианским календарем; Календарный день включает выходные и праздничные дни, установленные в Российской Федерации.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Контрольная точка</w:t>
      </w:r>
      <w:r w:rsidR="00E22D1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означает</w:t>
      </w:r>
      <w:r w:rsidRPr="009538BA">
        <w:rPr>
          <w:rFonts w:ascii="Times New Roman" w:hAnsi="Times New Roman" w:cs="Times New Roman"/>
          <w:sz w:val="24"/>
          <w:szCs w:val="24"/>
        </w:rPr>
        <w:t xml:space="preserve"> </w:t>
      </w:r>
      <w:r w:rsidR="00AC1109" w:rsidRPr="009538BA">
        <w:rPr>
          <w:rFonts w:ascii="Times New Roman" w:hAnsi="Times New Roman" w:cs="Times New Roman"/>
          <w:color w:val="000000"/>
          <w:sz w:val="24"/>
          <w:szCs w:val="24"/>
        </w:rPr>
        <w:t xml:space="preserve">установленную </w:t>
      </w:r>
      <w:r w:rsidR="00C44193" w:rsidRPr="009538BA">
        <w:rPr>
          <w:rFonts w:ascii="Times New Roman" w:hAnsi="Times New Roman" w:cs="Times New Roman"/>
          <w:color w:val="000000"/>
          <w:sz w:val="24"/>
          <w:szCs w:val="24"/>
        </w:rPr>
        <w:t>Сторонами настоящего Договора</w:t>
      </w:r>
      <w:r w:rsidRPr="009538BA">
        <w:rPr>
          <w:rFonts w:ascii="Times New Roman" w:hAnsi="Times New Roman" w:cs="Times New Roman"/>
          <w:color w:val="000000"/>
          <w:sz w:val="24"/>
          <w:szCs w:val="24"/>
        </w:rPr>
        <w:t xml:space="preserve"> </w:t>
      </w:r>
      <w:r w:rsidR="00AC1109" w:rsidRPr="009538BA">
        <w:rPr>
          <w:rFonts w:ascii="Times New Roman" w:hAnsi="Times New Roman" w:cs="Times New Roman"/>
          <w:color w:val="000000"/>
          <w:sz w:val="24"/>
          <w:szCs w:val="24"/>
        </w:rPr>
        <w:t xml:space="preserve">отметку </w:t>
      </w:r>
      <w:r w:rsidRPr="009538BA">
        <w:rPr>
          <w:rFonts w:ascii="Times New Roman" w:hAnsi="Times New Roman" w:cs="Times New Roman"/>
          <w:color w:val="000000"/>
          <w:sz w:val="24"/>
          <w:szCs w:val="24"/>
        </w:rPr>
        <w:t>о времени,</w:t>
      </w:r>
      <w:r w:rsidR="00740240" w:rsidRPr="009538BA">
        <w:rPr>
          <w:rFonts w:ascii="Times New Roman" w:hAnsi="Times New Roman" w:cs="Times New Roman"/>
          <w:color w:val="000000"/>
          <w:sz w:val="24"/>
          <w:szCs w:val="24"/>
        </w:rPr>
        <w:t xml:space="preserve"> сигнализирующую</w:t>
      </w:r>
      <w:r w:rsidRPr="009538BA">
        <w:rPr>
          <w:rFonts w:ascii="Times New Roman" w:hAnsi="Times New Roman" w:cs="Times New Roman"/>
          <w:color w:val="000000"/>
          <w:sz w:val="24"/>
          <w:szCs w:val="24"/>
        </w:rPr>
        <w:t xml:space="preserve"> о необходимости </w:t>
      </w:r>
      <w:r w:rsidRPr="009538BA">
        <w:rPr>
          <w:rFonts w:ascii="Times New Roman" w:hAnsi="Times New Roman" w:cs="Times New Roman"/>
          <w:sz w:val="24"/>
          <w:szCs w:val="24"/>
        </w:rPr>
        <w:t>подведения</w:t>
      </w:r>
      <w:r w:rsidRPr="009538BA">
        <w:rPr>
          <w:rFonts w:ascii="Times New Roman" w:hAnsi="Times New Roman" w:cs="Times New Roman"/>
          <w:color w:val="000000"/>
          <w:sz w:val="24"/>
          <w:szCs w:val="24"/>
        </w:rPr>
        <w:t xml:space="preserve"> промежуточных итогов о продела</w:t>
      </w:r>
      <w:r w:rsidR="00E22D1D" w:rsidRPr="009538BA">
        <w:rPr>
          <w:rFonts w:ascii="Times New Roman" w:hAnsi="Times New Roman" w:cs="Times New Roman"/>
          <w:color w:val="000000"/>
          <w:sz w:val="24"/>
          <w:szCs w:val="24"/>
        </w:rPr>
        <w:t>нной работе или непосредственно</w:t>
      </w:r>
      <w:r w:rsidR="00740240" w:rsidRPr="009538BA">
        <w:rPr>
          <w:rFonts w:ascii="Times New Roman" w:hAnsi="Times New Roman" w:cs="Times New Roman"/>
          <w:color w:val="000000"/>
          <w:sz w:val="24"/>
          <w:szCs w:val="24"/>
        </w:rPr>
        <w:t xml:space="preserve"> обозначающую</w:t>
      </w:r>
      <w:r w:rsidRPr="009538BA">
        <w:rPr>
          <w:rFonts w:ascii="Times New Roman" w:hAnsi="Times New Roman" w:cs="Times New Roman"/>
          <w:color w:val="000000"/>
          <w:sz w:val="24"/>
          <w:szCs w:val="24"/>
        </w:rPr>
        <w:t xml:space="preserve"> окончание операций на определенном этапе реализации Проекта.</w:t>
      </w:r>
      <w:r w:rsidR="001212CE" w:rsidRPr="009538BA">
        <w:rPr>
          <w:rFonts w:ascii="Times New Roman" w:hAnsi="Times New Roman" w:cs="Times New Roman"/>
          <w:color w:val="000000"/>
          <w:sz w:val="24"/>
          <w:szCs w:val="24"/>
        </w:rPr>
        <w:t xml:space="preserve"> Даты окончания этапов Работ, указанные в Графике </w:t>
      </w:r>
      <w:r w:rsidR="00506962" w:rsidRPr="009538BA">
        <w:rPr>
          <w:rFonts w:ascii="Times New Roman" w:hAnsi="Times New Roman" w:cs="Times New Roman"/>
          <w:color w:val="000000"/>
          <w:sz w:val="24"/>
          <w:szCs w:val="24"/>
        </w:rPr>
        <w:t>выполнения р</w:t>
      </w:r>
      <w:r w:rsidR="001212CE" w:rsidRPr="009538BA">
        <w:rPr>
          <w:rFonts w:ascii="Times New Roman" w:hAnsi="Times New Roman" w:cs="Times New Roman"/>
          <w:color w:val="000000"/>
          <w:sz w:val="24"/>
          <w:szCs w:val="24"/>
        </w:rPr>
        <w:t>абот (Приложение №</w:t>
      </w:r>
      <w:r w:rsidR="00E94D27" w:rsidRPr="009538BA">
        <w:rPr>
          <w:rFonts w:ascii="Times New Roman" w:hAnsi="Times New Roman" w:cs="Times New Roman"/>
          <w:color w:val="000000"/>
          <w:sz w:val="24"/>
          <w:szCs w:val="24"/>
        </w:rPr>
        <w:t xml:space="preserve"> 2</w:t>
      </w:r>
      <w:r w:rsidR="001212CE" w:rsidRPr="009538BA">
        <w:rPr>
          <w:rFonts w:ascii="Times New Roman" w:hAnsi="Times New Roman" w:cs="Times New Roman"/>
          <w:color w:val="000000"/>
          <w:sz w:val="24"/>
          <w:szCs w:val="24"/>
        </w:rPr>
        <w:t xml:space="preserve"> к настоящему Договору), являются Контрольными точками.</w:t>
      </w:r>
    </w:p>
    <w:p w:rsidR="00026A67" w:rsidRPr="009538BA" w:rsidRDefault="00026A67" w:rsidP="00B4146C">
      <w:pPr>
        <w:pStyle w:val="a4"/>
        <w:numPr>
          <w:ilvl w:val="2"/>
          <w:numId w:val="22"/>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Критический путь</w:t>
      </w:r>
      <w:r w:rsidRPr="009538BA">
        <w:rPr>
          <w:rFonts w:ascii="Times New Roman" w:hAnsi="Times New Roman" w:cs="Times New Roman"/>
          <w:color w:val="000000"/>
          <w:sz w:val="24"/>
          <w:szCs w:val="24"/>
        </w:rPr>
        <w:t>»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w:t>
      </w:r>
      <w:r w:rsidR="0084442B">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w:t>
      </w:r>
    </w:p>
    <w:p w:rsidR="008F77FE"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КС-2</w:t>
      </w:r>
      <w:r w:rsidRPr="009538BA">
        <w:rPr>
          <w:rFonts w:ascii="Times New Roman" w:hAnsi="Times New Roman" w:cs="Times New Roman"/>
          <w:sz w:val="24"/>
          <w:szCs w:val="24"/>
        </w:rPr>
        <w:t xml:space="preserve">» означает </w:t>
      </w:r>
      <w:r w:rsidR="00B23F7F" w:rsidRPr="009538BA">
        <w:rPr>
          <w:rFonts w:ascii="Times New Roman" w:hAnsi="Times New Roman" w:cs="Times New Roman"/>
          <w:sz w:val="24"/>
          <w:szCs w:val="24"/>
        </w:rPr>
        <w:t>«Акт</w:t>
      </w:r>
      <w:r w:rsidRPr="009538BA">
        <w:rPr>
          <w:rFonts w:ascii="Times New Roman" w:hAnsi="Times New Roman" w:cs="Times New Roman"/>
          <w:sz w:val="24"/>
          <w:szCs w:val="24"/>
        </w:rPr>
        <w:t xml:space="preserve"> о приемке выполненных работ», </w:t>
      </w:r>
      <w:r w:rsidR="00655FF3" w:rsidRPr="009538BA">
        <w:rPr>
          <w:rFonts w:ascii="Times New Roman" w:hAnsi="Times New Roman" w:cs="Times New Roman"/>
          <w:sz w:val="24"/>
          <w:szCs w:val="24"/>
        </w:rPr>
        <w:t>составленный</w:t>
      </w:r>
      <w:r w:rsidR="00B23F7F" w:rsidRPr="009538BA">
        <w:rPr>
          <w:rFonts w:ascii="Times New Roman" w:hAnsi="Times New Roman" w:cs="Times New Roman"/>
          <w:sz w:val="24"/>
          <w:szCs w:val="24"/>
        </w:rPr>
        <w:t xml:space="preserve"> на основе формы</w:t>
      </w:r>
      <w:r w:rsidR="00EC5F56">
        <w:rPr>
          <w:rFonts w:ascii="Times New Roman" w:hAnsi="Times New Roman" w:cs="Times New Roman"/>
          <w:sz w:val="24"/>
          <w:szCs w:val="24"/>
        </w:rPr>
        <w:t xml:space="preserve">, </w:t>
      </w:r>
      <w:r w:rsidR="00EC5F56" w:rsidRPr="00EC5F56">
        <w:rPr>
          <w:rFonts w:ascii="Times New Roman" w:hAnsi="Times New Roman" w:cs="Times New Roman"/>
          <w:sz w:val="24"/>
          <w:szCs w:val="24"/>
        </w:rPr>
        <w:t>утвержденной Постановлением Госкомстата РФ от 11 ноября 1999 г. № 100</w:t>
      </w:r>
      <w:r w:rsidR="00B23F7F" w:rsidRPr="009538BA">
        <w:rPr>
          <w:rFonts w:ascii="Times New Roman" w:hAnsi="Times New Roman" w:cs="Times New Roman"/>
          <w:sz w:val="24"/>
          <w:szCs w:val="24"/>
        </w:rPr>
        <w:t>,</w:t>
      </w:r>
      <w:r w:rsidR="00FC6B1D"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которую Стороны используют для отражения объема выполнения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и их стоимости по настоящему Договору. КС-2 подтверждает лишь объем выполненных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sz w:val="24"/>
          <w:szCs w:val="24"/>
        </w:rPr>
        <w:t xml:space="preserve">Работ </w:t>
      </w:r>
      <w:r w:rsidRPr="009538BA">
        <w:rPr>
          <w:rFonts w:ascii="Times New Roman" w:hAnsi="Times New Roman" w:cs="Times New Roman"/>
          <w:sz w:val="24"/>
          <w:szCs w:val="24"/>
        </w:rPr>
        <w:t xml:space="preserve">за отчетный период и используется Заказчиком исключительно для проведения расчетов. </w:t>
      </w:r>
      <w:r w:rsidR="00203221" w:rsidRPr="009538BA">
        <w:rPr>
          <w:rFonts w:ascii="Times New Roman" w:hAnsi="Times New Roman" w:cs="Times New Roman"/>
          <w:sz w:val="24"/>
          <w:szCs w:val="24"/>
        </w:rPr>
        <w:t>Стороны соглашаются</w:t>
      </w:r>
      <w:r w:rsidRPr="009538BA">
        <w:rPr>
          <w:rFonts w:ascii="Times New Roman" w:hAnsi="Times New Roman" w:cs="Times New Roman"/>
          <w:sz w:val="24"/>
          <w:szCs w:val="24"/>
        </w:rPr>
        <w:t xml:space="preserve">, что при подписании КС-2 не происходит перехода от Генерального Подрядчика Заказчику риска случайной гибели или случайного повреждения </w:t>
      </w:r>
      <w:r w:rsidRPr="009538BA">
        <w:rPr>
          <w:rFonts w:ascii="Times New Roman" w:hAnsi="Times New Roman" w:cs="Times New Roman"/>
          <w:sz w:val="24"/>
          <w:szCs w:val="24"/>
        </w:rPr>
        <w:lastRenderedPageBreak/>
        <w:t xml:space="preserve">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КС-2 не является Актом приемки законченного строительством объекта.</w:t>
      </w:r>
    </w:p>
    <w:p w:rsidR="00E75B3A" w:rsidRPr="009538BA" w:rsidRDefault="008F77F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КС-3</w:t>
      </w:r>
      <w:r w:rsidRPr="009538BA">
        <w:rPr>
          <w:rFonts w:ascii="Times New Roman" w:hAnsi="Times New Roman" w:cs="Times New Roman"/>
          <w:sz w:val="24"/>
          <w:szCs w:val="24"/>
        </w:rPr>
        <w:t xml:space="preserve">» означает «Справку о стоимости выполненных работ и затрат», </w:t>
      </w:r>
      <w:r w:rsidR="00AC1109" w:rsidRPr="009538BA">
        <w:rPr>
          <w:rFonts w:ascii="Times New Roman" w:hAnsi="Times New Roman" w:cs="Times New Roman"/>
          <w:sz w:val="24"/>
          <w:szCs w:val="24"/>
        </w:rPr>
        <w:t xml:space="preserve">составленную </w:t>
      </w:r>
      <w:r w:rsidRPr="009538BA">
        <w:rPr>
          <w:rFonts w:ascii="Times New Roman" w:hAnsi="Times New Roman" w:cs="Times New Roman"/>
          <w:sz w:val="24"/>
          <w:szCs w:val="24"/>
        </w:rPr>
        <w:t>на основе формы</w:t>
      </w:r>
      <w:r w:rsidR="00EC5F56">
        <w:rPr>
          <w:rFonts w:ascii="Times New Roman" w:hAnsi="Times New Roman" w:cs="Times New Roman"/>
          <w:color w:val="000000"/>
          <w:sz w:val="24"/>
          <w:szCs w:val="24"/>
        </w:rPr>
        <w:t>,</w:t>
      </w:r>
      <w:r w:rsidR="00EC5F56" w:rsidRPr="002857EC">
        <w:rPr>
          <w:rFonts w:ascii="Times New Roman" w:hAnsi="Times New Roman" w:cs="Times New Roman"/>
          <w:sz w:val="24"/>
          <w:szCs w:val="24"/>
        </w:rPr>
        <w:t xml:space="preserve"> </w:t>
      </w:r>
      <w:r w:rsidR="00EC5F56" w:rsidRPr="00EC5F56">
        <w:rPr>
          <w:rFonts w:ascii="Times New Roman" w:hAnsi="Times New Roman" w:cs="Times New Roman"/>
          <w:color w:val="000000"/>
          <w:sz w:val="24"/>
          <w:szCs w:val="24"/>
        </w:rPr>
        <w:t>утвержденной Постановлением Госкомстата РФ от 11 ноября 1999 г. № 100</w:t>
      </w:r>
      <w:r w:rsidR="00EC5F56">
        <w:rPr>
          <w:rFonts w:ascii="Times New Roman" w:hAnsi="Times New Roman" w:cs="Times New Roman"/>
          <w:color w:val="000000"/>
          <w:sz w:val="24"/>
          <w:szCs w:val="24"/>
        </w:rPr>
        <w:t>.</w:t>
      </w:r>
      <w:r w:rsidRPr="009538BA">
        <w:rPr>
          <w:rFonts w:ascii="Times New Roman" w:hAnsi="Times New Roman" w:cs="Times New Roman"/>
          <w:sz w:val="24"/>
          <w:szCs w:val="24"/>
        </w:rPr>
        <w:t xml:space="preserve"> Стороны обязуются использовать КС-3 для отражения стоимости выполненных по настоящему Договору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КС-3 подтверждает стоимость выполненных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 (или их части) по Договору. КС-3 не является Актом приемки законченного строительством объекта.</w:t>
      </w:r>
    </w:p>
    <w:p w:rsidR="008F77FE"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Материалы</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w:t>
      </w:r>
      <w:r w:rsidR="00BC2C59" w:rsidRPr="009538BA">
        <w:rPr>
          <w:rFonts w:ascii="Times New Roman" w:hAnsi="Times New Roman" w:cs="Times New Roman"/>
          <w:color w:val="000000"/>
          <w:sz w:val="24"/>
          <w:szCs w:val="24"/>
        </w:rPr>
        <w:t xml:space="preserve"> материалы и</w:t>
      </w:r>
      <w:r w:rsidRPr="009538BA">
        <w:rPr>
          <w:rFonts w:ascii="Times New Roman" w:hAnsi="Times New Roman" w:cs="Times New Roman"/>
          <w:color w:val="000000"/>
          <w:sz w:val="24"/>
          <w:szCs w:val="24"/>
        </w:rPr>
        <w:t xml:space="preserve"> изделия всех видов (за исключением Оборудования), которые </w:t>
      </w:r>
      <w:r w:rsidR="00DE6C14" w:rsidRPr="009538BA">
        <w:rPr>
          <w:rFonts w:ascii="Times New Roman" w:hAnsi="Times New Roman" w:cs="Times New Roman"/>
          <w:color w:val="000000"/>
          <w:sz w:val="24"/>
          <w:szCs w:val="24"/>
        </w:rPr>
        <w:t>используются</w:t>
      </w:r>
      <w:r w:rsidRPr="009538BA">
        <w:rPr>
          <w:rFonts w:ascii="Times New Roman" w:hAnsi="Times New Roman" w:cs="Times New Roman"/>
          <w:color w:val="000000"/>
          <w:sz w:val="24"/>
          <w:szCs w:val="24"/>
        </w:rPr>
        <w:t xml:space="preserve"> или </w:t>
      </w:r>
      <w:r w:rsidR="00DE6C14" w:rsidRPr="009538BA">
        <w:rPr>
          <w:rFonts w:ascii="Times New Roman" w:hAnsi="Times New Roman" w:cs="Times New Roman"/>
          <w:color w:val="000000"/>
          <w:sz w:val="24"/>
          <w:szCs w:val="24"/>
        </w:rPr>
        <w:t xml:space="preserve">которые предполагается использовать при выполнении </w:t>
      </w:r>
      <w:r w:rsidR="00323A17" w:rsidRPr="009538BA">
        <w:rPr>
          <w:rFonts w:ascii="Times New Roman" w:hAnsi="Times New Roman" w:cs="Times New Roman"/>
          <w:sz w:val="24"/>
          <w:szCs w:val="24"/>
        </w:rPr>
        <w:t xml:space="preserve">Строительно-монтажных </w:t>
      </w:r>
      <w:r w:rsidR="00DE6C14"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Материалы</w:t>
      </w:r>
      <w:r w:rsidR="00ED6E82" w:rsidRPr="009538BA">
        <w:rPr>
          <w:rFonts w:ascii="Times New Roman" w:hAnsi="Times New Roman" w:cs="Times New Roman"/>
          <w:color w:val="000000"/>
          <w:sz w:val="24"/>
          <w:szCs w:val="24"/>
        </w:rPr>
        <w:t xml:space="preserve"> </w:t>
      </w:r>
      <w:r w:rsidR="0085119F" w:rsidRPr="009538BA">
        <w:rPr>
          <w:rFonts w:ascii="Times New Roman" w:hAnsi="Times New Roman" w:cs="Times New Roman"/>
          <w:color w:val="000000"/>
          <w:sz w:val="24"/>
          <w:szCs w:val="24"/>
        </w:rPr>
        <w:t>согласуются</w:t>
      </w:r>
      <w:r w:rsidR="00ED6E82" w:rsidRPr="009538BA">
        <w:rPr>
          <w:rFonts w:ascii="Times New Roman" w:hAnsi="Times New Roman" w:cs="Times New Roman"/>
          <w:color w:val="000000"/>
          <w:sz w:val="24"/>
          <w:szCs w:val="24"/>
        </w:rPr>
        <w:t xml:space="preserve"> </w:t>
      </w:r>
      <w:r w:rsidR="003E5FFF" w:rsidRPr="009538BA">
        <w:rPr>
          <w:rFonts w:ascii="Times New Roman" w:hAnsi="Times New Roman" w:cs="Times New Roman"/>
          <w:color w:val="000000"/>
          <w:sz w:val="24"/>
          <w:szCs w:val="24"/>
        </w:rPr>
        <w:t xml:space="preserve">с </w:t>
      </w:r>
      <w:r w:rsidR="0085119F" w:rsidRPr="009538BA">
        <w:rPr>
          <w:rFonts w:ascii="Times New Roman" w:hAnsi="Times New Roman" w:cs="Times New Roman"/>
          <w:color w:val="000000"/>
          <w:sz w:val="24"/>
          <w:szCs w:val="24"/>
        </w:rPr>
        <w:t xml:space="preserve">Заказчиком до их применения.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0064799D" w:rsidRPr="009538BA">
        <w:rPr>
          <w:rFonts w:ascii="Times New Roman" w:hAnsi="Times New Roman" w:cs="Times New Roman"/>
          <w:b/>
          <w:bCs/>
          <w:color w:val="000000"/>
          <w:sz w:val="24"/>
          <w:szCs w:val="24"/>
        </w:rPr>
        <w:t>Материалы, з</w:t>
      </w:r>
      <w:r w:rsidRPr="009538BA">
        <w:rPr>
          <w:rFonts w:ascii="Times New Roman" w:hAnsi="Times New Roman" w:cs="Times New Roman"/>
          <w:b/>
          <w:bCs/>
          <w:color w:val="000000"/>
          <w:sz w:val="24"/>
          <w:szCs w:val="24"/>
        </w:rPr>
        <w:t>апрещенные к Использованию</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любые материалы, товары,</w:t>
      </w:r>
      <w:r w:rsidR="0025683F" w:rsidRPr="009538BA">
        <w:rPr>
          <w:rFonts w:ascii="Times New Roman" w:hAnsi="Times New Roman" w:cs="Times New Roman"/>
          <w:color w:val="000000"/>
          <w:sz w:val="24"/>
          <w:szCs w:val="24"/>
        </w:rPr>
        <w:t xml:space="preserve"> вещества и продукты, которые: </w:t>
      </w:r>
      <w:r w:rsidR="00F93067" w:rsidRPr="009538BA">
        <w:rPr>
          <w:rFonts w:ascii="Times New Roman" w:hAnsi="Times New Roman" w:cs="Times New Roman"/>
          <w:color w:val="000000"/>
          <w:sz w:val="24"/>
          <w:szCs w:val="24"/>
        </w:rPr>
        <w:t>1</w:t>
      </w:r>
      <w:r w:rsidRPr="009538BA">
        <w:rPr>
          <w:rFonts w:ascii="Times New Roman" w:hAnsi="Times New Roman" w:cs="Times New Roman"/>
          <w:color w:val="000000"/>
          <w:sz w:val="24"/>
          <w:szCs w:val="24"/>
        </w:rPr>
        <w:t>) наносят вред здоровью любого лица, входящего в контакт с</w:t>
      </w:r>
      <w:r w:rsidR="00323A17" w:rsidRPr="009538BA">
        <w:rPr>
          <w:rFonts w:ascii="Times New Roman" w:hAnsi="Times New Roman" w:cs="Times New Roman"/>
          <w:color w:val="000000"/>
          <w:sz w:val="24"/>
          <w:szCs w:val="24"/>
        </w:rPr>
        <w:t xml:space="preserve">о </w:t>
      </w:r>
      <w:r w:rsidR="00323A17" w:rsidRPr="009538BA">
        <w:rPr>
          <w:rFonts w:ascii="Times New Roman" w:hAnsi="Times New Roman" w:cs="Times New Roman"/>
          <w:sz w:val="24"/>
          <w:szCs w:val="24"/>
        </w:rPr>
        <w:t>Строительно-монтажными</w:t>
      </w:r>
      <w:r w:rsidRPr="009538BA">
        <w:rPr>
          <w:rFonts w:ascii="Times New Roman" w:hAnsi="Times New Roman" w:cs="Times New Roman"/>
          <w:color w:val="000000"/>
          <w:sz w:val="24"/>
          <w:szCs w:val="24"/>
        </w:rPr>
        <w:t xml:space="preserve"> Работами (как во время проведения </w:t>
      </w:r>
      <w:r w:rsidR="00323A17" w:rsidRPr="009538BA">
        <w:rPr>
          <w:rFonts w:ascii="Times New Roman" w:hAnsi="Times New Roman" w:cs="Times New Roman"/>
          <w:sz w:val="24"/>
          <w:szCs w:val="24"/>
        </w:rPr>
        <w:t xml:space="preserve">Строительно-монтажных </w:t>
      </w:r>
      <w:r w:rsidR="00AC1109"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абот, т</w:t>
      </w:r>
      <w:r w:rsidR="0025683F" w:rsidRPr="009538BA">
        <w:rPr>
          <w:rFonts w:ascii="Times New Roman" w:hAnsi="Times New Roman" w:cs="Times New Roman"/>
          <w:color w:val="000000"/>
          <w:sz w:val="24"/>
          <w:szCs w:val="24"/>
        </w:rPr>
        <w:t xml:space="preserve">ак и после их завершения); </w:t>
      </w:r>
      <w:proofErr w:type="gramStart"/>
      <w:r w:rsidR="0025683F" w:rsidRPr="009538BA">
        <w:rPr>
          <w:rFonts w:ascii="Times New Roman" w:hAnsi="Times New Roman" w:cs="Times New Roman"/>
          <w:color w:val="000000"/>
          <w:sz w:val="24"/>
          <w:szCs w:val="24"/>
        </w:rPr>
        <w:t xml:space="preserve">или </w:t>
      </w:r>
      <w:r w:rsidR="00F9306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как сами по себе, так и в результате их использования в той или иной конкретной ситуации либо в сочетании с другими материалами ведут или с известной долей вероятности могут привести к сокращению ожидаемого стандартного срока службы других материалов или структур, в которых такие материалы используются, или с которыми такие материалы соприкасаются, либо, в целом, определены, как вредные для</w:t>
      </w:r>
      <w:proofErr w:type="gramEnd"/>
      <w:r w:rsidRPr="009538BA">
        <w:rPr>
          <w:rFonts w:ascii="Times New Roman" w:hAnsi="Times New Roman" w:cs="Times New Roman"/>
          <w:color w:val="000000"/>
          <w:sz w:val="24"/>
          <w:szCs w:val="24"/>
        </w:rPr>
        <w:t xml:space="preserve"> здоровья, опасные или снижающие долговечность и износоустойчивость </w:t>
      </w:r>
      <w:r w:rsidR="00323A1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color w:val="000000"/>
          <w:sz w:val="24"/>
          <w:szCs w:val="24"/>
        </w:rPr>
        <w:t>Работ.</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Недостатки</w:t>
      </w:r>
      <w:r w:rsidR="008225A7" w:rsidRPr="009538BA">
        <w:rPr>
          <w:rFonts w:ascii="Times New Roman" w:hAnsi="Times New Roman" w:cs="Times New Roman"/>
          <w:color w:val="000000"/>
          <w:sz w:val="24"/>
          <w:szCs w:val="24"/>
        </w:rPr>
        <w:t xml:space="preserve">» или </w:t>
      </w: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Дефекты</w:t>
      </w:r>
      <w:r w:rsidRPr="009538BA">
        <w:rPr>
          <w:rFonts w:ascii="Times New Roman" w:hAnsi="Times New Roman" w:cs="Times New Roman"/>
          <w:color w:val="000000"/>
          <w:sz w:val="24"/>
          <w:szCs w:val="24"/>
        </w:rPr>
        <w:t xml:space="preserve">» означают любые отступления результата Работ </w:t>
      </w:r>
      <w:r w:rsidR="008225A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или </w:t>
      </w:r>
      <w:r w:rsidR="008225A7" w:rsidRPr="009538BA">
        <w:rPr>
          <w:rFonts w:ascii="Times New Roman" w:hAnsi="Times New Roman" w:cs="Times New Roman"/>
          <w:color w:val="000000"/>
          <w:sz w:val="24"/>
          <w:szCs w:val="24"/>
        </w:rPr>
        <w:t>их</w:t>
      </w:r>
      <w:r w:rsidRPr="009538BA">
        <w:rPr>
          <w:rFonts w:ascii="Times New Roman" w:hAnsi="Times New Roman" w:cs="Times New Roman"/>
          <w:color w:val="000000"/>
          <w:sz w:val="24"/>
          <w:szCs w:val="24"/>
        </w:rPr>
        <w:t xml:space="preserve"> част</w:t>
      </w:r>
      <w:r w:rsidR="008225A7" w:rsidRPr="009538BA">
        <w:rPr>
          <w:rFonts w:ascii="Times New Roman" w:hAnsi="Times New Roman" w:cs="Times New Roman"/>
          <w:color w:val="000000"/>
          <w:sz w:val="24"/>
          <w:szCs w:val="24"/>
        </w:rPr>
        <w:t>и)</w:t>
      </w:r>
      <w:r w:rsidRPr="009538BA">
        <w:rPr>
          <w:rFonts w:ascii="Times New Roman" w:hAnsi="Times New Roman" w:cs="Times New Roman"/>
          <w:color w:val="000000"/>
          <w:sz w:val="24"/>
          <w:szCs w:val="24"/>
        </w:rPr>
        <w:t xml:space="preserve"> от условий и требований настоящего Договора, Законодательства РФ; или отклонения при выполнении Работ от условий и требований настоящего Договора, </w:t>
      </w:r>
      <w:r w:rsidR="00D907FD" w:rsidRPr="009538BA">
        <w:rPr>
          <w:rFonts w:ascii="Times New Roman" w:hAnsi="Times New Roman" w:cs="Times New Roman"/>
          <w:sz w:val="24"/>
          <w:szCs w:val="24"/>
        </w:rPr>
        <w:t>Исходн</w:t>
      </w:r>
      <w:r w:rsidR="000A50A9" w:rsidRPr="009538BA">
        <w:rPr>
          <w:rFonts w:ascii="Times New Roman" w:hAnsi="Times New Roman" w:cs="Times New Roman"/>
          <w:sz w:val="24"/>
          <w:szCs w:val="24"/>
        </w:rPr>
        <w:t>о-разрешительной документации</w:t>
      </w:r>
      <w:r w:rsidR="00D907FD" w:rsidRPr="009538BA">
        <w:rPr>
          <w:rFonts w:ascii="Times New Roman" w:hAnsi="Times New Roman" w:cs="Times New Roman"/>
          <w:color w:val="000000"/>
          <w:sz w:val="24"/>
          <w:szCs w:val="24"/>
        </w:rPr>
        <w:t xml:space="preserve">, </w:t>
      </w:r>
      <w:r w:rsidR="004C6493" w:rsidRPr="009538BA">
        <w:rPr>
          <w:rFonts w:ascii="Times New Roman" w:hAnsi="Times New Roman" w:cs="Times New Roman"/>
          <w:color w:val="000000"/>
          <w:sz w:val="24"/>
          <w:szCs w:val="24"/>
        </w:rPr>
        <w:t xml:space="preserve">Проектной документации, </w:t>
      </w:r>
      <w:r w:rsidRPr="009538BA">
        <w:rPr>
          <w:rFonts w:ascii="Times New Roman" w:hAnsi="Times New Roman" w:cs="Times New Roman"/>
          <w:color w:val="000000"/>
          <w:sz w:val="24"/>
          <w:szCs w:val="24"/>
        </w:rPr>
        <w:t>Законодательства РФ.</w:t>
      </w:r>
    </w:p>
    <w:p w:rsidR="00B23F7F" w:rsidRPr="009538BA" w:rsidRDefault="0025683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w:t>
      </w:r>
      <w:r w:rsidR="00B23F7F" w:rsidRPr="009538BA">
        <w:rPr>
          <w:rFonts w:ascii="Times New Roman" w:hAnsi="Times New Roman" w:cs="Times New Roman"/>
          <w:b/>
          <w:color w:val="000000"/>
          <w:sz w:val="24"/>
          <w:szCs w:val="24"/>
        </w:rPr>
        <w:t xml:space="preserve">Некоммерческая организация Фонд </w:t>
      </w:r>
      <w:r w:rsidR="00321E93" w:rsidRPr="009538BA">
        <w:rPr>
          <w:rFonts w:ascii="Times New Roman" w:hAnsi="Times New Roman" w:cs="Times New Roman"/>
          <w:b/>
          <w:color w:val="000000"/>
          <w:sz w:val="24"/>
          <w:szCs w:val="24"/>
        </w:rPr>
        <w:t xml:space="preserve">развития </w:t>
      </w:r>
      <w:r w:rsidR="00B23F7F" w:rsidRPr="009538BA">
        <w:rPr>
          <w:rFonts w:ascii="Times New Roman" w:hAnsi="Times New Roman" w:cs="Times New Roman"/>
          <w:b/>
          <w:color w:val="000000"/>
          <w:sz w:val="24"/>
          <w:szCs w:val="24"/>
        </w:rPr>
        <w:t>Центра разработки и коммерциализации новых технологий</w:t>
      </w:r>
      <w:r w:rsidR="00B23F7F" w:rsidRPr="009538BA">
        <w:rPr>
          <w:rFonts w:ascii="Times New Roman" w:hAnsi="Times New Roman" w:cs="Times New Roman"/>
          <w:color w:val="000000"/>
          <w:sz w:val="24"/>
          <w:szCs w:val="24"/>
        </w:rPr>
        <w:t>»</w:t>
      </w:r>
      <w:r w:rsidR="00696847" w:rsidRPr="009538BA">
        <w:rPr>
          <w:rFonts w:ascii="Times New Roman" w:hAnsi="Times New Roman" w:cs="Times New Roman"/>
          <w:b/>
          <w:color w:val="000000"/>
          <w:sz w:val="24"/>
          <w:szCs w:val="24"/>
        </w:rPr>
        <w:t>,</w:t>
      </w:r>
      <w:r w:rsidR="00B23F7F" w:rsidRPr="009538BA">
        <w:rPr>
          <w:rFonts w:ascii="Times New Roman" w:hAnsi="Times New Roman" w:cs="Times New Roman"/>
          <w:color w:val="000000"/>
          <w:sz w:val="24"/>
          <w:szCs w:val="24"/>
        </w:rPr>
        <w:t xml:space="preserve"> </w:t>
      </w:r>
      <w:r w:rsidR="005E65E1" w:rsidRPr="009538BA">
        <w:rPr>
          <w:rFonts w:ascii="Times New Roman" w:hAnsi="Times New Roman" w:cs="Times New Roman"/>
          <w:color w:val="000000"/>
          <w:sz w:val="24"/>
          <w:szCs w:val="24"/>
        </w:rPr>
        <w:t>или «</w:t>
      </w:r>
      <w:r w:rsidR="005E65E1" w:rsidRPr="009538BA">
        <w:rPr>
          <w:rFonts w:ascii="Times New Roman" w:hAnsi="Times New Roman" w:cs="Times New Roman"/>
          <w:b/>
          <w:color w:val="000000"/>
          <w:sz w:val="24"/>
          <w:szCs w:val="24"/>
        </w:rPr>
        <w:t>Фонд</w:t>
      </w:r>
      <w:r w:rsidR="005E65E1" w:rsidRPr="009538BA">
        <w:rPr>
          <w:rFonts w:ascii="Times New Roman" w:hAnsi="Times New Roman" w:cs="Times New Roman"/>
          <w:color w:val="000000"/>
          <w:sz w:val="24"/>
          <w:szCs w:val="24"/>
        </w:rPr>
        <w:t>»</w:t>
      </w:r>
      <w:r w:rsidR="00696847" w:rsidRPr="009538BA">
        <w:rPr>
          <w:rFonts w:ascii="Times New Roman" w:hAnsi="Times New Roman" w:cs="Times New Roman"/>
          <w:color w:val="000000"/>
          <w:sz w:val="24"/>
          <w:szCs w:val="24"/>
        </w:rPr>
        <w:t xml:space="preserve"> или «</w:t>
      </w:r>
      <w:r w:rsidR="00696847" w:rsidRPr="009538BA">
        <w:rPr>
          <w:rFonts w:ascii="Times New Roman" w:hAnsi="Times New Roman" w:cs="Times New Roman"/>
          <w:b/>
          <w:color w:val="000000"/>
          <w:sz w:val="24"/>
          <w:szCs w:val="24"/>
        </w:rPr>
        <w:t>Управляющая компания</w:t>
      </w:r>
      <w:r w:rsidR="00696847" w:rsidRPr="009538BA">
        <w:rPr>
          <w:rFonts w:ascii="Times New Roman" w:hAnsi="Times New Roman" w:cs="Times New Roman"/>
          <w:color w:val="000000"/>
          <w:sz w:val="24"/>
          <w:szCs w:val="24"/>
        </w:rPr>
        <w:t>»</w:t>
      </w:r>
      <w:r w:rsidR="005E65E1" w:rsidRPr="009538BA">
        <w:rPr>
          <w:rFonts w:ascii="Times New Roman" w:hAnsi="Times New Roman" w:cs="Times New Roman"/>
          <w:color w:val="000000"/>
          <w:sz w:val="24"/>
          <w:szCs w:val="24"/>
        </w:rPr>
        <w:t xml:space="preserve"> </w:t>
      </w:r>
      <w:r w:rsidR="00B23F7F" w:rsidRPr="009538BA">
        <w:rPr>
          <w:rFonts w:ascii="Times New Roman" w:hAnsi="Times New Roman" w:cs="Times New Roman"/>
          <w:color w:val="000000"/>
          <w:sz w:val="24"/>
          <w:szCs w:val="24"/>
        </w:rPr>
        <w:t>означае</w:t>
      </w:r>
      <w:r w:rsidRPr="009538BA">
        <w:rPr>
          <w:rFonts w:ascii="Times New Roman" w:hAnsi="Times New Roman" w:cs="Times New Roman"/>
          <w:color w:val="000000"/>
          <w:sz w:val="24"/>
          <w:szCs w:val="24"/>
        </w:rPr>
        <w:t xml:space="preserve">т управляющую компанию, </w:t>
      </w:r>
      <w:r w:rsidR="00376242" w:rsidRPr="009538BA">
        <w:rPr>
          <w:rFonts w:ascii="Times New Roman" w:hAnsi="Times New Roman" w:cs="Times New Roman"/>
          <w:color w:val="000000"/>
          <w:sz w:val="24"/>
          <w:szCs w:val="24"/>
        </w:rPr>
        <w:t xml:space="preserve">созданную </w:t>
      </w:r>
      <w:r w:rsidRPr="009538BA">
        <w:rPr>
          <w:rFonts w:ascii="Times New Roman" w:hAnsi="Times New Roman" w:cs="Times New Roman"/>
          <w:color w:val="000000"/>
          <w:sz w:val="24"/>
          <w:szCs w:val="24"/>
        </w:rPr>
        <w:t>в соответствии</w:t>
      </w:r>
      <w:r w:rsidR="00B23F7F" w:rsidRPr="009538BA">
        <w:rPr>
          <w:rFonts w:ascii="Times New Roman" w:hAnsi="Times New Roman" w:cs="Times New Roman"/>
          <w:color w:val="000000"/>
          <w:sz w:val="24"/>
          <w:szCs w:val="24"/>
        </w:rPr>
        <w:t xml:space="preserve"> Федеральным законом от 28 сентября 2010 г. N 244-ФЗ «Об инновационном центре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Оборудование</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оборудование</w:t>
      </w:r>
      <w:r w:rsidR="00485F4C"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монтируемое и</w:t>
      </w:r>
      <w:r w:rsidR="00321E93"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(или) устанавливаемое Генеральным Подрядчиком на </w:t>
      </w:r>
      <w:r w:rsidR="000B6401" w:rsidRPr="009538BA">
        <w:rPr>
          <w:rFonts w:ascii="Times New Roman" w:hAnsi="Times New Roman" w:cs="Times New Roman"/>
          <w:color w:val="000000"/>
          <w:sz w:val="24"/>
          <w:szCs w:val="24"/>
        </w:rPr>
        <w:t>Объект</w:t>
      </w:r>
      <w:r w:rsidR="009103E1" w:rsidRPr="009538BA">
        <w:rPr>
          <w:rFonts w:ascii="Times New Roman" w:hAnsi="Times New Roman" w:cs="Times New Roman"/>
          <w:color w:val="000000"/>
          <w:sz w:val="24"/>
          <w:szCs w:val="24"/>
        </w:rPr>
        <w:t>е</w:t>
      </w:r>
      <w:r w:rsidR="000B6401" w:rsidRPr="009538BA">
        <w:rPr>
          <w:rFonts w:ascii="Times New Roman" w:hAnsi="Times New Roman" w:cs="Times New Roman"/>
          <w:color w:val="000000"/>
          <w:sz w:val="24"/>
          <w:szCs w:val="24"/>
        </w:rPr>
        <w:t xml:space="preserve"> </w:t>
      </w:r>
      <w:r w:rsidR="00860F31" w:rsidRPr="009538BA">
        <w:rPr>
          <w:rFonts w:ascii="Times New Roman" w:hAnsi="Times New Roman" w:cs="Times New Roman"/>
          <w:color w:val="000000"/>
          <w:sz w:val="24"/>
          <w:szCs w:val="24"/>
        </w:rPr>
        <w:t xml:space="preserve">в рамках выполнения </w:t>
      </w:r>
      <w:r w:rsidR="000B6401" w:rsidRPr="009538BA">
        <w:rPr>
          <w:rFonts w:ascii="Times New Roman" w:hAnsi="Times New Roman" w:cs="Times New Roman"/>
          <w:sz w:val="24"/>
          <w:szCs w:val="24"/>
        </w:rPr>
        <w:t xml:space="preserve">Строительно-монтажных </w:t>
      </w:r>
      <w:r w:rsidR="00860F31" w:rsidRPr="009538BA">
        <w:rPr>
          <w:rFonts w:ascii="Times New Roman" w:hAnsi="Times New Roman" w:cs="Times New Roman"/>
          <w:sz w:val="24"/>
          <w:szCs w:val="24"/>
        </w:rPr>
        <w:t>Работ</w:t>
      </w:r>
      <w:r w:rsidR="00860F31" w:rsidRPr="009538BA">
        <w:rPr>
          <w:rFonts w:ascii="Times New Roman" w:hAnsi="Times New Roman" w:cs="Times New Roman"/>
          <w:color w:val="000000"/>
          <w:sz w:val="24"/>
          <w:szCs w:val="24"/>
        </w:rPr>
        <w:t xml:space="preserve"> по настоящему Договору</w:t>
      </w:r>
      <w:r w:rsidR="002C7964" w:rsidRPr="009538BA">
        <w:rPr>
          <w:rFonts w:ascii="Times New Roman" w:hAnsi="Times New Roman" w:cs="Times New Roman"/>
          <w:color w:val="000000"/>
          <w:sz w:val="24"/>
          <w:szCs w:val="24"/>
        </w:rPr>
        <w:t>.</w:t>
      </w:r>
    </w:p>
    <w:p w:rsidR="00280527" w:rsidRPr="0084391F" w:rsidRDefault="00F2298C" w:rsidP="00C5652A">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bookmarkStart w:id="1" w:name="_Ref319510482"/>
      <w:bookmarkStart w:id="2" w:name="_Ref303348276"/>
      <w:r w:rsidRPr="009538BA">
        <w:rPr>
          <w:rFonts w:ascii="Times New Roman" w:hAnsi="Times New Roman" w:cs="Times New Roman"/>
          <w:bCs/>
          <w:sz w:val="24"/>
          <w:szCs w:val="24"/>
        </w:rPr>
        <w:t xml:space="preserve"> </w:t>
      </w:r>
      <w:r w:rsidR="00B23F7F" w:rsidRPr="009538BA">
        <w:rPr>
          <w:rFonts w:ascii="Times New Roman" w:hAnsi="Times New Roman" w:cs="Times New Roman"/>
          <w:bCs/>
          <w:sz w:val="24"/>
          <w:szCs w:val="24"/>
        </w:rPr>
        <w:t>«</w:t>
      </w:r>
      <w:r w:rsidR="00B23F7F" w:rsidRPr="009538BA">
        <w:rPr>
          <w:rFonts w:ascii="Times New Roman" w:hAnsi="Times New Roman" w:cs="Times New Roman"/>
          <w:b/>
          <w:bCs/>
          <w:sz w:val="24"/>
          <w:szCs w:val="24"/>
        </w:rPr>
        <w:t>Объект</w:t>
      </w:r>
      <w:r w:rsidR="00B23F7F" w:rsidRPr="009538BA">
        <w:rPr>
          <w:rFonts w:ascii="Times New Roman" w:hAnsi="Times New Roman" w:cs="Times New Roman"/>
          <w:bCs/>
          <w:sz w:val="24"/>
          <w:szCs w:val="24"/>
        </w:rPr>
        <w:t>»</w:t>
      </w:r>
      <w:r w:rsidR="00B23F7F" w:rsidRPr="009538BA">
        <w:rPr>
          <w:rFonts w:ascii="Times New Roman" w:hAnsi="Times New Roman" w:cs="Times New Roman"/>
          <w:color w:val="000000"/>
          <w:sz w:val="24"/>
          <w:szCs w:val="24"/>
        </w:rPr>
        <w:t xml:space="preserve"> </w:t>
      </w:r>
      <w:r w:rsidR="00E229F4" w:rsidRPr="0084391F">
        <w:rPr>
          <w:rFonts w:ascii="Times New Roman" w:hAnsi="Times New Roman" w:cs="Times New Roman"/>
          <w:color w:val="000000"/>
          <w:sz w:val="24"/>
          <w:szCs w:val="24"/>
        </w:rPr>
        <w:t>означает:</w:t>
      </w:r>
      <w:r w:rsidR="000270B0" w:rsidRPr="000270B0">
        <w:rPr>
          <w:rFonts w:ascii="Times New Roman" w:hAnsi="Times New Roman" w:cs="Times New Roman"/>
          <w:b/>
          <w:bCs/>
          <w:sz w:val="24"/>
          <w:szCs w:val="24"/>
        </w:rPr>
        <w:t xml:space="preserve"> </w:t>
      </w:r>
      <w:bookmarkEnd w:id="1"/>
      <w:bookmarkEnd w:id="2"/>
      <w:r w:rsidR="00B60F39" w:rsidRPr="00B60F39">
        <w:rPr>
          <w:rFonts w:ascii="Times New Roman" w:hAnsi="Times New Roman" w:cs="Times New Roman"/>
          <w:bCs/>
          <w:sz w:val="24"/>
          <w:szCs w:val="24"/>
        </w:rPr>
        <w:t>«</w:t>
      </w:r>
      <w:ins w:id="3" w:author="Stolyar Vadim" w:date="2014-07-08T08:14:00Z">
        <w:r w:rsidR="004757A5" w:rsidRPr="004757A5">
          <w:rPr>
            <w:rFonts w:ascii="Times New Roman" w:hAnsi="Times New Roman" w:cs="Times New Roman"/>
            <w:bCs/>
            <w:sz w:val="24"/>
            <w:szCs w:val="24"/>
          </w:rPr>
          <w:t>Телекоммуникационная система ИЦ «Сколково». Строительство ПК-1 (волоконно-оптические линии связи)</w:t>
        </w:r>
      </w:ins>
      <w:del w:id="4" w:author="Stolyar Vadim" w:date="2014-07-08T08:14:00Z">
        <w:r w:rsidR="001E3C31" w:rsidDel="004757A5">
          <w:rPr>
            <w:rFonts w:ascii="Times New Roman" w:hAnsi="Times New Roman" w:cs="Times New Roman"/>
            <w:bCs/>
            <w:sz w:val="24"/>
            <w:szCs w:val="24"/>
          </w:rPr>
          <w:delText>Телекоммуникационную систему</w:delText>
        </w:r>
        <w:r w:rsidR="00B60F39" w:rsidRPr="00B60F39" w:rsidDel="004757A5">
          <w:rPr>
            <w:rFonts w:ascii="Times New Roman" w:hAnsi="Times New Roman" w:cs="Times New Roman"/>
            <w:bCs/>
            <w:sz w:val="24"/>
            <w:szCs w:val="24"/>
          </w:rPr>
          <w:delText xml:space="preserve"> И</w:delText>
        </w:r>
        <w:r w:rsidR="001E3C31" w:rsidDel="004757A5">
          <w:rPr>
            <w:rFonts w:ascii="Times New Roman" w:hAnsi="Times New Roman" w:cs="Times New Roman"/>
            <w:bCs/>
            <w:sz w:val="24"/>
            <w:szCs w:val="24"/>
          </w:rPr>
          <w:delText>нновационного центра «Сколково»</w:delText>
        </w:r>
      </w:del>
      <w:r w:rsidR="00B60F39" w:rsidRPr="00B60F39">
        <w:rPr>
          <w:rFonts w:ascii="Times New Roman" w:hAnsi="Times New Roman" w:cs="Times New Roman"/>
          <w:bCs/>
          <w:sz w:val="24"/>
          <w:szCs w:val="24"/>
        </w:rPr>
        <w:t>».</w:t>
      </w:r>
    </w:p>
    <w:p w:rsidR="005A7041" w:rsidRPr="0001451B" w:rsidRDefault="00F2298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01451B">
        <w:rPr>
          <w:rFonts w:ascii="Times New Roman" w:hAnsi="Times New Roman" w:cs="Times New Roman"/>
          <w:bCs/>
          <w:sz w:val="24"/>
          <w:szCs w:val="24"/>
        </w:rPr>
        <w:t xml:space="preserve"> </w:t>
      </w:r>
      <w:r w:rsidR="00B23F7F" w:rsidRPr="0001451B">
        <w:rPr>
          <w:rFonts w:ascii="Times New Roman" w:hAnsi="Times New Roman" w:cs="Times New Roman"/>
          <w:bCs/>
          <w:sz w:val="24"/>
          <w:szCs w:val="24"/>
        </w:rPr>
        <w:t>«</w:t>
      </w:r>
      <w:r w:rsidR="00B23F7F" w:rsidRPr="0001451B">
        <w:rPr>
          <w:rFonts w:ascii="Times New Roman" w:hAnsi="Times New Roman" w:cs="Times New Roman"/>
          <w:b/>
          <w:bCs/>
          <w:sz w:val="24"/>
          <w:szCs w:val="24"/>
        </w:rPr>
        <w:t>Поставщик</w:t>
      </w:r>
      <w:r w:rsidR="00B23F7F" w:rsidRPr="0001451B">
        <w:rPr>
          <w:rFonts w:ascii="Times New Roman" w:hAnsi="Times New Roman" w:cs="Times New Roman"/>
          <w:bCs/>
          <w:sz w:val="24"/>
          <w:szCs w:val="24"/>
        </w:rPr>
        <w:t xml:space="preserve">» означает третье лицо, по договору с которым </w:t>
      </w:r>
      <w:r w:rsidR="00F1642E" w:rsidRPr="0001451B">
        <w:rPr>
          <w:rFonts w:ascii="Times New Roman" w:hAnsi="Times New Roman" w:cs="Times New Roman"/>
          <w:bCs/>
          <w:sz w:val="24"/>
          <w:szCs w:val="24"/>
        </w:rPr>
        <w:t xml:space="preserve">Генеральным Подрядчиком </w:t>
      </w:r>
      <w:r w:rsidR="00B23F7F" w:rsidRPr="0001451B">
        <w:rPr>
          <w:rFonts w:ascii="Times New Roman" w:hAnsi="Times New Roman" w:cs="Times New Roman"/>
          <w:bCs/>
          <w:sz w:val="24"/>
          <w:szCs w:val="24"/>
        </w:rPr>
        <w:t xml:space="preserve">приобретены (арендованы) </w:t>
      </w:r>
      <w:r w:rsidR="007B27DB" w:rsidRPr="0001451B">
        <w:rPr>
          <w:rFonts w:ascii="Times New Roman" w:hAnsi="Times New Roman" w:cs="Times New Roman"/>
          <w:bCs/>
          <w:sz w:val="24"/>
          <w:szCs w:val="24"/>
        </w:rPr>
        <w:t>Материал</w:t>
      </w:r>
      <w:r w:rsidR="00B23F7F" w:rsidRPr="0001451B">
        <w:rPr>
          <w:rFonts w:ascii="Times New Roman" w:hAnsi="Times New Roman" w:cs="Times New Roman"/>
          <w:bCs/>
          <w:sz w:val="24"/>
          <w:szCs w:val="24"/>
        </w:rPr>
        <w:t xml:space="preserve">ы или </w:t>
      </w:r>
      <w:r w:rsidR="007B27DB" w:rsidRPr="0001451B">
        <w:rPr>
          <w:rFonts w:ascii="Times New Roman" w:hAnsi="Times New Roman" w:cs="Times New Roman"/>
          <w:bCs/>
          <w:sz w:val="24"/>
          <w:szCs w:val="24"/>
        </w:rPr>
        <w:t>Оборудован</w:t>
      </w:r>
      <w:r w:rsidR="00B23F7F" w:rsidRPr="0001451B">
        <w:rPr>
          <w:rFonts w:ascii="Times New Roman" w:hAnsi="Times New Roman" w:cs="Times New Roman"/>
          <w:bCs/>
          <w:sz w:val="24"/>
          <w:szCs w:val="24"/>
        </w:rPr>
        <w:t xml:space="preserve">ие для выполнения </w:t>
      </w:r>
      <w:r w:rsidR="00294B4C" w:rsidRPr="0001451B">
        <w:rPr>
          <w:rFonts w:ascii="Times New Roman" w:hAnsi="Times New Roman" w:cs="Times New Roman"/>
          <w:bCs/>
          <w:sz w:val="24"/>
          <w:szCs w:val="24"/>
        </w:rPr>
        <w:t xml:space="preserve">Строительно-монтажных </w:t>
      </w:r>
      <w:r w:rsidR="00B23F7F" w:rsidRPr="0001451B">
        <w:rPr>
          <w:rFonts w:ascii="Times New Roman" w:hAnsi="Times New Roman" w:cs="Times New Roman"/>
          <w:bCs/>
          <w:sz w:val="24"/>
          <w:szCs w:val="24"/>
        </w:rPr>
        <w:t>Работ.</w:t>
      </w:r>
      <w:r w:rsidR="002850EB" w:rsidRPr="0001451B">
        <w:rPr>
          <w:rFonts w:ascii="Times New Roman" w:hAnsi="Times New Roman" w:cs="Times New Roman"/>
          <w:bCs/>
          <w:sz w:val="24"/>
          <w:szCs w:val="24"/>
        </w:rPr>
        <w:t xml:space="preserve"> </w:t>
      </w:r>
    </w:p>
    <w:p w:rsidR="008B5AC7" w:rsidRPr="005A7041" w:rsidRDefault="00BC4CE8"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bCs/>
          <w:sz w:val="24"/>
          <w:szCs w:val="24"/>
        </w:rPr>
      </w:pPr>
      <w:r w:rsidRPr="005A7041">
        <w:rPr>
          <w:rFonts w:ascii="Times New Roman" w:hAnsi="Times New Roman" w:cs="Times New Roman"/>
          <w:b/>
          <w:bCs/>
          <w:sz w:val="24"/>
          <w:szCs w:val="24"/>
        </w:rPr>
        <w:t>«</w:t>
      </w:r>
      <w:r w:rsidR="008B5AC7" w:rsidRPr="005A7041">
        <w:rPr>
          <w:rFonts w:ascii="Times New Roman" w:hAnsi="Times New Roman" w:cs="Times New Roman"/>
          <w:b/>
          <w:bCs/>
          <w:sz w:val="24"/>
          <w:szCs w:val="24"/>
        </w:rPr>
        <w:t xml:space="preserve">Правила </w:t>
      </w:r>
      <w:r w:rsidR="008B5AC7" w:rsidRPr="005A7041">
        <w:rPr>
          <w:rFonts w:ascii="Times New Roman" w:hAnsi="Times New Roman"/>
          <w:b/>
          <w:sz w:val="24"/>
          <w:szCs w:val="24"/>
        </w:rPr>
        <w:t>проекта</w:t>
      </w:r>
      <w:r w:rsidR="008B5AC7" w:rsidRPr="005A7041">
        <w:rPr>
          <w:rFonts w:ascii="Times New Roman" w:hAnsi="Times New Roman"/>
          <w:sz w:val="24"/>
          <w:szCs w:val="24"/>
        </w:rPr>
        <w:t>» –</w:t>
      </w:r>
      <w:r w:rsidR="005A7041">
        <w:rPr>
          <w:rFonts w:ascii="Times New Roman" w:hAnsi="Times New Roman"/>
          <w:sz w:val="24"/>
          <w:szCs w:val="24"/>
        </w:rPr>
        <w:t xml:space="preserve"> </w:t>
      </w:r>
      <w:r w:rsidR="008B5AC7" w:rsidRPr="005A7041">
        <w:rPr>
          <w:rFonts w:ascii="Times New Roman" w:hAnsi="Times New Roman"/>
          <w:sz w:val="24"/>
          <w:szCs w:val="24"/>
        </w:rPr>
        <w:t>документы</w:t>
      </w:r>
      <w:r w:rsidR="006F5683" w:rsidRPr="005A7041">
        <w:rPr>
          <w:rFonts w:ascii="Times New Roman" w:hAnsi="Times New Roman"/>
          <w:sz w:val="24"/>
          <w:szCs w:val="24"/>
        </w:rPr>
        <w:t>, утвержденные Управляющей компанией</w:t>
      </w:r>
      <w:r w:rsidR="008B5AC7" w:rsidRPr="005A7041">
        <w:rPr>
          <w:rFonts w:ascii="Times New Roman" w:hAnsi="Times New Roman"/>
          <w:sz w:val="24"/>
          <w:szCs w:val="24"/>
        </w:rPr>
        <w:t xml:space="preserve">,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w:t>
      </w:r>
      <w:r w:rsidR="006F5683" w:rsidRPr="005A7041">
        <w:rPr>
          <w:rFonts w:ascii="Times New Roman" w:hAnsi="Times New Roman"/>
          <w:sz w:val="24"/>
          <w:szCs w:val="24"/>
        </w:rPr>
        <w:t xml:space="preserve">инновационного центра </w:t>
      </w:r>
      <w:r w:rsidR="008B5AC7" w:rsidRPr="005A7041">
        <w:rPr>
          <w:rFonts w:ascii="Times New Roman" w:hAnsi="Times New Roman"/>
          <w:sz w:val="24"/>
          <w:szCs w:val="24"/>
        </w:rPr>
        <w:t xml:space="preserve"> «Сколково».</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Генерального Подрядчика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Генеральным Подрядчиком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w:t>
      </w:r>
      <w:r w:rsidRPr="009538BA">
        <w:rPr>
          <w:rFonts w:ascii="Times New Roman" w:hAnsi="Times New Roman" w:cs="Times New Roman"/>
          <w:color w:val="000000"/>
          <w:sz w:val="24"/>
          <w:szCs w:val="24"/>
        </w:rPr>
        <w:lastRenderedPageBreak/>
        <w:t>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w:t>
      </w:r>
      <w:r w:rsidRPr="009538BA">
        <w:rPr>
          <w:rFonts w:ascii="Times New Roman" w:hAnsi="Times New Roman" w:cs="Times New Roman"/>
          <w:sz w:val="24"/>
          <w:szCs w:val="24"/>
        </w:rPr>
        <w:t>функций</w:t>
      </w:r>
      <w:r w:rsidRPr="009538BA">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Представитель Заказчика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 xml:space="preserve">означает </w:t>
      </w:r>
      <w:r w:rsidRPr="009538BA">
        <w:rPr>
          <w:rFonts w:ascii="Times New Roman" w:hAnsi="Times New Roman" w:cs="Times New Roman"/>
          <w:color w:val="000000"/>
          <w:sz w:val="24"/>
          <w:szCs w:val="24"/>
        </w:rPr>
        <w:t>лицо или лица, которые назначаются Заказчиком в письменной форме на постоянной основе или</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зависимости от обстоятельств</w:t>
      </w:r>
      <w:r w:rsidR="00485F4C"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для выполнения определенных функций или осуществления прав </w:t>
      </w:r>
      <w:r w:rsidRPr="009538BA">
        <w:rPr>
          <w:rFonts w:ascii="Times New Roman" w:hAnsi="Times New Roman" w:cs="Times New Roman"/>
          <w:sz w:val="24"/>
          <w:szCs w:val="24"/>
        </w:rPr>
        <w:t>или</w:t>
      </w:r>
      <w:r w:rsidRPr="009538BA">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9538BA">
        <w:rPr>
          <w:rFonts w:ascii="Times New Roman" w:hAnsi="Times New Roman" w:cs="Times New Roman"/>
          <w:color w:val="000000"/>
          <w:spacing w:val="1"/>
          <w:sz w:val="24"/>
          <w:szCs w:val="24"/>
        </w:rPr>
        <w:t xml:space="preserve">, </w:t>
      </w:r>
      <w:r w:rsidRPr="009538BA">
        <w:rPr>
          <w:rFonts w:ascii="Times New Roman" w:hAnsi="Times New Roman" w:cs="Times New Roman"/>
          <w:color w:val="000000"/>
          <w:sz w:val="24"/>
          <w:szCs w:val="24"/>
        </w:rPr>
        <w:t xml:space="preserve">действующие в рамках предоставленных им </w:t>
      </w:r>
      <w:r w:rsidR="007C108F"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полномочий.</w:t>
      </w:r>
    </w:p>
    <w:p w:rsidR="00951B06"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Проектная документация</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w:t>
      </w:r>
      <w:r w:rsidR="00EB0852" w:rsidRPr="009538BA">
        <w:rPr>
          <w:rFonts w:ascii="Times New Roman" w:hAnsi="Times New Roman" w:cs="Times New Roman"/>
          <w:color w:val="000000"/>
          <w:sz w:val="24"/>
          <w:szCs w:val="24"/>
        </w:rPr>
        <w:t xml:space="preserve">предоставленную Заказчиком Подрядчику </w:t>
      </w:r>
      <w:r w:rsidR="009162C7" w:rsidRPr="009538BA">
        <w:rPr>
          <w:rFonts w:ascii="Times New Roman" w:hAnsi="Times New Roman" w:cs="Times New Roman"/>
          <w:color w:val="000000"/>
          <w:sz w:val="24"/>
          <w:szCs w:val="24"/>
        </w:rPr>
        <w:t xml:space="preserve">проектную документацию </w:t>
      </w:r>
      <w:r w:rsidR="00E97A9C" w:rsidRPr="009538BA">
        <w:rPr>
          <w:rFonts w:ascii="Times New Roman" w:hAnsi="Times New Roman" w:cs="Times New Roman"/>
          <w:color w:val="000000"/>
          <w:sz w:val="24"/>
          <w:szCs w:val="24"/>
        </w:rPr>
        <w:t>на строительство</w:t>
      </w:r>
      <w:r w:rsidR="00F545E0"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9103E1" w:rsidRPr="009538BA">
        <w:rPr>
          <w:rFonts w:ascii="Times New Roman" w:hAnsi="Times New Roman" w:cs="Times New Roman"/>
          <w:sz w:val="24"/>
          <w:szCs w:val="24"/>
        </w:rPr>
        <w:t>а</w:t>
      </w:r>
      <w:r w:rsidR="009162C7" w:rsidRPr="009538BA">
        <w:rPr>
          <w:rFonts w:ascii="Times New Roman" w:hAnsi="Times New Roman" w:cs="Times New Roman"/>
          <w:color w:val="000000"/>
          <w:sz w:val="24"/>
          <w:szCs w:val="24"/>
        </w:rPr>
        <w:t>,</w:t>
      </w:r>
      <w:r w:rsidR="00EB0852" w:rsidRPr="009538BA">
        <w:rPr>
          <w:rFonts w:ascii="Times New Roman" w:hAnsi="Times New Roman" w:cs="Times New Roman"/>
          <w:color w:val="000000"/>
          <w:sz w:val="24"/>
          <w:szCs w:val="24"/>
        </w:rPr>
        <w:t xml:space="preserve"> </w:t>
      </w:r>
      <w:r w:rsidR="00E97A9C" w:rsidRPr="009538BA">
        <w:rPr>
          <w:rFonts w:ascii="Times New Roman" w:hAnsi="Times New Roman" w:cs="Times New Roman"/>
          <w:color w:val="000000"/>
          <w:sz w:val="24"/>
          <w:szCs w:val="24"/>
        </w:rPr>
        <w:t xml:space="preserve">включая чертежи, спецификации, схемы, спецификации рекомендуемого </w:t>
      </w:r>
      <w:r w:rsidR="00B1045B" w:rsidRPr="009538BA">
        <w:rPr>
          <w:rFonts w:ascii="Times New Roman" w:hAnsi="Times New Roman" w:cs="Times New Roman"/>
          <w:color w:val="000000"/>
          <w:sz w:val="24"/>
          <w:szCs w:val="24"/>
        </w:rPr>
        <w:t xml:space="preserve">Оборудования </w:t>
      </w:r>
      <w:r w:rsidR="00E97A9C" w:rsidRPr="009538BA">
        <w:rPr>
          <w:rFonts w:ascii="Times New Roman" w:hAnsi="Times New Roman" w:cs="Times New Roman"/>
          <w:color w:val="000000"/>
          <w:sz w:val="24"/>
          <w:szCs w:val="24"/>
        </w:rPr>
        <w:t xml:space="preserve">и </w:t>
      </w:r>
      <w:r w:rsidR="00B1045B" w:rsidRPr="009538BA">
        <w:rPr>
          <w:rFonts w:ascii="Times New Roman" w:hAnsi="Times New Roman" w:cs="Times New Roman"/>
          <w:color w:val="000000"/>
          <w:sz w:val="24"/>
          <w:szCs w:val="24"/>
        </w:rPr>
        <w:t>Материалов</w:t>
      </w:r>
      <w:r w:rsidR="00E143DB" w:rsidRPr="009538BA">
        <w:rPr>
          <w:rFonts w:ascii="Times New Roman" w:hAnsi="Times New Roman" w:cs="Times New Roman"/>
          <w:color w:val="000000"/>
          <w:sz w:val="24"/>
          <w:szCs w:val="24"/>
        </w:rPr>
        <w:t>, а также</w:t>
      </w:r>
      <w:r w:rsidR="00E97A9C" w:rsidRPr="009538BA">
        <w:rPr>
          <w:rFonts w:ascii="Times New Roman" w:hAnsi="Times New Roman" w:cs="Times New Roman"/>
          <w:color w:val="000000"/>
          <w:sz w:val="24"/>
          <w:szCs w:val="24"/>
        </w:rPr>
        <w:t xml:space="preserve"> </w:t>
      </w:r>
      <w:r w:rsidR="00880256" w:rsidRPr="009538BA">
        <w:rPr>
          <w:rFonts w:ascii="Times New Roman" w:hAnsi="Times New Roman" w:cs="Times New Roman"/>
          <w:color w:val="000000"/>
          <w:sz w:val="24"/>
          <w:szCs w:val="24"/>
        </w:rPr>
        <w:t>иные документы</w:t>
      </w:r>
      <w:r w:rsidR="00D933CB" w:rsidRPr="00D933CB">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при этом экспертиза технической части проектной документации не требуется.</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Работы</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b/>
          <w:bCs/>
          <w:color w:val="000000"/>
          <w:sz w:val="24"/>
          <w:szCs w:val="24"/>
        </w:rPr>
        <w:t xml:space="preserve"> </w:t>
      </w:r>
      <w:r w:rsidR="00B23F7F" w:rsidRPr="009538BA">
        <w:rPr>
          <w:rFonts w:ascii="Times New Roman" w:hAnsi="Times New Roman" w:cs="Times New Roman"/>
          <w:color w:val="000000"/>
          <w:sz w:val="24"/>
          <w:szCs w:val="24"/>
        </w:rPr>
        <w:t>означает</w:t>
      </w:r>
      <w:r w:rsidR="00636B67" w:rsidRPr="009538BA">
        <w:rPr>
          <w:rFonts w:ascii="Times New Roman" w:hAnsi="Times New Roman" w:cs="Times New Roman"/>
          <w:color w:val="000000"/>
          <w:sz w:val="24"/>
          <w:szCs w:val="24"/>
        </w:rPr>
        <w:t xml:space="preserve"> Строительно-монтажны</w:t>
      </w:r>
      <w:r w:rsidR="00520051" w:rsidRPr="009538BA">
        <w:rPr>
          <w:rFonts w:ascii="Times New Roman" w:hAnsi="Times New Roman" w:cs="Times New Roman"/>
          <w:color w:val="000000"/>
          <w:sz w:val="24"/>
          <w:szCs w:val="24"/>
        </w:rPr>
        <w:t>е</w:t>
      </w:r>
      <w:r w:rsidR="00951B06" w:rsidRPr="009538BA">
        <w:rPr>
          <w:rFonts w:ascii="Times New Roman" w:hAnsi="Times New Roman" w:cs="Times New Roman"/>
          <w:color w:val="000000"/>
          <w:sz w:val="24"/>
          <w:szCs w:val="24"/>
        </w:rPr>
        <w:t xml:space="preserve"> работы по настоящему Договору</w:t>
      </w:r>
      <w:r w:rsidR="005872DC" w:rsidRPr="009538BA">
        <w:rPr>
          <w:rFonts w:ascii="Times New Roman" w:hAnsi="Times New Roman" w:cs="Times New Roman"/>
          <w:color w:val="000000"/>
          <w:sz w:val="24"/>
          <w:szCs w:val="24"/>
        </w:rPr>
        <w:t>.</w:t>
      </w:r>
      <w:r w:rsidR="00B4646A" w:rsidRPr="009538BA">
        <w:rPr>
          <w:rFonts w:ascii="Times New Roman" w:hAnsi="Times New Roman" w:cs="Times New Roman"/>
          <w:color w:val="000000"/>
          <w:sz w:val="24"/>
          <w:szCs w:val="24"/>
        </w:rPr>
        <w:t xml:space="preserve"> </w:t>
      </w:r>
    </w:p>
    <w:p w:rsidR="00735F12" w:rsidRPr="008F5E85" w:rsidRDefault="009162C7"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sz w:val="24"/>
          <w:szCs w:val="24"/>
        </w:rPr>
        <w:t>«</w:t>
      </w:r>
      <w:r w:rsidRPr="009538BA">
        <w:rPr>
          <w:rFonts w:ascii="Times New Roman" w:hAnsi="Times New Roman" w:cs="Times New Roman"/>
          <w:b/>
          <w:sz w:val="24"/>
          <w:szCs w:val="24"/>
        </w:rPr>
        <w:t>Рабочая документация</w:t>
      </w:r>
      <w:r w:rsidRPr="009538BA">
        <w:rPr>
          <w:rFonts w:ascii="Times New Roman" w:hAnsi="Times New Roman" w:cs="Times New Roman"/>
          <w:sz w:val="24"/>
          <w:szCs w:val="24"/>
        </w:rPr>
        <w:t xml:space="preserve">» </w:t>
      </w:r>
      <w:r w:rsidR="00735F12" w:rsidRPr="008F5E85">
        <w:rPr>
          <w:rFonts w:ascii="Times New Roman" w:hAnsi="Times New Roman" w:cs="Times New Roman"/>
          <w:sz w:val="24"/>
          <w:szCs w:val="24"/>
        </w:rPr>
        <w:t xml:space="preserve">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814B89" w:rsidRPr="009538BA" w:rsidRDefault="00814B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Рабочий день</w:t>
      </w:r>
      <w:r w:rsidRPr="009538BA">
        <w:rPr>
          <w:rFonts w:ascii="Times New Roman" w:hAnsi="Times New Roman" w:cs="Times New Roman"/>
          <w:sz w:val="24"/>
          <w:szCs w:val="24"/>
        </w:rPr>
        <w:t>» означает рабочий день в соответствии с Законодательством РФ.</w:t>
      </w:r>
    </w:p>
    <w:p w:rsidR="00B23F7F"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B23F7F" w:rsidRPr="009538BA">
        <w:rPr>
          <w:rFonts w:ascii="Times New Roman" w:hAnsi="Times New Roman" w:cs="Times New Roman"/>
          <w:bCs/>
          <w:color w:val="000000"/>
          <w:sz w:val="24"/>
          <w:szCs w:val="24"/>
        </w:rPr>
        <w:t>«</w:t>
      </w:r>
      <w:r w:rsidR="00DD081F">
        <w:rPr>
          <w:rFonts w:ascii="Times New Roman" w:hAnsi="Times New Roman" w:cs="Times New Roman"/>
          <w:b/>
          <w:bCs/>
          <w:color w:val="000000"/>
          <w:sz w:val="24"/>
          <w:szCs w:val="24"/>
        </w:rPr>
        <w:t>Руководитель П</w:t>
      </w:r>
      <w:r w:rsidR="00B23F7F" w:rsidRPr="009538BA">
        <w:rPr>
          <w:rFonts w:ascii="Times New Roman" w:hAnsi="Times New Roman" w:cs="Times New Roman"/>
          <w:b/>
          <w:bCs/>
          <w:color w:val="000000"/>
          <w:sz w:val="24"/>
          <w:szCs w:val="24"/>
        </w:rPr>
        <w:t>роекта со стороны Генерального Подрядчика</w:t>
      </w:r>
      <w:r w:rsidR="00B23F7F" w:rsidRPr="009538BA">
        <w:rPr>
          <w:rFonts w:ascii="Times New Roman" w:hAnsi="Times New Roman" w:cs="Times New Roman"/>
          <w:bCs/>
          <w:color w:val="000000"/>
          <w:sz w:val="24"/>
          <w:szCs w:val="24"/>
        </w:rPr>
        <w:t>»</w:t>
      </w:r>
      <w:r w:rsidR="00B23F7F" w:rsidRPr="009538BA">
        <w:rPr>
          <w:rFonts w:ascii="Times New Roman" w:hAnsi="Times New Roman" w:cs="Times New Roman"/>
          <w:color w:val="000000"/>
          <w:sz w:val="24"/>
          <w:szCs w:val="24"/>
        </w:rPr>
        <w:t xml:space="preserve"> </w:t>
      </w:r>
      <w:r w:rsidR="00B23F7F" w:rsidRPr="009538BA">
        <w:rPr>
          <w:rFonts w:ascii="Times New Roman" w:hAnsi="Times New Roman" w:cs="Times New Roman"/>
          <w:sz w:val="24"/>
          <w:szCs w:val="24"/>
        </w:rPr>
        <w:t xml:space="preserve">означает </w:t>
      </w:r>
      <w:r w:rsidR="00B23F7F" w:rsidRPr="009538BA">
        <w:rPr>
          <w:rFonts w:ascii="Times New Roman" w:hAnsi="Times New Roman" w:cs="Times New Roman"/>
          <w:color w:val="000000"/>
          <w:sz w:val="24"/>
          <w:szCs w:val="24"/>
        </w:rPr>
        <w:t xml:space="preserve">лицо, </w:t>
      </w:r>
      <w:r w:rsidR="00321E93" w:rsidRPr="009538BA">
        <w:rPr>
          <w:rFonts w:ascii="Times New Roman" w:hAnsi="Times New Roman" w:cs="Times New Roman"/>
          <w:color w:val="000000"/>
          <w:sz w:val="24"/>
          <w:szCs w:val="24"/>
        </w:rPr>
        <w:t xml:space="preserve">осуществляющее руководство Проектом со стороны Генерального Подрядчика, </w:t>
      </w:r>
      <w:r w:rsidR="00B23F7F" w:rsidRPr="009538BA">
        <w:rPr>
          <w:rFonts w:ascii="Times New Roman" w:hAnsi="Times New Roman" w:cs="Times New Roman"/>
          <w:color w:val="000000"/>
          <w:sz w:val="24"/>
          <w:szCs w:val="24"/>
        </w:rPr>
        <w:t>указания и распоряжения которого обязательны для исполнения всеми работниками Генерального Подрядчика.</w:t>
      </w:r>
    </w:p>
    <w:p w:rsidR="0065180B" w:rsidRPr="009538BA" w:rsidRDefault="00435C89"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2E5F21" w:rsidRPr="009538BA">
        <w:rPr>
          <w:rFonts w:ascii="Times New Roman" w:hAnsi="Times New Roman" w:cs="Times New Roman"/>
          <w:color w:val="000000"/>
          <w:sz w:val="24"/>
          <w:szCs w:val="24"/>
        </w:rPr>
        <w:t>«</w:t>
      </w:r>
      <w:r w:rsidR="002E5F21" w:rsidRPr="009538BA">
        <w:rPr>
          <w:rFonts w:ascii="Times New Roman" w:hAnsi="Times New Roman" w:cs="Times New Roman"/>
          <w:b/>
          <w:color w:val="000000"/>
          <w:sz w:val="24"/>
          <w:szCs w:val="24"/>
        </w:rPr>
        <w:t>Сетевой график</w:t>
      </w:r>
      <w:r w:rsidR="002E5F21" w:rsidRPr="009538BA">
        <w:rPr>
          <w:rFonts w:ascii="Times New Roman" w:hAnsi="Times New Roman" w:cs="Times New Roman"/>
          <w:color w:val="000000"/>
          <w:sz w:val="24"/>
          <w:szCs w:val="24"/>
        </w:rPr>
        <w:t>» означает</w:t>
      </w:r>
      <w:r w:rsidR="0065180B" w:rsidRPr="009538BA">
        <w:rPr>
          <w:rFonts w:ascii="Times New Roman" w:hAnsi="Times New Roman" w:cs="Times New Roman"/>
          <w:color w:val="000000"/>
          <w:sz w:val="24"/>
          <w:szCs w:val="24"/>
        </w:rPr>
        <w:t xml:space="preserve"> графическое изображение технологической последовательности выполнения </w:t>
      </w:r>
      <w:r w:rsidR="008508B5">
        <w:rPr>
          <w:rFonts w:ascii="Times New Roman" w:hAnsi="Times New Roman" w:cs="Times New Roman"/>
          <w:color w:val="000000"/>
          <w:sz w:val="24"/>
          <w:szCs w:val="24"/>
        </w:rPr>
        <w:t>Р</w:t>
      </w:r>
      <w:r w:rsidR="0065180B" w:rsidRPr="009538BA">
        <w:rPr>
          <w:rFonts w:ascii="Times New Roman" w:hAnsi="Times New Roman" w:cs="Times New Roman"/>
          <w:color w:val="000000"/>
          <w:sz w:val="24"/>
          <w:szCs w:val="24"/>
        </w:rPr>
        <w:t xml:space="preserve">абот на </w:t>
      </w:r>
      <w:r w:rsidR="008508B5">
        <w:rPr>
          <w:rFonts w:ascii="Times New Roman" w:hAnsi="Times New Roman" w:cs="Times New Roman"/>
          <w:color w:val="000000"/>
          <w:sz w:val="24"/>
          <w:szCs w:val="24"/>
        </w:rPr>
        <w:t>О</w:t>
      </w:r>
      <w:r w:rsidR="0065180B" w:rsidRPr="009538BA">
        <w:rPr>
          <w:rFonts w:ascii="Times New Roman" w:hAnsi="Times New Roman" w:cs="Times New Roman"/>
          <w:color w:val="000000"/>
          <w:sz w:val="24"/>
          <w:szCs w:val="24"/>
        </w:rPr>
        <w:t>бъекте с указанием их продолжительности, а также общего срока строительства, начиная с подготов</w:t>
      </w:r>
      <w:r>
        <w:rPr>
          <w:rFonts w:ascii="Times New Roman" w:hAnsi="Times New Roman" w:cs="Times New Roman"/>
          <w:color w:val="000000"/>
          <w:sz w:val="24"/>
          <w:szCs w:val="24"/>
        </w:rPr>
        <w:t>ительных работ и кончая вводом О</w:t>
      </w:r>
      <w:r w:rsidR="0065180B" w:rsidRPr="009538BA">
        <w:rPr>
          <w:rFonts w:ascii="Times New Roman" w:hAnsi="Times New Roman" w:cs="Times New Roman"/>
          <w:color w:val="000000"/>
          <w:sz w:val="24"/>
          <w:szCs w:val="24"/>
        </w:rPr>
        <w:t>бъекта в эксплуатацию.</w:t>
      </w:r>
    </w:p>
    <w:p w:rsidR="007467B2" w:rsidRPr="009538BA" w:rsidRDefault="007467B2"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Смета</w:t>
      </w:r>
      <w:r w:rsidRPr="009538BA">
        <w:rPr>
          <w:rFonts w:ascii="Times New Roman" w:hAnsi="Times New Roman" w:cs="Times New Roman"/>
          <w:color w:val="000000"/>
          <w:sz w:val="24"/>
          <w:szCs w:val="24"/>
        </w:rPr>
        <w:t xml:space="preserve">» означает смету на </w:t>
      </w:r>
      <w:r w:rsidRPr="009538BA">
        <w:rPr>
          <w:rFonts w:ascii="Times New Roman" w:hAnsi="Times New Roman" w:cs="Times New Roman"/>
          <w:sz w:val="24"/>
          <w:szCs w:val="24"/>
        </w:rPr>
        <w:t>строительство</w:t>
      </w:r>
      <w:r w:rsidRPr="009538BA">
        <w:rPr>
          <w:rFonts w:ascii="Times New Roman" w:hAnsi="Times New Roman" w:cs="Times New Roman"/>
          <w:color w:val="000000"/>
          <w:sz w:val="24"/>
          <w:szCs w:val="24"/>
        </w:rPr>
        <w:t xml:space="preserve"> </w:t>
      </w:r>
      <w:r w:rsidR="00F545E0" w:rsidRPr="009538BA">
        <w:rPr>
          <w:rFonts w:ascii="Times New Roman" w:hAnsi="Times New Roman" w:cs="Times New Roman"/>
          <w:sz w:val="24"/>
          <w:szCs w:val="24"/>
        </w:rPr>
        <w:t>Объект</w:t>
      </w:r>
      <w:r w:rsidR="00B4497C" w:rsidRPr="009538BA">
        <w:rPr>
          <w:rFonts w:ascii="Times New Roman" w:hAnsi="Times New Roman" w:cs="Times New Roman"/>
          <w:sz w:val="24"/>
          <w:szCs w:val="24"/>
        </w:rPr>
        <w:t>а</w:t>
      </w:r>
      <w:r w:rsidRPr="009538BA">
        <w:rPr>
          <w:rFonts w:ascii="Times New Roman" w:hAnsi="Times New Roman" w:cs="Times New Roman"/>
          <w:color w:val="000000"/>
          <w:sz w:val="24"/>
          <w:szCs w:val="24"/>
        </w:rPr>
        <w:t>.</w:t>
      </w:r>
      <w:r w:rsidR="005E7AE9" w:rsidRPr="009538BA">
        <w:rPr>
          <w:rFonts w:ascii="Times New Roman" w:hAnsi="Times New Roman" w:cs="Times New Roman"/>
          <w:color w:val="000000"/>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СНиП</w:t>
      </w:r>
      <w:r w:rsidRPr="009538BA">
        <w:rPr>
          <w:rFonts w:ascii="Times New Roman" w:hAnsi="Times New Roman" w:cs="Times New Roman"/>
          <w:color w:val="000000"/>
          <w:sz w:val="24"/>
          <w:szCs w:val="24"/>
        </w:rPr>
        <w:t xml:space="preserve">» </w:t>
      </w:r>
      <w:proofErr w:type="gramStart"/>
      <w:r w:rsidRPr="009538BA">
        <w:rPr>
          <w:rFonts w:ascii="Times New Roman" w:hAnsi="Times New Roman" w:cs="Times New Roman"/>
          <w:color w:val="000000"/>
          <w:sz w:val="24"/>
          <w:szCs w:val="24"/>
        </w:rPr>
        <w:t>означает</w:t>
      </w:r>
      <w:proofErr w:type="gramEnd"/>
      <w:r w:rsidRPr="009538BA">
        <w:rPr>
          <w:rFonts w:ascii="Times New Roman" w:hAnsi="Times New Roman" w:cs="Times New Roman"/>
          <w:color w:val="000000"/>
          <w:sz w:val="24"/>
          <w:szCs w:val="24"/>
        </w:rPr>
        <w:t xml:space="preserve"> строительные нормы и правила, применяемые в Российской Федерации.</w:t>
      </w:r>
    </w:p>
    <w:p w:rsidR="00874349" w:rsidRPr="009538BA" w:rsidRDefault="0060437A"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Совещания по Проекту</w:t>
      </w:r>
      <w:r w:rsidRPr="009538BA">
        <w:rPr>
          <w:rFonts w:ascii="Times New Roman" w:hAnsi="Times New Roman" w:cs="Times New Roman"/>
          <w:color w:val="000000"/>
          <w:sz w:val="24"/>
          <w:szCs w:val="24"/>
        </w:rPr>
        <w:t>»</w:t>
      </w:r>
      <w:r w:rsidR="00874349" w:rsidRPr="009538BA">
        <w:rPr>
          <w:rFonts w:ascii="Times New Roman" w:hAnsi="Times New Roman" w:cs="Times New Roman"/>
          <w:bCs/>
          <w:sz w:val="24"/>
          <w:szCs w:val="24"/>
        </w:rPr>
        <w:t xml:space="preserve"> </w:t>
      </w:r>
      <w:r w:rsidR="00B50661" w:rsidRPr="009538BA">
        <w:rPr>
          <w:rFonts w:ascii="Times New Roman" w:hAnsi="Times New Roman" w:cs="Times New Roman"/>
          <w:bCs/>
          <w:sz w:val="24"/>
          <w:szCs w:val="24"/>
        </w:rPr>
        <w:t>о</w:t>
      </w:r>
      <w:r w:rsidR="00874349" w:rsidRPr="009538BA">
        <w:rPr>
          <w:rFonts w:ascii="Times New Roman" w:hAnsi="Times New Roman" w:cs="Times New Roman"/>
          <w:bCs/>
          <w:sz w:val="24"/>
          <w:szCs w:val="24"/>
        </w:rPr>
        <w:t>значает</w:t>
      </w:r>
      <w:r w:rsidR="00B50661" w:rsidRPr="009538BA">
        <w:rPr>
          <w:rFonts w:ascii="Times New Roman" w:hAnsi="Times New Roman" w:cs="Times New Roman"/>
          <w:bCs/>
          <w:sz w:val="24"/>
          <w:szCs w:val="24"/>
        </w:rPr>
        <w:t xml:space="preserve"> совещания, проводимые </w:t>
      </w:r>
      <w:r w:rsidR="00874349" w:rsidRPr="009538BA">
        <w:rPr>
          <w:rFonts w:ascii="Times New Roman" w:hAnsi="Times New Roman" w:cs="Times New Roman"/>
          <w:color w:val="000000"/>
          <w:sz w:val="24"/>
          <w:szCs w:val="24"/>
        </w:rPr>
        <w:t>Генеральны</w:t>
      </w:r>
      <w:r w:rsidR="00B50661" w:rsidRPr="009538BA">
        <w:rPr>
          <w:rFonts w:ascii="Times New Roman" w:hAnsi="Times New Roman" w:cs="Times New Roman"/>
          <w:color w:val="000000"/>
          <w:sz w:val="24"/>
          <w:szCs w:val="24"/>
        </w:rPr>
        <w:t>м</w:t>
      </w:r>
      <w:r w:rsidR="00874349" w:rsidRPr="009538BA">
        <w:rPr>
          <w:rFonts w:ascii="Times New Roman" w:hAnsi="Times New Roman" w:cs="Times New Roman"/>
          <w:color w:val="000000"/>
          <w:sz w:val="24"/>
          <w:szCs w:val="24"/>
        </w:rPr>
        <w:t xml:space="preserve"> Подрядчик</w:t>
      </w:r>
      <w:r w:rsidR="00B50661" w:rsidRPr="009538BA">
        <w:rPr>
          <w:rFonts w:ascii="Times New Roman" w:hAnsi="Times New Roman" w:cs="Times New Roman"/>
          <w:color w:val="000000"/>
          <w:sz w:val="24"/>
          <w:szCs w:val="24"/>
        </w:rPr>
        <w:t>ом, Субподрядчиками</w:t>
      </w:r>
      <w:r w:rsidR="00874349" w:rsidRPr="009538BA">
        <w:rPr>
          <w:rFonts w:ascii="Times New Roman" w:hAnsi="Times New Roman" w:cs="Times New Roman"/>
          <w:color w:val="000000"/>
          <w:sz w:val="24"/>
          <w:szCs w:val="24"/>
        </w:rPr>
        <w:t xml:space="preserve"> и Заказчик</w:t>
      </w:r>
      <w:r w:rsidR="00B50661" w:rsidRPr="009538BA">
        <w:rPr>
          <w:rFonts w:ascii="Times New Roman" w:hAnsi="Times New Roman" w:cs="Times New Roman"/>
          <w:color w:val="000000"/>
          <w:sz w:val="24"/>
          <w:szCs w:val="24"/>
        </w:rPr>
        <w:t>ом</w:t>
      </w:r>
      <w:r w:rsidR="00874349" w:rsidRPr="009538BA">
        <w:rPr>
          <w:rFonts w:ascii="Times New Roman" w:hAnsi="Times New Roman" w:cs="Times New Roman"/>
          <w:color w:val="000000"/>
          <w:sz w:val="24"/>
          <w:szCs w:val="24"/>
        </w:rPr>
        <w:t xml:space="preserve"> </w:t>
      </w:r>
      <w:r w:rsidR="00B50661" w:rsidRPr="009538BA">
        <w:rPr>
          <w:rFonts w:ascii="Times New Roman" w:hAnsi="Times New Roman" w:cs="Times New Roman"/>
          <w:color w:val="000000"/>
          <w:sz w:val="24"/>
          <w:szCs w:val="24"/>
        </w:rPr>
        <w:t>с ц</w:t>
      </w:r>
      <w:r w:rsidR="00874349" w:rsidRPr="009538BA">
        <w:rPr>
          <w:rFonts w:ascii="Times New Roman" w:hAnsi="Times New Roman" w:cs="Times New Roman"/>
          <w:color w:val="000000"/>
          <w:sz w:val="24"/>
          <w:szCs w:val="24"/>
        </w:rPr>
        <w:t>ель</w:t>
      </w:r>
      <w:r w:rsidR="00B50661" w:rsidRPr="009538BA">
        <w:rPr>
          <w:rFonts w:ascii="Times New Roman" w:hAnsi="Times New Roman" w:cs="Times New Roman"/>
          <w:color w:val="000000"/>
          <w:sz w:val="24"/>
          <w:szCs w:val="24"/>
        </w:rPr>
        <w:t>ю</w:t>
      </w:r>
      <w:r w:rsidR="00874349" w:rsidRPr="009538BA">
        <w:rPr>
          <w:rFonts w:ascii="Times New Roman" w:hAnsi="Times New Roman" w:cs="Times New Roman"/>
          <w:color w:val="000000"/>
          <w:sz w:val="24"/>
          <w:szCs w:val="24"/>
        </w:rPr>
        <w:t xml:space="preserve"> обсуждение хода выполнения Работ.</w:t>
      </w:r>
      <w:r w:rsidR="00874349" w:rsidRPr="009538BA">
        <w:rPr>
          <w:rFonts w:ascii="Times New Roman" w:hAnsi="Times New Roman" w:cs="Times New Roman"/>
          <w:sz w:val="24"/>
          <w:szCs w:val="24"/>
        </w:rPr>
        <w:t xml:space="preserve"> </w:t>
      </w:r>
    </w:p>
    <w:p w:rsidR="00B23F7F" w:rsidRDefault="00B23F7F"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w:t>
      </w:r>
      <w:r w:rsidRPr="009538BA">
        <w:rPr>
          <w:rFonts w:ascii="Times New Roman" w:hAnsi="Times New Roman" w:cs="Times New Roman"/>
          <w:b/>
          <w:bCs/>
          <w:color w:val="000000"/>
          <w:sz w:val="24"/>
          <w:szCs w:val="24"/>
        </w:rPr>
        <w:t>Сторона</w:t>
      </w:r>
      <w:r w:rsidRPr="009538BA">
        <w:rPr>
          <w:rFonts w:ascii="Times New Roman" w:hAnsi="Times New Roman" w:cs="Times New Roman"/>
          <w:bCs/>
          <w:color w:val="000000"/>
          <w:sz w:val="24"/>
          <w:szCs w:val="24"/>
        </w:rPr>
        <w:t>»</w:t>
      </w:r>
      <w:r w:rsidRPr="009538BA">
        <w:rPr>
          <w:rFonts w:ascii="Times New Roman" w:hAnsi="Times New Roman" w:cs="Times New Roman"/>
          <w:color w:val="000000"/>
          <w:sz w:val="24"/>
          <w:szCs w:val="24"/>
        </w:rPr>
        <w:t xml:space="preserve"> означает Заказчика или </w:t>
      </w:r>
      <w:r w:rsidR="008508B5">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Подрядчика.</w:t>
      </w:r>
    </w:p>
    <w:p w:rsidR="0022487E" w:rsidRPr="009538BA" w:rsidRDefault="0022487E"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6215B0">
        <w:rPr>
          <w:rFonts w:ascii="Times New Roman" w:hAnsi="Times New Roman" w:cs="Times New Roman"/>
          <w:b/>
          <w:color w:val="000000"/>
          <w:sz w:val="24"/>
          <w:szCs w:val="24"/>
        </w:rPr>
        <w:t>«Строительная площадка</w:t>
      </w:r>
      <w:r>
        <w:rPr>
          <w:rFonts w:ascii="Times New Roman" w:hAnsi="Times New Roman" w:cs="Times New Roman"/>
          <w:color w:val="000000"/>
          <w:sz w:val="24"/>
          <w:szCs w:val="24"/>
        </w:rPr>
        <w:t>» (с маленькой буквы) означает Помещения и подъездные пути к ним.</w:t>
      </w:r>
    </w:p>
    <w:p w:rsidR="00E97A9C" w:rsidRPr="009538BA" w:rsidRDefault="00E97A9C"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 xml:space="preserve">Строительно-монтажные </w:t>
      </w:r>
      <w:r w:rsidR="00C64240" w:rsidRPr="009538BA">
        <w:rPr>
          <w:rFonts w:ascii="Times New Roman" w:hAnsi="Times New Roman" w:cs="Times New Roman"/>
          <w:b/>
          <w:color w:val="000000"/>
          <w:sz w:val="24"/>
          <w:szCs w:val="24"/>
        </w:rPr>
        <w:t>Работ</w:t>
      </w:r>
      <w:r w:rsidRPr="009538BA">
        <w:rPr>
          <w:rFonts w:ascii="Times New Roman" w:hAnsi="Times New Roman" w:cs="Times New Roman"/>
          <w:b/>
          <w:color w:val="000000"/>
          <w:sz w:val="24"/>
          <w:szCs w:val="24"/>
        </w:rPr>
        <w:t>ы</w:t>
      </w:r>
      <w:r w:rsidRPr="009538BA">
        <w:rPr>
          <w:rFonts w:ascii="Times New Roman" w:hAnsi="Times New Roman" w:cs="Times New Roman"/>
          <w:color w:val="000000"/>
          <w:sz w:val="24"/>
          <w:szCs w:val="24"/>
        </w:rPr>
        <w:t xml:space="preserve">» означает </w:t>
      </w:r>
      <w:r w:rsidR="007E45F7" w:rsidRPr="009538BA">
        <w:rPr>
          <w:rFonts w:ascii="Times New Roman" w:hAnsi="Times New Roman" w:cs="Times New Roman"/>
          <w:color w:val="000000"/>
          <w:sz w:val="24"/>
          <w:szCs w:val="24"/>
        </w:rPr>
        <w:t>полный комплекс работ</w:t>
      </w:r>
      <w:r w:rsidRPr="009538BA">
        <w:rPr>
          <w:rFonts w:ascii="Times New Roman" w:hAnsi="Times New Roman" w:cs="Times New Roman"/>
          <w:color w:val="000000"/>
          <w:sz w:val="24"/>
          <w:szCs w:val="24"/>
        </w:rPr>
        <w:t xml:space="preserve"> по строительству </w:t>
      </w:r>
      <w:r w:rsidR="002F3DC4"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w:t>
      </w:r>
      <w:r w:rsidR="007C108F" w:rsidRPr="009538BA">
        <w:rPr>
          <w:rFonts w:ascii="Times New Roman" w:hAnsi="Times New Roman" w:cs="Times New Roman"/>
          <w:color w:val="000000"/>
          <w:sz w:val="24"/>
          <w:szCs w:val="24"/>
        </w:rPr>
        <w:t xml:space="preserve">выполняемых </w:t>
      </w:r>
      <w:r w:rsidRPr="009538BA">
        <w:rPr>
          <w:rFonts w:ascii="Times New Roman" w:hAnsi="Times New Roman" w:cs="Times New Roman"/>
          <w:color w:val="000000"/>
          <w:sz w:val="24"/>
          <w:szCs w:val="24"/>
        </w:rPr>
        <w:t xml:space="preserve">Генеральным Подрядчиком по условиям настоящего Договора. </w:t>
      </w:r>
      <w:r w:rsidR="000A50A9" w:rsidRPr="009538BA">
        <w:rPr>
          <w:rFonts w:ascii="Times New Roman" w:hAnsi="Times New Roman" w:cs="Times New Roman"/>
          <w:color w:val="000000"/>
          <w:sz w:val="24"/>
          <w:szCs w:val="24"/>
        </w:rPr>
        <w:t>Состав и с</w:t>
      </w:r>
      <w:r w:rsidR="007E45F7" w:rsidRPr="009538BA">
        <w:rPr>
          <w:rFonts w:ascii="Times New Roman" w:hAnsi="Times New Roman" w:cs="Times New Roman"/>
          <w:color w:val="000000"/>
          <w:sz w:val="24"/>
          <w:szCs w:val="24"/>
        </w:rPr>
        <w:t>роки выполнения</w:t>
      </w:r>
      <w:r w:rsidRPr="009538BA">
        <w:rPr>
          <w:rFonts w:ascii="Times New Roman" w:hAnsi="Times New Roman" w:cs="Times New Roman"/>
          <w:color w:val="000000"/>
          <w:sz w:val="24"/>
          <w:szCs w:val="24"/>
        </w:rPr>
        <w:t xml:space="preserve"> Строительно-</w:t>
      </w:r>
      <w:r w:rsidRPr="009538BA">
        <w:rPr>
          <w:rFonts w:ascii="Times New Roman" w:hAnsi="Times New Roman" w:cs="Times New Roman"/>
          <w:sz w:val="24"/>
          <w:szCs w:val="24"/>
        </w:rPr>
        <w:t>монтажных</w:t>
      </w:r>
      <w:r w:rsidRPr="009538BA">
        <w:rPr>
          <w:rFonts w:ascii="Times New Roman" w:hAnsi="Times New Roman" w:cs="Times New Roman"/>
          <w:color w:val="000000"/>
          <w:sz w:val="24"/>
          <w:szCs w:val="24"/>
        </w:rPr>
        <w:t xml:space="preserve"> </w:t>
      </w:r>
      <w:r w:rsidR="00C64240"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007E45F7" w:rsidRPr="009538BA">
        <w:rPr>
          <w:rFonts w:ascii="Times New Roman" w:hAnsi="Times New Roman" w:cs="Times New Roman"/>
          <w:color w:val="000000"/>
          <w:sz w:val="24"/>
          <w:szCs w:val="24"/>
        </w:rPr>
        <w:t xml:space="preserve">указаны в Графике </w:t>
      </w:r>
      <w:r w:rsidR="001D3D06" w:rsidRPr="009538BA">
        <w:rPr>
          <w:rFonts w:ascii="Times New Roman" w:hAnsi="Times New Roman" w:cs="Times New Roman"/>
          <w:color w:val="000000"/>
          <w:sz w:val="24"/>
          <w:szCs w:val="24"/>
        </w:rPr>
        <w:t>выполнения р</w:t>
      </w:r>
      <w:r w:rsidR="007E45F7" w:rsidRPr="009538BA">
        <w:rPr>
          <w:rFonts w:ascii="Times New Roman" w:hAnsi="Times New Roman" w:cs="Times New Roman"/>
          <w:color w:val="000000"/>
          <w:sz w:val="24"/>
          <w:szCs w:val="24"/>
        </w:rPr>
        <w:t>абот (</w:t>
      </w:r>
      <w:r w:rsidRPr="009538BA">
        <w:rPr>
          <w:rFonts w:ascii="Times New Roman" w:hAnsi="Times New Roman" w:cs="Times New Roman"/>
          <w:color w:val="000000"/>
          <w:sz w:val="24"/>
          <w:szCs w:val="24"/>
        </w:rPr>
        <w:t>Приложени</w:t>
      </w:r>
      <w:r w:rsidR="007E45F7" w:rsidRPr="009538BA">
        <w:rPr>
          <w:rFonts w:ascii="Times New Roman" w:hAnsi="Times New Roman" w:cs="Times New Roman"/>
          <w:color w:val="000000"/>
          <w:sz w:val="24"/>
          <w:szCs w:val="24"/>
        </w:rPr>
        <w:t>е</w:t>
      </w:r>
      <w:r w:rsidRPr="009538BA">
        <w:rPr>
          <w:rFonts w:ascii="Times New Roman" w:hAnsi="Times New Roman" w:cs="Times New Roman"/>
          <w:color w:val="000000"/>
          <w:sz w:val="24"/>
          <w:szCs w:val="24"/>
        </w:rPr>
        <w:t xml:space="preserve"> № </w:t>
      </w:r>
      <w:r w:rsidR="00E94D27" w:rsidRPr="009538BA">
        <w:rPr>
          <w:rFonts w:ascii="Times New Roman" w:hAnsi="Times New Roman" w:cs="Times New Roman"/>
          <w:color w:val="000000"/>
          <w:sz w:val="24"/>
          <w:szCs w:val="24"/>
        </w:rPr>
        <w:t>2</w:t>
      </w:r>
      <w:r w:rsidR="00263359" w:rsidRPr="009538BA">
        <w:rPr>
          <w:rFonts w:ascii="Times New Roman" w:hAnsi="Times New Roman" w:cs="Times New Roman"/>
          <w:b/>
          <w:sz w:val="24"/>
          <w:szCs w:val="24"/>
        </w:rPr>
        <w:t xml:space="preserve"> </w:t>
      </w:r>
      <w:r w:rsidR="007E45F7" w:rsidRPr="009538BA">
        <w:rPr>
          <w:rFonts w:ascii="Times New Roman" w:hAnsi="Times New Roman" w:cs="Times New Roman"/>
          <w:bCs/>
          <w:sz w:val="24"/>
          <w:szCs w:val="24"/>
        </w:rPr>
        <w:t>к настоящему Договору</w:t>
      </w:r>
      <w:r w:rsidR="001627AC"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Строительный контроль Генерального Подрядчика</w:t>
      </w:r>
      <w:r w:rsidRPr="009538BA">
        <w:rPr>
          <w:rFonts w:ascii="Times New Roman" w:hAnsi="Times New Roman" w:cs="Times New Roman"/>
          <w:color w:val="000000"/>
          <w:sz w:val="24"/>
          <w:szCs w:val="24"/>
        </w:rPr>
        <w:t xml:space="preserve">» означает контроль, осуществляемый Генеральным Подрядчиком в </w:t>
      </w:r>
      <w:r w:rsidRPr="009538BA">
        <w:rPr>
          <w:rFonts w:ascii="Times New Roman" w:hAnsi="Times New Roman" w:cs="Times New Roman"/>
          <w:sz w:val="24"/>
          <w:szCs w:val="24"/>
        </w:rPr>
        <w:t>соответствии</w:t>
      </w:r>
      <w:r w:rsidRPr="009538BA">
        <w:rPr>
          <w:rFonts w:ascii="Times New Roman" w:hAnsi="Times New Roman" w:cs="Times New Roman"/>
          <w:color w:val="000000"/>
          <w:sz w:val="24"/>
          <w:szCs w:val="24"/>
        </w:rPr>
        <w:t xml:space="preserve"> с п</w:t>
      </w:r>
      <w:r w:rsidR="007919BC" w:rsidRPr="009538BA">
        <w:rPr>
          <w:rFonts w:ascii="Times New Roman" w:hAnsi="Times New Roman" w:cs="Times New Roman"/>
          <w:color w:val="000000"/>
          <w:sz w:val="24"/>
          <w:szCs w:val="24"/>
        </w:rPr>
        <w:t>унктом</w:t>
      </w:r>
      <w:r w:rsidR="00585D0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5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строительного контроля при осуществлении строительства, реконструкции и капитального ремонта объектов капитальног</w:t>
      </w:r>
      <w:r w:rsidR="009A635B" w:rsidRPr="009538BA">
        <w:rPr>
          <w:rFonts w:ascii="Times New Roman" w:hAnsi="Times New Roman" w:cs="Times New Roman"/>
          <w:color w:val="000000"/>
          <w:sz w:val="24"/>
          <w:szCs w:val="24"/>
        </w:rPr>
        <w:t>о строительства, 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431E11" w:rsidRPr="009538BA" w:rsidRDefault="00431E11"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
          <w:color w:val="000000"/>
          <w:sz w:val="24"/>
          <w:szCs w:val="24"/>
        </w:rPr>
        <w:lastRenderedPageBreak/>
        <w:t>«Строительный контроль Заказчика»</w:t>
      </w:r>
      <w:r w:rsidR="00D92B8B" w:rsidRPr="009538BA">
        <w:rPr>
          <w:rFonts w:ascii="Times New Roman" w:hAnsi="Times New Roman" w:cs="Times New Roman"/>
          <w:color w:val="000000"/>
          <w:sz w:val="24"/>
          <w:szCs w:val="24"/>
        </w:rPr>
        <w:t xml:space="preserve"> или</w:t>
      </w:r>
      <w:r w:rsidR="00EA0638" w:rsidRPr="009538BA">
        <w:rPr>
          <w:rFonts w:ascii="Times New Roman" w:hAnsi="Times New Roman" w:cs="Times New Roman"/>
          <w:b/>
          <w:color w:val="000000"/>
          <w:sz w:val="24"/>
          <w:szCs w:val="24"/>
        </w:rPr>
        <w:t xml:space="preserve"> </w:t>
      </w:r>
      <w:r w:rsidRPr="009538BA">
        <w:rPr>
          <w:rFonts w:ascii="Times New Roman" w:hAnsi="Times New Roman" w:cs="Times New Roman"/>
          <w:b/>
          <w:color w:val="000000"/>
          <w:sz w:val="24"/>
          <w:szCs w:val="24"/>
        </w:rPr>
        <w:t>«Строительный контроль»</w:t>
      </w:r>
      <w:r w:rsidRPr="009538BA">
        <w:rPr>
          <w:rFonts w:ascii="Times New Roman" w:hAnsi="Times New Roman" w:cs="Times New Roman"/>
          <w:color w:val="000000"/>
          <w:sz w:val="24"/>
          <w:szCs w:val="24"/>
        </w:rPr>
        <w:t xml:space="preserve"> означает контроль, осуществляемый Заказчиком или привлеченными</w:t>
      </w:r>
      <w:r w:rsidR="00E71003" w:rsidRPr="009538BA">
        <w:rPr>
          <w:rFonts w:ascii="Times New Roman" w:hAnsi="Times New Roman" w:cs="Times New Roman"/>
          <w:color w:val="000000"/>
          <w:sz w:val="24"/>
          <w:szCs w:val="24"/>
        </w:rPr>
        <w:t xml:space="preserve"> им лицами в соответствии с п</w:t>
      </w:r>
      <w:r w:rsidR="007919BC" w:rsidRPr="009538BA">
        <w:rPr>
          <w:rFonts w:ascii="Times New Roman" w:hAnsi="Times New Roman" w:cs="Times New Roman"/>
          <w:color w:val="000000"/>
          <w:sz w:val="24"/>
          <w:szCs w:val="24"/>
        </w:rPr>
        <w:t>унктом</w:t>
      </w:r>
      <w:r w:rsidR="00D92B8B" w:rsidRPr="009538BA">
        <w:rPr>
          <w:rFonts w:ascii="Times New Roman" w:hAnsi="Times New Roman" w:cs="Times New Roman"/>
          <w:color w:val="000000"/>
          <w:sz w:val="24"/>
          <w:szCs w:val="24"/>
        </w:rPr>
        <w:t xml:space="preserve"> </w:t>
      </w:r>
      <w:r w:rsidR="00E71003" w:rsidRPr="009538BA">
        <w:rPr>
          <w:rFonts w:ascii="Times New Roman" w:hAnsi="Times New Roman" w:cs="Times New Roman"/>
          <w:color w:val="000000"/>
          <w:sz w:val="24"/>
          <w:szCs w:val="24"/>
        </w:rPr>
        <w:t>6</w:t>
      </w:r>
      <w:r w:rsidRPr="009538BA">
        <w:rPr>
          <w:rFonts w:ascii="Times New Roman" w:hAnsi="Times New Roman" w:cs="Times New Roman"/>
          <w:color w:val="000000"/>
          <w:sz w:val="24"/>
          <w:szCs w:val="24"/>
        </w:rPr>
        <w:t xml:space="preserve"> Положения о </w:t>
      </w:r>
      <w:r w:rsidR="00D92B8B" w:rsidRPr="009538BA">
        <w:rPr>
          <w:rFonts w:ascii="Times New Roman" w:hAnsi="Times New Roman" w:cs="Times New Roman"/>
          <w:color w:val="000000"/>
          <w:sz w:val="24"/>
          <w:szCs w:val="24"/>
        </w:rPr>
        <w:t xml:space="preserve">порядке проведения </w:t>
      </w:r>
      <w:r w:rsidRPr="009538BA">
        <w:rPr>
          <w:rFonts w:ascii="Times New Roman" w:hAnsi="Times New Roman" w:cs="Times New Roman"/>
          <w:color w:val="000000"/>
          <w:sz w:val="24"/>
          <w:szCs w:val="24"/>
        </w:rPr>
        <w:t xml:space="preserve">строительного контроля при осуществлении строительства, реконструкции и капитального ремонта объектов капитального строительства, </w:t>
      </w:r>
      <w:r w:rsidR="009A635B" w:rsidRPr="009538BA">
        <w:rPr>
          <w:rFonts w:ascii="Times New Roman" w:hAnsi="Times New Roman" w:cs="Times New Roman"/>
          <w:color w:val="000000"/>
          <w:sz w:val="24"/>
          <w:szCs w:val="24"/>
        </w:rPr>
        <w:t>утвержденного п</w:t>
      </w:r>
      <w:r w:rsidRPr="009538BA">
        <w:rPr>
          <w:rFonts w:ascii="Times New Roman" w:hAnsi="Times New Roman" w:cs="Times New Roman"/>
          <w:color w:val="000000"/>
          <w:sz w:val="24"/>
          <w:szCs w:val="24"/>
        </w:rPr>
        <w:t>остановлением Правительства Российской Федерации от 21 июня 2010 г. N 468.</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Субподрядчик</w:t>
      </w:r>
      <w:r w:rsidRPr="009538BA">
        <w:rPr>
          <w:rFonts w:ascii="Times New Roman" w:hAnsi="Times New Roman" w:cs="Times New Roman"/>
          <w:color w:val="000000"/>
          <w:sz w:val="24"/>
          <w:szCs w:val="24"/>
        </w:rPr>
        <w:t xml:space="preserve">» означает </w:t>
      </w:r>
      <w:r w:rsidRPr="009538BA">
        <w:rPr>
          <w:rFonts w:ascii="Times New Roman" w:hAnsi="Times New Roman" w:cs="Times New Roman"/>
          <w:sz w:val="24"/>
          <w:szCs w:val="24"/>
        </w:rPr>
        <w:t>любое</w:t>
      </w:r>
      <w:r w:rsidRPr="009538BA">
        <w:rPr>
          <w:rFonts w:ascii="Times New Roman" w:hAnsi="Times New Roman" w:cs="Times New Roman"/>
          <w:color w:val="000000"/>
          <w:sz w:val="24"/>
          <w:szCs w:val="24"/>
        </w:rPr>
        <w:t xml:space="preserve"> лицо (физическое</w:t>
      </w:r>
      <w:r w:rsidR="00585D05" w:rsidRPr="009538BA">
        <w:rPr>
          <w:rFonts w:ascii="Times New Roman" w:hAnsi="Times New Roman" w:cs="Times New Roman"/>
          <w:color w:val="000000"/>
          <w:sz w:val="24"/>
          <w:szCs w:val="24"/>
        </w:rPr>
        <w:t xml:space="preserve"> или</w:t>
      </w:r>
      <w:r w:rsidRPr="009538BA">
        <w:rPr>
          <w:rFonts w:ascii="Times New Roman" w:hAnsi="Times New Roman" w:cs="Times New Roman"/>
          <w:color w:val="000000"/>
          <w:sz w:val="24"/>
          <w:szCs w:val="24"/>
        </w:rPr>
        <w:t xml:space="preserve"> юридическое), которое не является работником Генерального Подрядчика и привлекается им </w:t>
      </w:r>
      <w:r w:rsidR="00321E93" w:rsidRPr="009538BA">
        <w:rPr>
          <w:rFonts w:ascii="Times New Roman" w:hAnsi="Times New Roman" w:cs="Times New Roman"/>
          <w:color w:val="000000"/>
          <w:sz w:val="24"/>
          <w:szCs w:val="24"/>
        </w:rPr>
        <w:t xml:space="preserve">для </w:t>
      </w:r>
      <w:r w:rsidRPr="009538BA">
        <w:rPr>
          <w:rFonts w:ascii="Times New Roman" w:hAnsi="Times New Roman" w:cs="Times New Roman"/>
          <w:color w:val="000000"/>
          <w:sz w:val="24"/>
          <w:szCs w:val="24"/>
        </w:rPr>
        <w:t>выполнения части Работ по Договору.</w:t>
      </w:r>
    </w:p>
    <w:p w:rsidR="00B23F7F" w:rsidRPr="009538BA" w:rsidRDefault="00B23F7F"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w:t>
      </w:r>
      <w:r w:rsidRPr="009538BA">
        <w:rPr>
          <w:rFonts w:ascii="Times New Roman" w:hAnsi="Times New Roman" w:cs="Times New Roman"/>
          <w:b/>
          <w:color w:val="000000"/>
          <w:sz w:val="24"/>
          <w:szCs w:val="24"/>
        </w:rPr>
        <w:t>Технические регламенты</w:t>
      </w:r>
      <w:r w:rsidRPr="009538BA">
        <w:rPr>
          <w:rFonts w:ascii="Times New Roman" w:hAnsi="Times New Roman" w:cs="Times New Roman"/>
          <w:color w:val="000000"/>
          <w:sz w:val="24"/>
          <w:szCs w:val="24"/>
        </w:rPr>
        <w:t xml:space="preserve">» означает </w:t>
      </w:r>
      <w:r w:rsidR="00ED24AC" w:rsidRPr="009538BA">
        <w:rPr>
          <w:rFonts w:ascii="Times New Roman" w:hAnsi="Times New Roman" w:cs="Times New Roman"/>
          <w:color w:val="000000"/>
          <w:sz w:val="24"/>
          <w:szCs w:val="24"/>
        </w:rPr>
        <w:t xml:space="preserve">документы, </w:t>
      </w:r>
      <w:r w:rsidR="00474FC4" w:rsidRPr="009538BA">
        <w:rPr>
          <w:rFonts w:ascii="Times New Roman" w:hAnsi="Times New Roman" w:cs="Times New Roman"/>
          <w:color w:val="000000"/>
          <w:sz w:val="24"/>
          <w:szCs w:val="24"/>
        </w:rPr>
        <w:t xml:space="preserve">применяемые </w:t>
      </w:r>
      <w:r w:rsidR="00ED24AC" w:rsidRPr="009538BA">
        <w:rPr>
          <w:rFonts w:ascii="Times New Roman" w:hAnsi="Times New Roman" w:cs="Times New Roman"/>
          <w:color w:val="000000"/>
          <w:sz w:val="24"/>
          <w:szCs w:val="24"/>
        </w:rPr>
        <w:t xml:space="preserve">в соответствии с Федеральным законом от 27 декабря 2002 г. </w:t>
      </w:r>
      <w:r w:rsidR="00ED24AC" w:rsidRPr="009538BA">
        <w:rPr>
          <w:rFonts w:ascii="Times New Roman" w:hAnsi="Times New Roman" w:cs="Times New Roman"/>
          <w:color w:val="000000"/>
          <w:sz w:val="24"/>
          <w:szCs w:val="24"/>
          <w:lang w:val="en-US"/>
        </w:rPr>
        <w:t>N</w:t>
      </w:r>
      <w:r w:rsidR="00ED24AC" w:rsidRPr="009538BA">
        <w:rPr>
          <w:rFonts w:ascii="Times New Roman" w:hAnsi="Times New Roman" w:cs="Times New Roman"/>
          <w:color w:val="000000"/>
          <w:sz w:val="24"/>
          <w:szCs w:val="24"/>
        </w:rPr>
        <w:t xml:space="preserve"> 184-ФЗ «О техническом регулировании» и Федеральным законом от 28 сентября 2010 г. N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w:t>
      </w:r>
      <w:r w:rsidR="00381DDB" w:rsidRPr="009538BA">
        <w:rPr>
          <w:rFonts w:ascii="Times New Roman" w:hAnsi="Times New Roman" w:cs="Times New Roman"/>
          <w:color w:val="000000"/>
          <w:sz w:val="24"/>
          <w:szCs w:val="24"/>
        </w:rPr>
        <w:t xml:space="preserve">евозки, реализации и утилизации. </w:t>
      </w:r>
      <w:proofErr w:type="gramEnd"/>
    </w:p>
    <w:p w:rsidR="009162C7" w:rsidRPr="009538BA" w:rsidRDefault="009162C7"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t>«</w:t>
      </w:r>
      <w:r w:rsidRPr="009538BA">
        <w:rPr>
          <w:rFonts w:ascii="Times New Roman" w:hAnsi="Times New Roman" w:cs="Times New Roman"/>
          <w:b/>
          <w:sz w:val="24"/>
          <w:szCs w:val="24"/>
        </w:rPr>
        <w:t>Указания Заказчика</w:t>
      </w:r>
      <w:r w:rsidRPr="009538BA">
        <w:rPr>
          <w:rFonts w:ascii="Times New Roman" w:hAnsi="Times New Roman" w:cs="Times New Roman"/>
          <w:sz w:val="24"/>
          <w:szCs w:val="24"/>
        </w:rPr>
        <w:t xml:space="preserve">» означает указания, которые Заказчик может давать в письменном виде </w:t>
      </w:r>
      <w:r w:rsidR="00F1642E" w:rsidRPr="009538BA">
        <w:rPr>
          <w:rFonts w:ascii="Times New Roman" w:hAnsi="Times New Roman" w:cs="Times New Roman"/>
          <w:sz w:val="24"/>
          <w:szCs w:val="24"/>
        </w:rPr>
        <w:t xml:space="preserve">Генеральному </w:t>
      </w:r>
      <w:r w:rsidRPr="009538BA">
        <w:rPr>
          <w:rFonts w:ascii="Times New Roman" w:hAnsi="Times New Roman" w:cs="Times New Roman"/>
          <w:sz w:val="24"/>
          <w:szCs w:val="24"/>
        </w:rPr>
        <w:t>Подрядчику в отношении Работ</w:t>
      </w:r>
      <w:r w:rsidR="00585D05" w:rsidRPr="009538BA">
        <w:rPr>
          <w:rFonts w:ascii="Times New Roman" w:hAnsi="Times New Roman" w:cs="Times New Roman"/>
          <w:sz w:val="24"/>
          <w:szCs w:val="24"/>
        </w:rPr>
        <w:t xml:space="preserve"> </w:t>
      </w:r>
      <w:r w:rsidR="0030642F" w:rsidRPr="009538BA">
        <w:rPr>
          <w:rFonts w:ascii="Times New Roman" w:hAnsi="Times New Roman" w:cs="Times New Roman"/>
          <w:sz w:val="24"/>
          <w:szCs w:val="24"/>
        </w:rPr>
        <w:t>в течение срока действия настоящего Договора</w:t>
      </w:r>
      <w:r w:rsidR="00C44193" w:rsidRPr="009538BA">
        <w:rPr>
          <w:rFonts w:ascii="Times New Roman" w:hAnsi="Times New Roman" w:cs="Times New Roman"/>
          <w:sz w:val="24"/>
          <w:szCs w:val="24"/>
        </w:rPr>
        <w:t>.</w:t>
      </w:r>
    </w:p>
    <w:p w:rsidR="00613223" w:rsidRDefault="002E5F21" w:rsidP="00B4146C">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508B5" w:rsidDel="002E5F21">
        <w:rPr>
          <w:rFonts w:ascii="Times New Roman" w:hAnsi="Times New Roman" w:cs="Times New Roman"/>
          <w:sz w:val="24"/>
          <w:szCs w:val="24"/>
        </w:rPr>
        <w:t xml:space="preserve"> </w:t>
      </w:r>
      <w:r w:rsidR="00613223" w:rsidRPr="008508B5">
        <w:rPr>
          <w:rFonts w:ascii="Times New Roman" w:hAnsi="Times New Roman" w:cs="Times New Roman"/>
          <w:color w:val="000000"/>
          <w:sz w:val="24"/>
          <w:szCs w:val="24"/>
        </w:rPr>
        <w:t>«</w:t>
      </w:r>
      <w:r w:rsidR="00613223" w:rsidRPr="008508B5">
        <w:rPr>
          <w:rFonts w:ascii="Times New Roman" w:hAnsi="Times New Roman" w:cs="Times New Roman"/>
          <w:b/>
          <w:color w:val="000000"/>
          <w:sz w:val="24"/>
          <w:szCs w:val="24"/>
        </w:rPr>
        <w:t>ФЕР-2001</w:t>
      </w:r>
      <w:r w:rsidR="00613223" w:rsidRPr="008508B5">
        <w:rPr>
          <w:rFonts w:ascii="Times New Roman" w:hAnsi="Times New Roman" w:cs="Times New Roman"/>
          <w:color w:val="000000"/>
          <w:sz w:val="24"/>
          <w:szCs w:val="24"/>
        </w:rPr>
        <w:t>» означает ФЕР-2001 (Федеральные единичные расценки на стр</w:t>
      </w:r>
      <w:r w:rsidR="00DA3D1F" w:rsidRPr="008508B5">
        <w:rPr>
          <w:rFonts w:ascii="Times New Roman" w:hAnsi="Times New Roman" w:cs="Times New Roman"/>
          <w:color w:val="000000"/>
          <w:sz w:val="24"/>
          <w:szCs w:val="24"/>
        </w:rPr>
        <w:t xml:space="preserve">оительные конструкции и работы </w:t>
      </w:r>
      <w:r w:rsidR="00613223" w:rsidRPr="008508B5">
        <w:rPr>
          <w:rFonts w:ascii="Times New Roman" w:hAnsi="Times New Roman" w:cs="Times New Roman"/>
          <w:color w:val="000000"/>
          <w:sz w:val="24"/>
          <w:szCs w:val="24"/>
        </w:rPr>
        <w:t>в редакции 2</w:t>
      </w:r>
      <w:r w:rsidR="00D933CB">
        <w:rPr>
          <w:rFonts w:ascii="Times New Roman" w:hAnsi="Times New Roman" w:cs="Times New Roman"/>
          <w:color w:val="000000"/>
          <w:sz w:val="24"/>
          <w:szCs w:val="24"/>
        </w:rPr>
        <w:t>014</w:t>
      </w:r>
      <w:r w:rsidR="00613223" w:rsidRPr="008508B5">
        <w:rPr>
          <w:rFonts w:ascii="Times New Roman" w:hAnsi="Times New Roman" w:cs="Times New Roman"/>
          <w:color w:val="000000"/>
          <w:sz w:val="24"/>
          <w:szCs w:val="24"/>
        </w:rPr>
        <w:t xml:space="preserve"> г.), утвержденные </w:t>
      </w:r>
      <w:hyperlink r:id="rId34" w:history="1">
        <w:r w:rsidR="008508B5" w:rsidRPr="008508B5">
          <w:rPr>
            <w:rFonts w:ascii="Times New Roman" w:hAnsi="Times New Roman" w:cs="Times New Roman"/>
            <w:color w:val="000000"/>
            <w:sz w:val="24"/>
            <w:szCs w:val="24"/>
          </w:rPr>
          <w:t>п</w:t>
        </w:r>
        <w:r w:rsidR="00613223" w:rsidRPr="008508B5">
          <w:rPr>
            <w:rFonts w:ascii="Times New Roman" w:hAnsi="Times New Roman" w:cs="Times New Roman"/>
            <w:color w:val="000000"/>
            <w:sz w:val="24"/>
            <w:szCs w:val="24"/>
          </w:rPr>
          <w:t>риказом</w:t>
        </w:r>
      </w:hyperlink>
      <w:r w:rsidR="00613223" w:rsidRPr="008508B5">
        <w:rPr>
          <w:rFonts w:ascii="Times New Roman" w:hAnsi="Times New Roman" w:cs="Times New Roman"/>
          <w:color w:val="000000"/>
          <w:sz w:val="24"/>
          <w:szCs w:val="24"/>
        </w:rPr>
        <w:t xml:space="preserve"> </w:t>
      </w:r>
      <w:r w:rsidR="00D933CB">
        <w:rPr>
          <w:rFonts w:ascii="Times New Roman" w:hAnsi="Times New Roman" w:cs="Times New Roman"/>
          <w:color w:val="000000"/>
          <w:sz w:val="24"/>
          <w:szCs w:val="24"/>
        </w:rPr>
        <w:t>Минстроя России от 30.01.2014 г. №31/пр.</w:t>
      </w:r>
    </w:p>
    <w:p w:rsidR="00735F12" w:rsidRPr="008F5E85" w:rsidRDefault="00735F12" w:rsidP="00735F12">
      <w:pPr>
        <w:pStyle w:val="a4"/>
        <w:numPr>
          <w:ilvl w:val="2"/>
          <w:numId w:val="22"/>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Цена Договора</w:t>
      </w:r>
      <w:r w:rsidRPr="008F5E85">
        <w:rPr>
          <w:rFonts w:ascii="Times New Roman" w:hAnsi="Times New Roman" w:cs="Times New Roman"/>
          <w:sz w:val="24"/>
          <w:szCs w:val="24"/>
        </w:rPr>
        <w:t xml:space="preserve">» имеет значение, определенное в пункте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_Ref304192365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83981">
        <w:rPr>
          <w:rFonts w:ascii="Times New Roman" w:hAnsi="Times New Roman" w:cs="Times New Roman"/>
          <w:sz w:val="24"/>
          <w:szCs w:val="24"/>
        </w:rPr>
        <w:t>5.1</w:t>
      </w:r>
      <w:r w:rsidRPr="008F5E85">
        <w:rPr>
          <w:rFonts w:ascii="Times New Roman" w:hAnsi="Times New Roman" w:cs="Times New Roman"/>
          <w:sz w:val="24"/>
          <w:szCs w:val="24"/>
        </w:rPr>
        <w:fldChar w:fldCharType="end"/>
      </w:r>
      <w:r w:rsidRPr="008F5E85">
        <w:rPr>
          <w:rFonts w:ascii="Times New Roman" w:hAnsi="Times New Roman" w:cs="Times New Roman"/>
          <w:bCs/>
          <w:sz w:val="24"/>
          <w:szCs w:val="24"/>
        </w:rPr>
        <w:t xml:space="preserve"> настоящего Договора.</w:t>
      </w:r>
    </w:p>
    <w:p w:rsidR="00735F12" w:rsidRPr="008508B5" w:rsidRDefault="00735F12" w:rsidP="00735F12">
      <w:pPr>
        <w:pStyle w:val="a4"/>
        <w:numPr>
          <w:ilvl w:val="2"/>
          <w:numId w:val="22"/>
        </w:numPr>
        <w:tabs>
          <w:tab w:val="left" w:pos="709"/>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8F5E85">
        <w:rPr>
          <w:rFonts w:ascii="Times New Roman" w:hAnsi="Times New Roman" w:cs="Times New Roman"/>
          <w:sz w:val="24"/>
          <w:szCs w:val="24"/>
        </w:rPr>
        <w:t>«</w:t>
      </w:r>
      <w:r w:rsidRPr="008F5E85">
        <w:rPr>
          <w:rFonts w:ascii="Times New Roman" w:hAnsi="Times New Roman" w:cs="Times New Roman"/>
          <w:b/>
          <w:sz w:val="24"/>
          <w:szCs w:val="24"/>
        </w:rPr>
        <w:t>Экспертиза</w:t>
      </w:r>
      <w:r w:rsidRPr="008F5E85">
        <w:rPr>
          <w:rFonts w:ascii="Times New Roman" w:hAnsi="Times New Roman" w:cs="Times New Roman"/>
          <w:sz w:val="24"/>
          <w:szCs w:val="24"/>
        </w:rPr>
        <w:t>» означает экспертизу проектной документации и результатов инженерных изысканий, выполненную в соответствии с положениями Градостроительного кодекса РФ и Правилами проекта</w:t>
      </w:r>
      <w:r w:rsidR="00163162">
        <w:rPr>
          <w:rFonts w:ascii="Times New Roman" w:hAnsi="Times New Roman" w:cs="Times New Roman"/>
          <w:sz w:val="24"/>
          <w:szCs w:val="24"/>
        </w:rPr>
        <w:t>.</w:t>
      </w:r>
    </w:p>
    <w:p w:rsidR="009C7DC9" w:rsidRPr="009538BA" w:rsidRDefault="00FC200E" w:rsidP="00B4146C">
      <w:pPr>
        <w:pStyle w:val="a4"/>
        <w:numPr>
          <w:ilvl w:val="2"/>
          <w:numId w:val="22"/>
        </w:numPr>
        <w:tabs>
          <w:tab w:val="left" w:pos="993"/>
          <w:tab w:val="left" w:pos="1276"/>
        </w:tabs>
        <w:spacing w:before="120" w:after="12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bCs/>
          <w:color w:val="000000"/>
          <w:sz w:val="24"/>
          <w:szCs w:val="24"/>
        </w:rPr>
        <w:t xml:space="preserve"> </w:t>
      </w:r>
      <w:r w:rsidR="001028D2" w:rsidRPr="009538BA">
        <w:rPr>
          <w:rFonts w:ascii="Times New Roman" w:hAnsi="Times New Roman" w:cs="Times New Roman"/>
          <w:bCs/>
          <w:color w:val="000000"/>
          <w:sz w:val="24"/>
          <w:szCs w:val="24"/>
        </w:rPr>
        <w:t>«</w:t>
      </w:r>
      <w:r w:rsidR="001028D2" w:rsidRPr="009538BA">
        <w:rPr>
          <w:rFonts w:ascii="Times New Roman" w:hAnsi="Times New Roman" w:cs="Times New Roman"/>
          <w:b/>
          <w:bCs/>
          <w:color w:val="000000"/>
          <w:sz w:val="24"/>
          <w:szCs w:val="24"/>
        </w:rPr>
        <w:t>Эксплуатирующая организация</w:t>
      </w:r>
      <w:r w:rsidR="001028D2" w:rsidRPr="009538BA">
        <w:rPr>
          <w:rFonts w:ascii="Times New Roman" w:hAnsi="Times New Roman" w:cs="Times New Roman"/>
          <w:bCs/>
          <w:color w:val="000000"/>
          <w:sz w:val="24"/>
          <w:szCs w:val="24"/>
        </w:rPr>
        <w:t>»</w:t>
      </w:r>
      <w:r w:rsidR="00C44193" w:rsidRPr="009538BA">
        <w:rPr>
          <w:rFonts w:ascii="Times New Roman" w:hAnsi="Times New Roman" w:cs="Times New Roman"/>
          <w:color w:val="000000"/>
          <w:sz w:val="24"/>
          <w:szCs w:val="24"/>
        </w:rPr>
        <w:t xml:space="preserve"> означает организацию, которая будет определена Заказчиком или Фондом, и </w:t>
      </w:r>
      <w:r w:rsidR="001028D2" w:rsidRPr="009538BA">
        <w:rPr>
          <w:rFonts w:ascii="Times New Roman" w:hAnsi="Times New Roman" w:cs="Times New Roman"/>
          <w:color w:val="000000"/>
          <w:sz w:val="24"/>
          <w:szCs w:val="24"/>
        </w:rPr>
        <w:t>которая на основании договора получ</w:t>
      </w:r>
      <w:r w:rsidR="00C44193" w:rsidRPr="009538BA">
        <w:rPr>
          <w:rFonts w:ascii="Times New Roman" w:hAnsi="Times New Roman" w:cs="Times New Roman"/>
          <w:color w:val="000000"/>
          <w:sz w:val="24"/>
          <w:szCs w:val="24"/>
        </w:rPr>
        <w:t>и</w:t>
      </w:r>
      <w:r w:rsidR="001028D2" w:rsidRPr="009538BA">
        <w:rPr>
          <w:rFonts w:ascii="Times New Roman" w:hAnsi="Times New Roman" w:cs="Times New Roman"/>
          <w:color w:val="000000"/>
          <w:sz w:val="24"/>
          <w:szCs w:val="24"/>
        </w:rPr>
        <w:t xml:space="preserve">т право пользования </w:t>
      </w:r>
      <w:r w:rsidR="00F545E0" w:rsidRPr="009538BA">
        <w:rPr>
          <w:rFonts w:ascii="Times New Roman" w:hAnsi="Times New Roman" w:cs="Times New Roman"/>
          <w:sz w:val="24"/>
          <w:szCs w:val="24"/>
        </w:rPr>
        <w:t>Объек</w:t>
      </w:r>
      <w:r w:rsidR="001F4E2E" w:rsidRPr="009538BA">
        <w:rPr>
          <w:rFonts w:ascii="Times New Roman" w:hAnsi="Times New Roman" w:cs="Times New Roman"/>
          <w:sz w:val="24"/>
          <w:szCs w:val="24"/>
        </w:rPr>
        <w:t>том</w:t>
      </w:r>
      <w:r w:rsidR="00327818" w:rsidRPr="009538BA">
        <w:rPr>
          <w:rFonts w:ascii="Times New Roman" w:hAnsi="Times New Roman" w:cs="Times New Roman"/>
          <w:color w:val="000000"/>
          <w:sz w:val="24"/>
          <w:szCs w:val="24"/>
        </w:rPr>
        <w:t xml:space="preserve"> </w:t>
      </w:r>
      <w:r w:rsidR="001028D2" w:rsidRPr="009538BA">
        <w:rPr>
          <w:rFonts w:ascii="Times New Roman" w:hAnsi="Times New Roman" w:cs="Times New Roman"/>
          <w:color w:val="000000"/>
          <w:sz w:val="24"/>
          <w:szCs w:val="24"/>
        </w:rPr>
        <w:t>и</w:t>
      </w:r>
      <w:r w:rsidR="00E71003" w:rsidRPr="009538BA">
        <w:rPr>
          <w:rFonts w:ascii="Times New Roman" w:hAnsi="Times New Roman" w:cs="Times New Roman"/>
          <w:color w:val="000000"/>
          <w:sz w:val="24"/>
          <w:szCs w:val="24"/>
        </w:rPr>
        <w:t xml:space="preserve"> (или)</w:t>
      </w:r>
      <w:r w:rsidR="001028D2" w:rsidRPr="009538BA">
        <w:rPr>
          <w:rFonts w:ascii="Times New Roman" w:hAnsi="Times New Roman" w:cs="Times New Roman"/>
          <w:color w:val="000000"/>
          <w:sz w:val="24"/>
          <w:szCs w:val="24"/>
        </w:rPr>
        <w:t xml:space="preserve"> </w:t>
      </w:r>
      <w:r w:rsidR="00C44193" w:rsidRPr="009538BA">
        <w:rPr>
          <w:rFonts w:ascii="Times New Roman" w:hAnsi="Times New Roman" w:cs="Times New Roman"/>
          <w:color w:val="000000"/>
          <w:sz w:val="24"/>
          <w:szCs w:val="24"/>
        </w:rPr>
        <w:t>примет</w:t>
      </w:r>
      <w:r w:rsidR="001028D2" w:rsidRPr="009538BA">
        <w:rPr>
          <w:rFonts w:ascii="Times New Roman" w:hAnsi="Times New Roman" w:cs="Times New Roman"/>
          <w:color w:val="000000"/>
          <w:sz w:val="24"/>
          <w:szCs w:val="24"/>
        </w:rPr>
        <w:t xml:space="preserve"> на себя обязательство обеспечить предоставление телекоммуникационных услуг на территории Центра.</w:t>
      </w:r>
    </w:p>
    <w:p w:rsidR="00DA32B4" w:rsidRPr="009538BA" w:rsidRDefault="00DA32B4" w:rsidP="00B4146C">
      <w:pPr>
        <w:pStyle w:val="a4"/>
        <w:numPr>
          <w:ilvl w:val="1"/>
          <w:numId w:val="17"/>
        </w:numPr>
        <w:tabs>
          <w:tab w:val="left" w:pos="993"/>
          <w:tab w:val="left" w:pos="1276"/>
        </w:tabs>
        <w:spacing w:before="120" w:after="12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ab/>
      </w:r>
      <w:r w:rsidR="00B23F7F" w:rsidRPr="009538BA">
        <w:rPr>
          <w:rFonts w:ascii="Times New Roman" w:hAnsi="Times New Roman" w:cs="Times New Roman"/>
          <w:b/>
          <w:color w:val="000000"/>
          <w:sz w:val="24"/>
          <w:szCs w:val="24"/>
        </w:rPr>
        <w:t>Толкование</w:t>
      </w:r>
      <w:r w:rsidR="002C33B8" w:rsidRPr="009538BA">
        <w:rPr>
          <w:rFonts w:ascii="Times New Roman" w:hAnsi="Times New Roman" w:cs="Times New Roman"/>
          <w:b/>
          <w:color w:val="000000"/>
          <w:sz w:val="24"/>
          <w:szCs w:val="24"/>
        </w:rPr>
        <w:t>.</w:t>
      </w:r>
    </w:p>
    <w:p w:rsidR="002C33B8" w:rsidRPr="009538BA" w:rsidRDefault="002C33B8" w:rsidP="00EB2E10">
      <w:pPr>
        <w:pStyle w:val="a4"/>
        <w:tabs>
          <w:tab w:val="left" w:pos="993"/>
          <w:tab w:val="left" w:pos="1276"/>
        </w:tabs>
        <w:spacing w:before="120" w:after="120" w:line="240" w:lineRule="auto"/>
        <w:ind w:left="709" w:right="-1"/>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с</w:t>
      </w:r>
      <w:r w:rsidR="004D2396" w:rsidRPr="009538BA">
        <w:rPr>
          <w:rFonts w:ascii="Times New Roman" w:hAnsi="Times New Roman"/>
          <w:color w:val="000000"/>
          <w:sz w:val="24"/>
          <w:szCs w:val="24"/>
        </w:rPr>
        <w:t>лова</w:t>
      </w:r>
      <w:r w:rsidRPr="009538BA">
        <w:rPr>
          <w:rFonts w:ascii="Times New Roman" w:hAnsi="Times New Roman"/>
          <w:color w:val="000000"/>
          <w:sz w:val="24"/>
          <w:szCs w:val="24"/>
        </w:rPr>
        <w:t>, используемые</w:t>
      </w:r>
      <w:r w:rsidR="004D2396" w:rsidRPr="009538BA">
        <w:rPr>
          <w:rFonts w:ascii="Times New Roman" w:hAnsi="Times New Roman"/>
          <w:color w:val="000000"/>
          <w:sz w:val="24"/>
          <w:szCs w:val="24"/>
        </w:rPr>
        <w:t xml:space="preserve"> в единственном числе</w:t>
      </w:r>
      <w:r w:rsidRPr="009538BA">
        <w:rPr>
          <w:rFonts w:ascii="Times New Roman" w:hAnsi="Times New Roman"/>
          <w:color w:val="000000"/>
          <w:sz w:val="24"/>
          <w:szCs w:val="24"/>
        </w:rPr>
        <w:t>, также обозначают множественное число</w:t>
      </w:r>
      <w:r w:rsidR="004D2396" w:rsidRPr="009538BA">
        <w:rPr>
          <w:rFonts w:ascii="Times New Roman" w:hAnsi="Times New Roman"/>
          <w:color w:val="000000"/>
          <w:sz w:val="24"/>
          <w:szCs w:val="24"/>
        </w:rPr>
        <w:t>, и</w:t>
      </w:r>
      <w:r w:rsidR="00350856" w:rsidRPr="009538BA">
        <w:rPr>
          <w:rFonts w:ascii="Times New Roman" w:hAnsi="Times New Roman"/>
          <w:color w:val="000000"/>
          <w:sz w:val="24"/>
          <w:szCs w:val="24"/>
        </w:rPr>
        <w:t>,</w:t>
      </w:r>
      <w:r w:rsidR="004D2396" w:rsidRPr="009538BA">
        <w:rPr>
          <w:rFonts w:ascii="Times New Roman" w:hAnsi="Times New Roman"/>
          <w:color w:val="000000"/>
          <w:sz w:val="24"/>
          <w:szCs w:val="24"/>
        </w:rPr>
        <w:t xml:space="preserve"> наоборот</w:t>
      </w:r>
      <w:r w:rsidR="00B23F7F" w:rsidRPr="009538BA">
        <w:rPr>
          <w:rFonts w:ascii="Times New Roman" w:hAnsi="Times New Roman"/>
          <w:color w:val="000000"/>
          <w:sz w:val="24"/>
          <w:szCs w:val="24"/>
        </w:rPr>
        <w:t>, в зависимости от контекста</w:t>
      </w:r>
      <w:r w:rsidR="00585D05" w:rsidRPr="009538BA">
        <w:rPr>
          <w:rFonts w:ascii="Times New Roman" w:hAnsi="Times New Roman"/>
          <w:color w:val="000000"/>
          <w:sz w:val="24"/>
          <w:szCs w:val="24"/>
        </w:rPr>
        <w:t xml:space="preserve">; </w:t>
      </w:r>
      <w:r w:rsidR="00220782" w:rsidRPr="009538BA">
        <w:rPr>
          <w:rFonts w:ascii="Times New Roman" w:hAnsi="Times New Roman"/>
          <w:color w:val="000000"/>
          <w:sz w:val="24"/>
          <w:szCs w:val="24"/>
        </w:rPr>
        <w:t xml:space="preserve">ссылка </w:t>
      </w:r>
      <w:r w:rsidR="004D2396" w:rsidRPr="009538BA">
        <w:rPr>
          <w:rFonts w:ascii="Times New Roman" w:hAnsi="Times New Roman"/>
          <w:color w:val="000000"/>
          <w:sz w:val="24"/>
          <w:szCs w:val="24"/>
        </w:rPr>
        <w:t>на один грамматический род включает в себя ссылку на любой грамматический род;</w:t>
      </w:r>
    </w:p>
    <w:p w:rsidR="002C33B8" w:rsidRPr="009538BA" w:rsidRDefault="002C33B8" w:rsidP="00B4146C">
      <w:pPr>
        <w:tabs>
          <w:tab w:val="left" w:pos="993"/>
          <w:tab w:val="left" w:pos="1276"/>
        </w:tabs>
        <w:spacing w:before="120" w:after="12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9A635B" w:rsidRPr="009538BA">
        <w:rPr>
          <w:rFonts w:ascii="Times New Roman" w:hAnsi="Times New Roman"/>
          <w:color w:val="000000"/>
          <w:sz w:val="24"/>
          <w:szCs w:val="24"/>
        </w:rPr>
        <w:t>ссылка на статью или п</w:t>
      </w:r>
      <w:r w:rsidR="004D2396" w:rsidRPr="009538BA">
        <w:rPr>
          <w:rFonts w:ascii="Times New Roman" w:hAnsi="Times New Roman"/>
          <w:color w:val="000000"/>
          <w:sz w:val="24"/>
          <w:szCs w:val="24"/>
        </w:rPr>
        <w:t>риложение означает ссылку на соотве</w:t>
      </w:r>
      <w:r w:rsidR="009A635B" w:rsidRPr="009538BA">
        <w:rPr>
          <w:rFonts w:ascii="Times New Roman" w:hAnsi="Times New Roman"/>
          <w:color w:val="000000"/>
          <w:sz w:val="24"/>
          <w:szCs w:val="24"/>
        </w:rPr>
        <w:t>тствующую статью или п</w:t>
      </w:r>
      <w:r w:rsidR="004D2396" w:rsidRPr="009538BA">
        <w:rPr>
          <w:rFonts w:ascii="Times New Roman" w:hAnsi="Times New Roman"/>
          <w:color w:val="000000"/>
          <w:sz w:val="24"/>
          <w:szCs w:val="24"/>
        </w:rPr>
        <w:t>риложение настоящего Договора;</w:t>
      </w:r>
    </w:p>
    <w:p w:rsidR="009C7DC9" w:rsidRPr="00554B42" w:rsidRDefault="002C33B8" w:rsidP="00554B42">
      <w:pPr>
        <w:tabs>
          <w:tab w:val="left" w:pos="993"/>
          <w:tab w:val="left" w:pos="1276"/>
        </w:tabs>
        <w:spacing w:before="120" w:after="12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 - </w:t>
      </w:r>
      <w:r w:rsidR="004D2396" w:rsidRPr="009538BA">
        <w:rPr>
          <w:rFonts w:ascii="Times New Roman" w:hAnsi="Times New Roman"/>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w:t>
      </w:r>
      <w:r w:rsidR="00554B42">
        <w:rPr>
          <w:rFonts w:ascii="Times New Roman" w:hAnsi="Times New Roman"/>
          <w:sz w:val="24"/>
          <w:szCs w:val="24"/>
        </w:rPr>
        <w:t>ли они даны в письменной форме.</w:t>
      </w:r>
    </w:p>
    <w:p w:rsidR="009C7DC9" w:rsidRPr="00B4146C" w:rsidRDefault="006B4863" w:rsidP="00B4146C">
      <w:pPr>
        <w:pStyle w:val="a4"/>
        <w:numPr>
          <w:ilvl w:val="0"/>
          <w:numId w:val="17"/>
        </w:numPr>
        <w:tabs>
          <w:tab w:val="left" w:pos="993"/>
          <w:tab w:val="left" w:pos="1276"/>
        </w:tabs>
        <w:spacing w:before="120" w:after="120" w:line="240" w:lineRule="auto"/>
        <w:ind w:left="0" w:firstLine="709"/>
        <w:jc w:val="both"/>
        <w:rPr>
          <w:rFonts w:ascii="Times New Roman" w:hAnsi="Times New Roman" w:cs="Times New Roman"/>
          <w:b/>
          <w:color w:val="000000"/>
          <w:sz w:val="24"/>
          <w:szCs w:val="24"/>
        </w:rPr>
      </w:pPr>
      <w:r w:rsidRPr="009538BA">
        <w:rPr>
          <w:rFonts w:ascii="Times New Roman" w:hAnsi="Times New Roman" w:cs="Times New Roman"/>
          <w:b/>
          <w:sz w:val="24"/>
          <w:szCs w:val="24"/>
        </w:rPr>
        <w:tab/>
      </w:r>
      <w:r w:rsidR="00B23F7F" w:rsidRPr="009538BA">
        <w:rPr>
          <w:rFonts w:ascii="Times New Roman" w:hAnsi="Times New Roman" w:cs="Times New Roman"/>
          <w:b/>
          <w:sz w:val="24"/>
          <w:szCs w:val="24"/>
        </w:rPr>
        <w:t>ПРЕДМЕТ ДОГОВОРА</w:t>
      </w:r>
    </w:p>
    <w:p w:rsidR="000B5804" w:rsidRPr="009538BA"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Генеральный Подрядчик обязуется выполнить</w:t>
      </w:r>
      <w:r w:rsidRPr="009538BA">
        <w:rPr>
          <w:rFonts w:ascii="Times New Roman" w:hAnsi="Times New Roman" w:cs="Times New Roman"/>
          <w:sz w:val="24"/>
          <w:szCs w:val="24"/>
        </w:rPr>
        <w:t xml:space="preserve"> </w:t>
      </w:r>
      <w:r w:rsidR="004D2396" w:rsidRPr="009538BA">
        <w:rPr>
          <w:rFonts w:ascii="Times New Roman" w:hAnsi="Times New Roman" w:cs="Times New Roman"/>
          <w:color w:val="000000"/>
          <w:sz w:val="24"/>
          <w:szCs w:val="24"/>
        </w:rPr>
        <w:t>Работы в</w:t>
      </w:r>
      <w:r w:rsidR="000B5804" w:rsidRPr="009538BA">
        <w:rPr>
          <w:rFonts w:ascii="Times New Roman" w:hAnsi="Times New Roman" w:cs="Times New Roman"/>
          <w:color w:val="000000"/>
          <w:sz w:val="24"/>
          <w:szCs w:val="24"/>
        </w:rPr>
        <w:t xml:space="preserve"> сроки</w:t>
      </w:r>
      <w:r w:rsidR="008D7199" w:rsidRPr="009538BA">
        <w:rPr>
          <w:rFonts w:ascii="Times New Roman" w:hAnsi="Times New Roman" w:cs="Times New Roman"/>
          <w:color w:val="000000"/>
          <w:sz w:val="24"/>
          <w:szCs w:val="24"/>
        </w:rPr>
        <w:t xml:space="preserve"> и в объеме</w:t>
      </w:r>
      <w:r w:rsidR="000B5804" w:rsidRPr="009538BA">
        <w:rPr>
          <w:rFonts w:ascii="Times New Roman" w:hAnsi="Times New Roman" w:cs="Times New Roman"/>
          <w:color w:val="000000"/>
          <w:sz w:val="24"/>
          <w:szCs w:val="24"/>
        </w:rPr>
        <w:t>, предусмотренные настоящим Договором</w:t>
      </w:r>
      <w:r w:rsidRPr="009538BA">
        <w:rPr>
          <w:rFonts w:ascii="Times New Roman" w:hAnsi="Times New Roman" w:cs="Times New Roman"/>
          <w:color w:val="000000"/>
          <w:sz w:val="24"/>
          <w:szCs w:val="24"/>
        </w:rPr>
        <w:t>, а Заказчик обязуется принять результат Работ</w:t>
      </w:r>
      <w:r w:rsidR="00ED1A5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 </w:t>
      </w:r>
      <w:r w:rsidR="00ED1A57"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платить </w:t>
      </w:r>
      <w:r w:rsidR="00ED1A57" w:rsidRPr="009538BA">
        <w:rPr>
          <w:rFonts w:ascii="Times New Roman" w:hAnsi="Times New Roman" w:cs="Times New Roman"/>
          <w:color w:val="000000"/>
          <w:sz w:val="24"/>
          <w:szCs w:val="24"/>
        </w:rPr>
        <w:t xml:space="preserve">Генеральному Подрядчику </w:t>
      </w:r>
      <w:r w:rsidRPr="009538BA">
        <w:rPr>
          <w:rFonts w:ascii="Times New Roman" w:hAnsi="Times New Roman" w:cs="Times New Roman"/>
          <w:color w:val="000000"/>
          <w:sz w:val="24"/>
          <w:szCs w:val="24"/>
        </w:rPr>
        <w:t xml:space="preserve">Цену </w:t>
      </w:r>
      <w:r w:rsidR="00314372" w:rsidRPr="009538BA">
        <w:rPr>
          <w:rFonts w:ascii="Times New Roman" w:hAnsi="Times New Roman" w:cs="Times New Roman"/>
          <w:color w:val="000000"/>
          <w:sz w:val="24"/>
          <w:szCs w:val="24"/>
        </w:rPr>
        <w:t xml:space="preserve">Договора </w:t>
      </w:r>
      <w:r w:rsidRPr="009538BA">
        <w:rPr>
          <w:rFonts w:ascii="Times New Roman" w:hAnsi="Times New Roman" w:cs="Times New Roman"/>
          <w:color w:val="000000"/>
          <w:sz w:val="24"/>
          <w:szCs w:val="24"/>
        </w:rPr>
        <w:t xml:space="preserve">согласно условиям </w:t>
      </w:r>
      <w:r w:rsidR="00ED1A57"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r w:rsidR="004D2396" w:rsidRPr="009538BA">
        <w:rPr>
          <w:rFonts w:ascii="Times New Roman" w:hAnsi="Times New Roman" w:cs="Times New Roman"/>
          <w:sz w:val="24"/>
          <w:szCs w:val="24"/>
        </w:rPr>
        <w:t xml:space="preserve"> </w:t>
      </w:r>
    </w:p>
    <w:p w:rsidR="005D008A" w:rsidRPr="009538BA" w:rsidRDefault="005D008A"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включают в себя </w:t>
      </w:r>
      <w:r w:rsidR="004E7552" w:rsidRPr="009538BA">
        <w:rPr>
          <w:rFonts w:ascii="Times New Roman" w:hAnsi="Times New Roman" w:cs="Times New Roman"/>
          <w:color w:val="000000"/>
          <w:sz w:val="24"/>
          <w:szCs w:val="24"/>
        </w:rPr>
        <w:t xml:space="preserve">все работы, которые </w:t>
      </w:r>
      <w:r w:rsidRPr="009538BA">
        <w:rPr>
          <w:rFonts w:ascii="Times New Roman" w:hAnsi="Times New Roman" w:cs="Times New Roman"/>
          <w:color w:val="000000"/>
          <w:sz w:val="24"/>
          <w:szCs w:val="24"/>
        </w:rPr>
        <w:t xml:space="preserve">необходимы для </w:t>
      </w:r>
      <w:r w:rsidR="0059082F" w:rsidRPr="009538BA">
        <w:rPr>
          <w:rFonts w:ascii="Times New Roman" w:hAnsi="Times New Roman" w:cs="Times New Roman"/>
          <w:color w:val="000000"/>
          <w:sz w:val="24"/>
          <w:szCs w:val="24"/>
        </w:rPr>
        <w:t>строительства Объекта</w:t>
      </w:r>
      <w:r w:rsidRPr="009538BA">
        <w:rPr>
          <w:rFonts w:ascii="Times New Roman" w:hAnsi="Times New Roman" w:cs="Times New Roman"/>
          <w:color w:val="000000"/>
          <w:sz w:val="24"/>
          <w:szCs w:val="24"/>
        </w:rPr>
        <w:t>.</w:t>
      </w:r>
    </w:p>
    <w:p w:rsidR="005D008A" w:rsidRPr="009538BA" w:rsidRDefault="001E444D" w:rsidP="00B4146C">
      <w:pPr>
        <w:pStyle w:val="BMKHeading2"/>
        <w:numPr>
          <w:ilvl w:val="1"/>
          <w:numId w:val="3"/>
        </w:numPr>
        <w:tabs>
          <w:tab w:val="left" w:pos="993"/>
          <w:tab w:val="left" w:pos="1276"/>
        </w:tabs>
        <w:spacing w:before="120" w:after="120"/>
        <w:ind w:left="0" w:firstLine="709"/>
        <w:rPr>
          <w:sz w:val="24"/>
          <w:szCs w:val="24"/>
          <w:lang w:val="ru-RU"/>
        </w:rPr>
      </w:pPr>
      <w:bookmarkStart w:id="5" w:name="_Toc321466312"/>
      <w:r w:rsidRPr="009538BA">
        <w:rPr>
          <w:sz w:val="24"/>
          <w:szCs w:val="24"/>
          <w:lang w:val="ru-RU"/>
        </w:rPr>
        <w:lastRenderedPageBreak/>
        <w:t>Объем</w:t>
      </w:r>
      <w:r w:rsidR="005D008A" w:rsidRPr="009538BA">
        <w:rPr>
          <w:sz w:val="24"/>
          <w:szCs w:val="24"/>
          <w:lang w:val="ru-RU"/>
        </w:rPr>
        <w:t xml:space="preserve"> Работ </w:t>
      </w:r>
      <w:r w:rsidR="00D907FD" w:rsidRPr="009538BA">
        <w:rPr>
          <w:sz w:val="24"/>
          <w:szCs w:val="24"/>
          <w:lang w:val="ru-RU"/>
        </w:rPr>
        <w:t>может быть изменен</w:t>
      </w:r>
      <w:r w:rsidR="004E7552" w:rsidRPr="009538BA">
        <w:rPr>
          <w:sz w:val="24"/>
          <w:szCs w:val="24"/>
          <w:lang w:val="ru-RU"/>
        </w:rPr>
        <w:t xml:space="preserve"> в порядке,</w:t>
      </w:r>
      <w:r w:rsidR="005D008A" w:rsidRPr="009538BA">
        <w:rPr>
          <w:sz w:val="24"/>
          <w:szCs w:val="24"/>
          <w:lang w:val="ru-RU"/>
        </w:rPr>
        <w:t xml:space="preserve"> предусмотрен</w:t>
      </w:r>
      <w:r w:rsidR="004E7552" w:rsidRPr="009538BA">
        <w:rPr>
          <w:sz w:val="24"/>
          <w:szCs w:val="24"/>
          <w:lang w:val="ru-RU"/>
        </w:rPr>
        <w:t>н</w:t>
      </w:r>
      <w:r w:rsidR="005D008A" w:rsidRPr="009538BA">
        <w:rPr>
          <w:sz w:val="24"/>
          <w:szCs w:val="24"/>
          <w:lang w:val="ru-RU"/>
        </w:rPr>
        <w:t>о</w:t>
      </w:r>
      <w:r w:rsidR="004E7552" w:rsidRPr="009538BA">
        <w:rPr>
          <w:sz w:val="24"/>
          <w:szCs w:val="24"/>
          <w:lang w:val="ru-RU"/>
        </w:rPr>
        <w:t>м</w:t>
      </w:r>
      <w:r w:rsidR="005D008A" w:rsidRPr="009538BA">
        <w:rPr>
          <w:sz w:val="24"/>
          <w:szCs w:val="24"/>
          <w:lang w:val="ru-RU"/>
        </w:rPr>
        <w:t xml:space="preserve"> </w:t>
      </w:r>
      <w:r w:rsidR="00DE6C14" w:rsidRPr="009538BA">
        <w:rPr>
          <w:sz w:val="24"/>
          <w:szCs w:val="24"/>
          <w:lang w:val="ru-RU"/>
        </w:rPr>
        <w:t>настоящим Договором</w:t>
      </w:r>
      <w:r w:rsidR="005D008A" w:rsidRPr="009538BA">
        <w:rPr>
          <w:sz w:val="24"/>
          <w:szCs w:val="24"/>
          <w:lang w:val="ru-RU"/>
        </w:rPr>
        <w:t>.</w:t>
      </w:r>
      <w:bookmarkEnd w:id="5"/>
      <w:r w:rsidR="005D008A" w:rsidRPr="009538BA">
        <w:rPr>
          <w:sz w:val="24"/>
          <w:szCs w:val="24"/>
          <w:lang w:val="ru-RU"/>
        </w:rPr>
        <w:t xml:space="preserve"> </w:t>
      </w:r>
    </w:p>
    <w:p w:rsidR="008F77FE" w:rsidRPr="009538BA" w:rsidRDefault="000B5804"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Генеральный Подрядчик обязан выполнять Работы в соответствии с применимыми стандартами, </w:t>
      </w:r>
      <w:r w:rsidR="009C6DA9" w:rsidRPr="009538BA">
        <w:rPr>
          <w:rFonts w:ascii="Times New Roman" w:hAnsi="Times New Roman" w:cs="Times New Roman"/>
          <w:color w:val="000000"/>
          <w:sz w:val="24"/>
          <w:szCs w:val="24"/>
        </w:rPr>
        <w:t xml:space="preserve">Указаниями Заказчика, </w:t>
      </w:r>
      <w:r w:rsidR="002C580E" w:rsidRPr="006A0CC1">
        <w:rPr>
          <w:rFonts w:ascii="Times New Roman" w:hAnsi="Times New Roman" w:cs="Times New Roman"/>
          <w:color w:val="000000"/>
          <w:sz w:val="24"/>
          <w:szCs w:val="24"/>
        </w:rPr>
        <w:t xml:space="preserve">локальными нормативными актами </w:t>
      </w:r>
      <w:r w:rsidR="009D7847" w:rsidRPr="006A0CC1">
        <w:rPr>
          <w:rFonts w:ascii="Times New Roman" w:hAnsi="Times New Roman" w:cs="Times New Roman"/>
          <w:color w:val="000000"/>
          <w:sz w:val="24"/>
          <w:szCs w:val="24"/>
        </w:rPr>
        <w:t>Заказчика</w:t>
      </w:r>
      <w:r w:rsidR="002C580E" w:rsidRPr="006A0CC1">
        <w:rPr>
          <w:rFonts w:ascii="Times New Roman" w:hAnsi="Times New Roman" w:cs="Times New Roman"/>
          <w:color w:val="000000"/>
          <w:sz w:val="24"/>
          <w:szCs w:val="24"/>
        </w:rPr>
        <w:t>,</w:t>
      </w:r>
      <w:r w:rsidR="002C580E">
        <w:rPr>
          <w:rFonts w:ascii="Times New Roman" w:hAnsi="Times New Roman" w:cs="Times New Roman"/>
          <w:color w:val="000000"/>
          <w:sz w:val="24"/>
          <w:szCs w:val="24"/>
        </w:rPr>
        <w:t xml:space="preserve"> </w:t>
      </w:r>
      <w:r w:rsidR="00E3444D" w:rsidRPr="009538BA">
        <w:rPr>
          <w:rFonts w:ascii="Times New Roman" w:hAnsi="Times New Roman" w:cs="Times New Roman"/>
          <w:color w:val="000000"/>
          <w:sz w:val="24"/>
          <w:szCs w:val="24"/>
        </w:rPr>
        <w:t xml:space="preserve">Техническими регламентами, </w:t>
      </w:r>
      <w:r w:rsidR="00321FD3" w:rsidRPr="009538BA">
        <w:rPr>
          <w:rFonts w:ascii="Times New Roman" w:hAnsi="Times New Roman" w:cs="Times New Roman"/>
          <w:color w:val="000000"/>
          <w:sz w:val="24"/>
          <w:szCs w:val="24"/>
        </w:rPr>
        <w:t xml:space="preserve">Проектной документацией, </w:t>
      </w:r>
      <w:r w:rsidR="00FC200E">
        <w:rPr>
          <w:rFonts w:ascii="Times New Roman" w:hAnsi="Times New Roman" w:cs="Times New Roman"/>
          <w:color w:val="000000"/>
          <w:sz w:val="24"/>
          <w:szCs w:val="24"/>
        </w:rPr>
        <w:t xml:space="preserve">Рабочей документацией, </w:t>
      </w:r>
      <w:r w:rsidR="00321FD3" w:rsidRPr="009538BA">
        <w:rPr>
          <w:rFonts w:ascii="Times New Roman" w:hAnsi="Times New Roman" w:cs="Times New Roman"/>
          <w:color w:val="000000"/>
          <w:sz w:val="24"/>
          <w:szCs w:val="24"/>
        </w:rPr>
        <w:t xml:space="preserve">Правилами проекта, </w:t>
      </w:r>
      <w:r w:rsidRPr="009538BA">
        <w:rPr>
          <w:rFonts w:ascii="Times New Roman" w:hAnsi="Times New Roman" w:cs="Times New Roman"/>
          <w:color w:val="000000"/>
          <w:sz w:val="24"/>
          <w:szCs w:val="24"/>
        </w:rPr>
        <w:t>требованиями Законодательства РФ и условиями настоящего Договора</w:t>
      </w:r>
      <w:r w:rsidR="009C6DA9" w:rsidRPr="009538BA">
        <w:rPr>
          <w:rFonts w:ascii="Times New Roman" w:hAnsi="Times New Roman" w:cs="Times New Roman"/>
          <w:sz w:val="24"/>
          <w:szCs w:val="24"/>
        </w:rPr>
        <w:t>.</w:t>
      </w:r>
    </w:p>
    <w:p w:rsidR="00B23F7F" w:rsidRPr="00C35478" w:rsidRDefault="00B23F7F"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Качество Работ и </w:t>
      </w:r>
      <w:r w:rsidR="00E24A3B" w:rsidRPr="009538BA">
        <w:rPr>
          <w:rFonts w:ascii="Times New Roman" w:hAnsi="Times New Roman" w:cs="Times New Roman"/>
          <w:color w:val="000000"/>
          <w:sz w:val="24"/>
          <w:szCs w:val="24"/>
        </w:rPr>
        <w:t>построенн</w:t>
      </w:r>
      <w:r w:rsidR="00551B8C" w:rsidRPr="009538BA">
        <w:rPr>
          <w:rFonts w:ascii="Times New Roman" w:hAnsi="Times New Roman" w:cs="Times New Roman"/>
          <w:color w:val="000000"/>
          <w:sz w:val="24"/>
          <w:szCs w:val="24"/>
        </w:rPr>
        <w:t>ого</w:t>
      </w:r>
      <w:r w:rsidR="00E24A3B" w:rsidRPr="009538BA">
        <w:rPr>
          <w:rFonts w:ascii="Times New Roman" w:hAnsi="Times New Roman" w:cs="Times New Roman"/>
          <w:color w:val="000000"/>
          <w:sz w:val="24"/>
          <w:szCs w:val="24"/>
        </w:rPr>
        <w:t xml:space="preserve"> Объект</w:t>
      </w:r>
      <w:r w:rsidR="00551B8C" w:rsidRPr="009538BA">
        <w:rPr>
          <w:rFonts w:ascii="Times New Roman" w:hAnsi="Times New Roman" w:cs="Times New Roman"/>
          <w:color w:val="000000"/>
          <w:sz w:val="24"/>
          <w:szCs w:val="24"/>
        </w:rPr>
        <w:t>а</w:t>
      </w:r>
      <w:r w:rsidR="00355E7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должно соответствовать требованиям </w:t>
      </w:r>
      <w:r w:rsidR="00B4146C">
        <w:rPr>
          <w:rFonts w:ascii="Times New Roman" w:hAnsi="Times New Roman" w:cs="Times New Roman"/>
          <w:color w:val="000000"/>
          <w:sz w:val="24"/>
          <w:szCs w:val="24"/>
        </w:rPr>
        <w:t>Исходно-разрешительной документации</w:t>
      </w:r>
      <w:r w:rsidRPr="009538BA">
        <w:rPr>
          <w:rFonts w:ascii="Times New Roman" w:hAnsi="Times New Roman" w:cs="Times New Roman"/>
          <w:color w:val="000000"/>
          <w:sz w:val="24"/>
          <w:szCs w:val="24"/>
        </w:rPr>
        <w:t xml:space="preserve">, СНиПов, ГОСТов и </w:t>
      </w:r>
      <w:r w:rsidR="00F13CB6" w:rsidRPr="009538BA">
        <w:rPr>
          <w:rFonts w:ascii="Times New Roman" w:hAnsi="Times New Roman" w:cs="Times New Roman"/>
          <w:color w:val="000000"/>
          <w:sz w:val="24"/>
          <w:szCs w:val="24"/>
        </w:rPr>
        <w:t>Т</w:t>
      </w:r>
      <w:r w:rsidRPr="009538BA">
        <w:rPr>
          <w:rFonts w:ascii="Times New Roman" w:hAnsi="Times New Roman" w:cs="Times New Roman"/>
          <w:color w:val="000000"/>
          <w:sz w:val="24"/>
          <w:szCs w:val="24"/>
        </w:rPr>
        <w:t>ехнических регламентов, а также Законодательства РФ.</w:t>
      </w:r>
      <w:r w:rsidR="00F13CB6" w:rsidRPr="009538BA">
        <w:rPr>
          <w:rFonts w:ascii="Times New Roman" w:hAnsi="Times New Roman" w:cs="Times New Roman"/>
          <w:color w:val="000000"/>
          <w:sz w:val="24"/>
          <w:szCs w:val="24"/>
        </w:rPr>
        <w:t xml:space="preserve"> В случае противоречия между СНиПами и иными вступившими в силу нормативно-правовыми актами, в том числе Техническими регламентами, требования о соответствии результатов Работ СНиПам применяются только в той части, в которой СНиПы не противоречат </w:t>
      </w:r>
      <w:r w:rsidR="00045B6C" w:rsidRPr="009538BA">
        <w:rPr>
          <w:rFonts w:ascii="Times New Roman" w:hAnsi="Times New Roman" w:cs="Times New Roman"/>
          <w:color w:val="000000"/>
          <w:sz w:val="24"/>
          <w:szCs w:val="24"/>
        </w:rPr>
        <w:t xml:space="preserve">таким нормативно-правовым актам или </w:t>
      </w:r>
      <w:r w:rsidR="00F13CB6" w:rsidRPr="009538BA">
        <w:rPr>
          <w:rFonts w:ascii="Times New Roman" w:hAnsi="Times New Roman" w:cs="Times New Roman"/>
          <w:color w:val="000000"/>
          <w:sz w:val="24"/>
          <w:szCs w:val="24"/>
        </w:rPr>
        <w:t>Техническим регламентам.</w:t>
      </w:r>
    </w:p>
    <w:p w:rsidR="009C7DC9" w:rsidRPr="00B4146C" w:rsidRDefault="009C7DC9" w:rsidP="00B4146C">
      <w:pPr>
        <w:pStyle w:val="a4"/>
        <w:numPr>
          <w:ilvl w:val="0"/>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РАБОТЫ</w:t>
      </w:r>
    </w:p>
    <w:p w:rsidR="00BA09B0" w:rsidRPr="009538BA" w:rsidRDefault="00BA09B0" w:rsidP="00B4146C">
      <w:pPr>
        <w:pStyle w:val="a4"/>
        <w:numPr>
          <w:ilvl w:val="1"/>
          <w:numId w:val="3"/>
        </w:numPr>
        <w:tabs>
          <w:tab w:val="left" w:pos="993"/>
          <w:tab w:val="left" w:pos="1276"/>
        </w:tabs>
        <w:spacing w:before="120" w:after="120" w:line="240" w:lineRule="auto"/>
        <w:ind w:left="0"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Общие положения</w:t>
      </w:r>
    </w:p>
    <w:p w:rsidR="0013647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Работы, выполняемые Генеральным Подрядчиком по настоящему Договору, включают</w:t>
      </w:r>
      <w:r w:rsidR="00B23F7F"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Строительно-монтажные </w:t>
      </w:r>
      <w:r w:rsidR="00696847" w:rsidRPr="009538BA">
        <w:rPr>
          <w:rFonts w:ascii="Times New Roman" w:hAnsi="Times New Roman" w:cs="Times New Roman"/>
          <w:sz w:val="24"/>
          <w:szCs w:val="24"/>
        </w:rPr>
        <w:t>Р</w:t>
      </w:r>
      <w:r w:rsidR="0059082F" w:rsidRPr="009538BA">
        <w:rPr>
          <w:rFonts w:ascii="Times New Roman" w:hAnsi="Times New Roman" w:cs="Times New Roman"/>
          <w:sz w:val="24"/>
          <w:szCs w:val="24"/>
        </w:rPr>
        <w:t>аботы</w:t>
      </w:r>
      <w:r w:rsidR="00740240" w:rsidRPr="009538BA">
        <w:rPr>
          <w:rFonts w:ascii="Times New Roman" w:hAnsi="Times New Roman" w:cs="Times New Roman"/>
          <w:sz w:val="24"/>
          <w:szCs w:val="24"/>
        </w:rPr>
        <w:t xml:space="preserve"> в отношении </w:t>
      </w:r>
      <w:r w:rsidR="00824E42" w:rsidRPr="009538BA">
        <w:rPr>
          <w:rFonts w:ascii="Times New Roman" w:hAnsi="Times New Roman" w:cs="Times New Roman"/>
          <w:sz w:val="24"/>
          <w:szCs w:val="24"/>
        </w:rPr>
        <w:t>Объект</w:t>
      </w:r>
      <w:r w:rsidR="00917FC0" w:rsidRPr="009538BA">
        <w:rPr>
          <w:rFonts w:ascii="Times New Roman" w:hAnsi="Times New Roman" w:cs="Times New Roman"/>
          <w:sz w:val="24"/>
          <w:szCs w:val="24"/>
        </w:rPr>
        <w:t>а</w:t>
      </w:r>
      <w:r w:rsidR="00045B6C"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r w:rsidR="00762954" w:rsidRPr="009538BA">
        <w:rPr>
          <w:rFonts w:ascii="Times New Roman" w:hAnsi="Times New Roman" w:cs="Times New Roman"/>
          <w:sz w:val="24"/>
          <w:szCs w:val="24"/>
        </w:rPr>
        <w:t>а также иные Работы, предусмотренные настоящим Договором</w:t>
      </w:r>
      <w:r w:rsidRPr="009538BA">
        <w:rPr>
          <w:rFonts w:ascii="Times New Roman" w:hAnsi="Times New Roman" w:cs="Times New Roman"/>
          <w:sz w:val="24"/>
          <w:szCs w:val="24"/>
        </w:rPr>
        <w:t>.</w:t>
      </w:r>
    </w:p>
    <w:p w:rsidR="004110D3" w:rsidRPr="009538BA" w:rsidRDefault="001E444D"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bookmarkStart w:id="6" w:name="_Ref246334808"/>
      <w:proofErr w:type="gramStart"/>
      <w:r w:rsidR="004110D3" w:rsidRPr="009538BA">
        <w:rPr>
          <w:rFonts w:ascii="Times New Roman" w:hAnsi="Times New Roman" w:cs="Times New Roman"/>
          <w:sz w:val="24"/>
          <w:szCs w:val="24"/>
        </w:rPr>
        <w:t xml:space="preserve">Заказчик передал Генеральному Подрядчику </w:t>
      </w:r>
      <w:r w:rsidR="006874B6" w:rsidRPr="009538BA">
        <w:rPr>
          <w:rFonts w:ascii="Times New Roman" w:hAnsi="Times New Roman" w:cs="Times New Roman"/>
          <w:sz w:val="24"/>
          <w:szCs w:val="24"/>
        </w:rPr>
        <w:t>вс</w:t>
      </w:r>
      <w:r w:rsidR="00BF521B">
        <w:rPr>
          <w:rFonts w:ascii="Times New Roman" w:hAnsi="Times New Roman" w:cs="Times New Roman"/>
          <w:sz w:val="24"/>
          <w:szCs w:val="24"/>
        </w:rPr>
        <w:t>е</w:t>
      </w:r>
      <w:r w:rsidR="006874B6" w:rsidRPr="009538BA">
        <w:rPr>
          <w:rFonts w:ascii="Times New Roman" w:hAnsi="Times New Roman" w:cs="Times New Roman"/>
          <w:sz w:val="24"/>
          <w:szCs w:val="24"/>
        </w:rPr>
        <w:t xml:space="preserve"> необходим</w:t>
      </w:r>
      <w:r w:rsidR="00BF521B">
        <w:rPr>
          <w:rFonts w:ascii="Times New Roman" w:hAnsi="Times New Roman" w:cs="Times New Roman"/>
          <w:sz w:val="24"/>
          <w:szCs w:val="24"/>
        </w:rPr>
        <w:t>ые</w:t>
      </w:r>
      <w:r w:rsidR="006874B6"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Исходн</w:t>
      </w:r>
      <w:r w:rsidR="00BF521B">
        <w:rPr>
          <w:rFonts w:ascii="Times New Roman" w:hAnsi="Times New Roman" w:cs="Times New Roman"/>
          <w:sz w:val="24"/>
          <w:szCs w:val="24"/>
        </w:rPr>
        <w:t>ые данные, согласно Перечню исходных данных, изложенному в Приложении № 1</w:t>
      </w:r>
      <w:r w:rsidR="0001451B">
        <w:rPr>
          <w:rFonts w:ascii="Times New Roman" w:hAnsi="Times New Roman" w:cs="Times New Roman"/>
          <w:sz w:val="24"/>
          <w:szCs w:val="24"/>
        </w:rPr>
        <w:t>3</w:t>
      </w:r>
      <w:r w:rsidR="00BF521B">
        <w:rPr>
          <w:rFonts w:ascii="Times New Roman" w:hAnsi="Times New Roman" w:cs="Times New Roman"/>
          <w:sz w:val="24"/>
          <w:szCs w:val="24"/>
        </w:rPr>
        <w:t xml:space="preserve"> к настоящему Договору</w:t>
      </w:r>
      <w:r w:rsidR="002C580E">
        <w:rPr>
          <w:rFonts w:ascii="Times New Roman" w:hAnsi="Times New Roman" w:cs="Times New Roman"/>
          <w:sz w:val="24"/>
          <w:szCs w:val="24"/>
        </w:rPr>
        <w:t xml:space="preserve"> </w:t>
      </w:r>
      <w:r w:rsidR="002C580E" w:rsidRPr="00E31A44">
        <w:rPr>
          <w:rFonts w:ascii="Times New Roman" w:hAnsi="Times New Roman" w:cs="Times New Roman"/>
          <w:sz w:val="24"/>
          <w:szCs w:val="24"/>
        </w:rPr>
        <w:t xml:space="preserve">(в том числе </w:t>
      </w:r>
      <w:r w:rsidR="00C05A35" w:rsidRPr="00E31A44">
        <w:rPr>
          <w:rFonts w:ascii="Times New Roman" w:hAnsi="Times New Roman" w:cs="Times New Roman"/>
          <w:sz w:val="24"/>
          <w:szCs w:val="24"/>
        </w:rPr>
        <w:t xml:space="preserve">обязательные для выполнения </w:t>
      </w:r>
      <w:r w:rsidR="009D7847" w:rsidRPr="00E31A44">
        <w:rPr>
          <w:rFonts w:ascii="Times New Roman" w:hAnsi="Times New Roman" w:cs="Times New Roman"/>
          <w:sz w:val="24"/>
          <w:szCs w:val="24"/>
        </w:rPr>
        <w:t xml:space="preserve">Генеральным Подрядчиком </w:t>
      </w:r>
      <w:r w:rsidR="002C580E" w:rsidRPr="00E31A44">
        <w:rPr>
          <w:rFonts w:ascii="Times New Roman" w:hAnsi="Times New Roman" w:cs="Times New Roman"/>
          <w:sz w:val="24"/>
          <w:szCs w:val="24"/>
        </w:rPr>
        <w:t>локальны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нормативно-правовы</w:t>
      </w:r>
      <w:r w:rsidR="009D7847" w:rsidRPr="00E31A44">
        <w:rPr>
          <w:rFonts w:ascii="Times New Roman" w:hAnsi="Times New Roman" w:cs="Times New Roman"/>
          <w:sz w:val="24"/>
          <w:szCs w:val="24"/>
        </w:rPr>
        <w:t>е</w:t>
      </w:r>
      <w:r w:rsidR="002C580E" w:rsidRPr="00E31A44">
        <w:rPr>
          <w:rFonts w:ascii="Times New Roman" w:hAnsi="Times New Roman" w:cs="Times New Roman"/>
          <w:sz w:val="24"/>
          <w:szCs w:val="24"/>
        </w:rPr>
        <w:t xml:space="preserve"> акт</w:t>
      </w:r>
      <w:r w:rsidR="009D7847" w:rsidRPr="00E31A44">
        <w:rPr>
          <w:rFonts w:ascii="Times New Roman" w:hAnsi="Times New Roman" w:cs="Times New Roman"/>
          <w:sz w:val="24"/>
          <w:szCs w:val="24"/>
        </w:rPr>
        <w:t>ы</w:t>
      </w:r>
      <w:r w:rsidR="002C580E" w:rsidRPr="00E31A44">
        <w:rPr>
          <w:rFonts w:ascii="Times New Roman" w:hAnsi="Times New Roman" w:cs="Times New Roman"/>
          <w:sz w:val="24"/>
          <w:szCs w:val="24"/>
        </w:rPr>
        <w:t xml:space="preserve"> Заказчика </w:t>
      </w:r>
      <w:r w:rsidR="009D7847" w:rsidRPr="00E31A44">
        <w:rPr>
          <w:rFonts w:ascii="Times New Roman" w:hAnsi="Times New Roman" w:cs="Times New Roman"/>
          <w:sz w:val="24"/>
          <w:szCs w:val="24"/>
        </w:rPr>
        <w:t>по вопросам</w:t>
      </w:r>
      <w:r w:rsidR="002C580E" w:rsidRPr="00E31A44">
        <w:rPr>
          <w:rFonts w:ascii="Times New Roman" w:hAnsi="Times New Roman" w:cs="Times New Roman"/>
          <w:sz w:val="24"/>
          <w:szCs w:val="24"/>
        </w:rPr>
        <w:t xml:space="preserve"> качества выполнения Работ, промышленной, пожарной и экологической безопас</w:t>
      </w:r>
      <w:r w:rsidR="00767401" w:rsidRPr="00E31A44">
        <w:rPr>
          <w:rFonts w:ascii="Times New Roman" w:hAnsi="Times New Roman" w:cs="Times New Roman"/>
          <w:sz w:val="24"/>
          <w:szCs w:val="24"/>
        </w:rPr>
        <w:t>ности и о</w:t>
      </w:r>
      <w:r w:rsidR="002C580E" w:rsidRPr="00E31A44">
        <w:rPr>
          <w:rFonts w:ascii="Times New Roman" w:hAnsi="Times New Roman" w:cs="Times New Roman"/>
          <w:sz w:val="24"/>
          <w:szCs w:val="24"/>
        </w:rPr>
        <w:t>храны труда)</w:t>
      </w:r>
      <w:r w:rsidR="009103E1" w:rsidRPr="00E31A44">
        <w:rPr>
          <w:rFonts w:ascii="Times New Roman" w:hAnsi="Times New Roman" w:cs="Times New Roman"/>
          <w:sz w:val="24"/>
          <w:szCs w:val="24"/>
        </w:rPr>
        <w:t>,</w:t>
      </w:r>
      <w:r w:rsidR="004110D3" w:rsidRPr="009538BA">
        <w:rPr>
          <w:rFonts w:ascii="Times New Roman" w:hAnsi="Times New Roman" w:cs="Times New Roman"/>
          <w:sz w:val="24"/>
          <w:szCs w:val="24"/>
        </w:rPr>
        <w:t xml:space="preserve"> </w:t>
      </w:r>
      <w:r w:rsidR="00473B5E" w:rsidRPr="009538BA">
        <w:rPr>
          <w:rFonts w:ascii="Times New Roman" w:hAnsi="Times New Roman" w:cs="Times New Roman"/>
          <w:sz w:val="24"/>
          <w:szCs w:val="24"/>
        </w:rPr>
        <w:t xml:space="preserve">за исключением </w:t>
      </w:r>
      <w:r w:rsidR="00770E89">
        <w:rPr>
          <w:rFonts w:ascii="Times New Roman" w:hAnsi="Times New Roman" w:cs="Times New Roman"/>
          <w:sz w:val="24"/>
          <w:szCs w:val="24"/>
        </w:rPr>
        <w:t>и</w:t>
      </w:r>
      <w:r w:rsidR="00473B5E"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w:t>
      </w:r>
      <w:proofErr w:type="gramEnd"/>
      <w:r w:rsidR="00473B5E" w:rsidRPr="009538BA">
        <w:rPr>
          <w:rFonts w:ascii="Times New Roman" w:hAnsi="Times New Roman" w:cs="Times New Roman"/>
          <w:sz w:val="24"/>
          <w:szCs w:val="24"/>
        </w:rPr>
        <w:t xml:space="preserve"> настоящего Договора</w:t>
      </w:r>
      <w:r w:rsidR="000473BE" w:rsidRPr="009538BA">
        <w:rPr>
          <w:rFonts w:ascii="Times New Roman" w:hAnsi="Times New Roman" w:cs="Times New Roman"/>
          <w:sz w:val="24"/>
          <w:szCs w:val="24"/>
        </w:rPr>
        <w:t xml:space="preserve"> или получены Генеральным Подрядчиком</w:t>
      </w:r>
      <w:r w:rsidR="00473B5E" w:rsidRPr="009538BA">
        <w:rPr>
          <w:rFonts w:ascii="Times New Roman" w:hAnsi="Times New Roman" w:cs="Times New Roman"/>
          <w:sz w:val="24"/>
          <w:szCs w:val="24"/>
        </w:rPr>
        <w:t xml:space="preserve">; </w:t>
      </w:r>
      <w:r w:rsidR="004110D3" w:rsidRPr="009538BA">
        <w:rPr>
          <w:rFonts w:ascii="Times New Roman" w:hAnsi="Times New Roman" w:cs="Times New Roman"/>
          <w:sz w:val="24"/>
          <w:szCs w:val="24"/>
        </w:rPr>
        <w:t xml:space="preserve">и Генеральный Подрядчик настоящим подтверждает получение </w:t>
      </w:r>
      <w:r w:rsidR="00784538" w:rsidRPr="009538BA">
        <w:rPr>
          <w:rFonts w:ascii="Times New Roman" w:hAnsi="Times New Roman" w:cs="Times New Roman"/>
          <w:sz w:val="24"/>
          <w:szCs w:val="24"/>
        </w:rPr>
        <w:t>так</w:t>
      </w:r>
      <w:r w:rsidR="00E94D27" w:rsidRPr="009538BA">
        <w:rPr>
          <w:rFonts w:ascii="Times New Roman" w:hAnsi="Times New Roman" w:cs="Times New Roman"/>
          <w:sz w:val="24"/>
          <w:szCs w:val="24"/>
        </w:rPr>
        <w:t>ой</w:t>
      </w:r>
      <w:r w:rsidR="004110D3" w:rsidRPr="009538BA">
        <w:rPr>
          <w:rFonts w:ascii="Times New Roman" w:hAnsi="Times New Roman" w:cs="Times New Roman"/>
          <w:sz w:val="24"/>
          <w:szCs w:val="24"/>
        </w:rPr>
        <w:t xml:space="preserve"> </w:t>
      </w:r>
      <w:r w:rsidR="00784538" w:rsidRPr="009538BA">
        <w:rPr>
          <w:rFonts w:ascii="Times New Roman" w:hAnsi="Times New Roman" w:cs="Times New Roman"/>
          <w:sz w:val="24"/>
          <w:szCs w:val="24"/>
        </w:rPr>
        <w:t>Исхо</w:t>
      </w:r>
      <w:r w:rsidR="00FC200E">
        <w:rPr>
          <w:rFonts w:ascii="Times New Roman" w:hAnsi="Times New Roman" w:cs="Times New Roman"/>
          <w:sz w:val="24"/>
          <w:szCs w:val="24"/>
        </w:rPr>
        <w:t>дно-разрешительной документации</w:t>
      </w:r>
      <w:r w:rsidR="004110D3" w:rsidRPr="009538BA">
        <w:rPr>
          <w:rFonts w:ascii="Times New Roman" w:hAnsi="Times New Roman" w:cs="Times New Roman"/>
          <w:sz w:val="24"/>
          <w:szCs w:val="24"/>
        </w:rPr>
        <w:t>.</w:t>
      </w:r>
      <w:bookmarkEnd w:id="6"/>
      <w:r w:rsidR="004110D3" w:rsidRPr="009538BA">
        <w:rPr>
          <w:rFonts w:ascii="Times New Roman" w:hAnsi="Times New Roman" w:cs="Times New Roman"/>
          <w:sz w:val="24"/>
          <w:szCs w:val="24"/>
        </w:rPr>
        <w:t xml:space="preserve"> </w:t>
      </w:r>
    </w:p>
    <w:p w:rsidR="000B3AB3" w:rsidRPr="009538BA"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9538BA">
        <w:rPr>
          <w:rFonts w:ascii="Times New Roman" w:hAnsi="Times New Roman" w:cs="Times New Roman"/>
          <w:sz w:val="24"/>
          <w:szCs w:val="24"/>
        </w:rPr>
        <w:t>стоимость</w:t>
      </w:r>
      <w:r w:rsidRPr="009538BA">
        <w:rPr>
          <w:rFonts w:ascii="Times New Roman" w:hAnsi="Times New Roman" w:cs="Times New Roman"/>
          <w:color w:val="000000"/>
          <w:sz w:val="24"/>
          <w:szCs w:val="24"/>
        </w:rPr>
        <w:t xml:space="preserve"> или сроки выполнения Работ. Генеральный Подрядчик обследовал и изучил </w:t>
      </w:r>
      <w:r w:rsidR="00EE79AB">
        <w:rPr>
          <w:rFonts w:ascii="Times New Roman" w:hAnsi="Times New Roman" w:cs="Times New Roman"/>
          <w:color w:val="000000"/>
          <w:sz w:val="24"/>
          <w:szCs w:val="24"/>
        </w:rPr>
        <w:t xml:space="preserve">Помещения </w:t>
      </w:r>
      <w:r w:rsidRPr="009538BA">
        <w:rPr>
          <w:rFonts w:ascii="Times New Roman" w:hAnsi="Times New Roman" w:cs="Times New Roman"/>
          <w:color w:val="000000"/>
          <w:sz w:val="24"/>
          <w:szCs w:val="24"/>
        </w:rPr>
        <w:t xml:space="preserve">для выполнения </w:t>
      </w:r>
      <w:r w:rsidR="00355E75" w:rsidRPr="009538BA">
        <w:rPr>
          <w:rFonts w:ascii="Times New Roman" w:hAnsi="Times New Roman" w:cs="Times New Roman"/>
          <w:color w:val="000000"/>
          <w:sz w:val="24"/>
          <w:szCs w:val="24"/>
        </w:rPr>
        <w:t xml:space="preserve">Строительно-монтажных </w:t>
      </w:r>
      <w:r w:rsidRPr="009538BA">
        <w:rPr>
          <w:rFonts w:ascii="Times New Roman" w:hAnsi="Times New Roman" w:cs="Times New Roman"/>
          <w:color w:val="000000"/>
          <w:sz w:val="24"/>
          <w:szCs w:val="24"/>
        </w:rPr>
        <w:t xml:space="preserve">Работ, </w:t>
      </w:r>
      <w:r w:rsidR="002249F1" w:rsidRPr="009538BA">
        <w:rPr>
          <w:rFonts w:ascii="Times New Roman" w:hAnsi="Times New Roman" w:cs="Times New Roman"/>
          <w:color w:val="000000"/>
          <w:sz w:val="24"/>
          <w:szCs w:val="24"/>
        </w:rPr>
        <w:t xml:space="preserve">существующие </w:t>
      </w:r>
      <w:r w:rsidR="00E94D27" w:rsidRPr="009538BA">
        <w:rPr>
          <w:rFonts w:ascii="Times New Roman" w:hAnsi="Times New Roman" w:cs="Times New Roman"/>
          <w:color w:val="000000"/>
          <w:sz w:val="24"/>
          <w:szCs w:val="24"/>
        </w:rPr>
        <w:t>и</w:t>
      </w:r>
      <w:r w:rsidR="002249F1"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и другую имеющуюся информацию</w:t>
      </w:r>
      <w:r w:rsidR="002249F1"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и нашел ее достаточной и приемлемой для выполнения своих обязанностей по Договору</w:t>
      </w:r>
      <w:r w:rsidR="009D2A17" w:rsidRPr="009538BA">
        <w:rPr>
          <w:rFonts w:ascii="Times New Roman" w:hAnsi="Times New Roman" w:cs="Times New Roman"/>
          <w:color w:val="000000"/>
          <w:sz w:val="24"/>
          <w:szCs w:val="24"/>
        </w:rPr>
        <w:t>, в том числе</w:t>
      </w:r>
      <w:r w:rsidRPr="009538BA">
        <w:rPr>
          <w:rFonts w:ascii="Times New Roman" w:hAnsi="Times New Roman" w:cs="Times New Roman"/>
          <w:color w:val="000000"/>
          <w:sz w:val="24"/>
          <w:szCs w:val="24"/>
        </w:rPr>
        <w:t xml:space="preserve"> в отношении: </w:t>
      </w:r>
    </w:p>
    <w:p w:rsidR="00453005"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r>
      <w:r w:rsidR="00AA377B" w:rsidRPr="009538BA">
        <w:rPr>
          <w:rFonts w:ascii="Times New Roman" w:hAnsi="Times New Roman"/>
          <w:color w:val="000000"/>
          <w:sz w:val="24"/>
          <w:szCs w:val="24"/>
        </w:rPr>
        <w:t xml:space="preserve">условий, </w:t>
      </w:r>
      <w:r w:rsidR="000B3AB3" w:rsidRPr="009538BA">
        <w:rPr>
          <w:rFonts w:ascii="Times New Roman" w:hAnsi="Times New Roman"/>
          <w:color w:val="000000"/>
          <w:sz w:val="24"/>
          <w:szCs w:val="24"/>
        </w:rPr>
        <w:t xml:space="preserve">формы и характера </w:t>
      </w:r>
      <w:r w:rsidR="00453005">
        <w:rPr>
          <w:rFonts w:ascii="Times New Roman" w:hAnsi="Times New Roman"/>
          <w:color w:val="000000"/>
          <w:sz w:val="24"/>
          <w:szCs w:val="24"/>
        </w:rPr>
        <w:t>с</w:t>
      </w:r>
      <w:r w:rsidR="000B3AB3" w:rsidRPr="009538BA">
        <w:rPr>
          <w:rFonts w:ascii="Times New Roman" w:hAnsi="Times New Roman"/>
          <w:color w:val="000000"/>
          <w:sz w:val="24"/>
          <w:szCs w:val="24"/>
        </w:rPr>
        <w:t>троительной площадки</w:t>
      </w:r>
      <w:r w:rsidR="00453005">
        <w:rPr>
          <w:rFonts w:ascii="Times New Roman" w:hAnsi="Times New Roman"/>
          <w:color w:val="000000"/>
          <w:sz w:val="24"/>
          <w:szCs w:val="24"/>
        </w:rPr>
        <w:t xml:space="preserve"> и Помещений;</w:t>
      </w:r>
    </w:p>
    <w:p w:rsidR="000B3AB3" w:rsidRPr="009538BA" w:rsidRDefault="009C7DC9" w:rsidP="00473D1C">
      <w:pPr>
        <w:tabs>
          <w:tab w:val="left" w:pos="993"/>
          <w:tab w:val="left" w:pos="1134"/>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w:t>
      </w:r>
      <w:r w:rsidR="000B3AB3" w:rsidRPr="009538BA">
        <w:rPr>
          <w:rFonts w:ascii="Times New Roman" w:hAnsi="Times New Roman"/>
          <w:color w:val="000000"/>
          <w:sz w:val="24"/>
          <w:szCs w:val="24"/>
        </w:rPr>
        <w:tab/>
        <w:t xml:space="preserve">объемов и характера Работ, Оборудования, Материалов, механизации и временного </w:t>
      </w:r>
      <w:r w:rsidR="00474FC4" w:rsidRPr="009538BA">
        <w:rPr>
          <w:rFonts w:ascii="Times New Roman" w:hAnsi="Times New Roman"/>
          <w:color w:val="000000"/>
          <w:sz w:val="24"/>
          <w:szCs w:val="24"/>
        </w:rPr>
        <w:t>оборудования</w:t>
      </w:r>
      <w:r w:rsidR="000B3AB3" w:rsidRPr="009538BA">
        <w:rPr>
          <w:rFonts w:ascii="Times New Roman" w:hAnsi="Times New Roman"/>
          <w:color w:val="000000"/>
          <w:sz w:val="24"/>
          <w:szCs w:val="24"/>
        </w:rPr>
        <w:t xml:space="preserve">, необходимых для выполнения и сдачи Работ и устранения всех </w:t>
      </w:r>
      <w:r w:rsidR="009B2788" w:rsidRPr="009538BA">
        <w:rPr>
          <w:rFonts w:ascii="Times New Roman" w:hAnsi="Times New Roman"/>
          <w:color w:val="000000"/>
          <w:sz w:val="24"/>
          <w:szCs w:val="24"/>
        </w:rPr>
        <w:t>Недостатков</w:t>
      </w:r>
      <w:r w:rsidR="000B3AB3" w:rsidRPr="009538BA">
        <w:rPr>
          <w:rFonts w:ascii="Times New Roman" w:hAnsi="Times New Roman"/>
          <w:color w:val="000000"/>
          <w:sz w:val="24"/>
          <w:szCs w:val="24"/>
        </w:rPr>
        <w:t xml:space="preserve">; </w:t>
      </w:r>
    </w:p>
    <w:p w:rsidR="004331A1" w:rsidRPr="009538BA" w:rsidRDefault="009C7DC9" w:rsidP="00473D1C">
      <w:pPr>
        <w:pStyle w:val="a4"/>
        <w:tabs>
          <w:tab w:val="left" w:pos="993"/>
          <w:tab w:val="left" w:pos="1134"/>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w:t>
      </w:r>
      <w:r w:rsidR="000B3AB3" w:rsidRPr="009538BA">
        <w:rPr>
          <w:rFonts w:ascii="Times New Roman" w:hAnsi="Times New Roman" w:cs="Times New Roman"/>
          <w:color w:val="000000"/>
          <w:sz w:val="24"/>
          <w:szCs w:val="24"/>
        </w:rPr>
        <w:tab/>
        <w:t xml:space="preserve">потребностей Генерального Подрядчика в обеспечении доступа на </w:t>
      </w:r>
      <w:r w:rsidR="00453005">
        <w:rPr>
          <w:rFonts w:ascii="Times New Roman" w:hAnsi="Times New Roman" w:cs="Times New Roman"/>
          <w:color w:val="000000"/>
          <w:sz w:val="24"/>
          <w:szCs w:val="24"/>
        </w:rPr>
        <w:t>с</w:t>
      </w:r>
      <w:r w:rsidR="002249F1" w:rsidRPr="009538BA">
        <w:rPr>
          <w:rFonts w:ascii="Times New Roman" w:hAnsi="Times New Roman" w:cs="Times New Roman"/>
          <w:color w:val="000000"/>
          <w:sz w:val="24"/>
          <w:szCs w:val="24"/>
        </w:rPr>
        <w:t xml:space="preserve">троительную </w:t>
      </w:r>
      <w:r w:rsidR="000B3AB3" w:rsidRPr="009538BA">
        <w:rPr>
          <w:rFonts w:ascii="Times New Roman" w:hAnsi="Times New Roman" w:cs="Times New Roman"/>
          <w:color w:val="000000"/>
          <w:sz w:val="24"/>
          <w:szCs w:val="24"/>
        </w:rPr>
        <w:t xml:space="preserve">площадку, помещениях, сооружениях, ресурсах, а также в </w:t>
      </w:r>
      <w:proofErr w:type="spellStart"/>
      <w:r w:rsidR="000B3AB3" w:rsidRPr="009538BA">
        <w:rPr>
          <w:rFonts w:ascii="Times New Roman" w:hAnsi="Times New Roman" w:cs="Times New Roman"/>
          <w:color w:val="000000"/>
          <w:sz w:val="24"/>
          <w:szCs w:val="24"/>
        </w:rPr>
        <w:t>энергообесп</w:t>
      </w:r>
      <w:proofErr w:type="gramStart"/>
      <w:r w:rsidR="000B3AB3" w:rsidRPr="009538BA">
        <w:rPr>
          <w:rFonts w:ascii="Times New Roman" w:hAnsi="Times New Roman" w:cs="Times New Roman"/>
          <w:color w:val="000000"/>
          <w:sz w:val="24"/>
          <w:szCs w:val="24"/>
        </w:rPr>
        <w:t>e</w:t>
      </w:r>
      <w:proofErr w:type="gramEnd"/>
      <w:r w:rsidR="000B3AB3" w:rsidRPr="009538BA">
        <w:rPr>
          <w:rFonts w:ascii="Times New Roman" w:hAnsi="Times New Roman" w:cs="Times New Roman"/>
          <w:color w:val="000000"/>
          <w:sz w:val="24"/>
          <w:szCs w:val="24"/>
        </w:rPr>
        <w:t>чeнии</w:t>
      </w:r>
      <w:proofErr w:type="spellEnd"/>
      <w:r w:rsidR="000B3AB3" w:rsidRPr="009538BA">
        <w:rPr>
          <w:rFonts w:ascii="Times New Roman" w:hAnsi="Times New Roman" w:cs="Times New Roman"/>
          <w:color w:val="000000"/>
          <w:sz w:val="24"/>
          <w:szCs w:val="24"/>
        </w:rPr>
        <w:t>, водоснабжении и прочих временных сетях.</w:t>
      </w:r>
    </w:p>
    <w:p w:rsidR="00FC200E" w:rsidRPr="00FC200E"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 xml:space="preserve">Генеральный Подрядчик обязуется выполнять Работы </w:t>
      </w:r>
      <w:r w:rsidR="005E0530" w:rsidRPr="00FC200E">
        <w:rPr>
          <w:rFonts w:ascii="Times New Roman" w:hAnsi="Times New Roman" w:cs="Times New Roman"/>
          <w:sz w:val="24"/>
          <w:szCs w:val="24"/>
        </w:rPr>
        <w:t xml:space="preserve">из своих </w:t>
      </w:r>
      <w:r w:rsidR="00E16163" w:rsidRPr="00FC200E">
        <w:rPr>
          <w:rFonts w:ascii="Times New Roman" w:hAnsi="Times New Roman" w:cs="Times New Roman"/>
          <w:sz w:val="24"/>
          <w:szCs w:val="24"/>
        </w:rPr>
        <w:t>Материал</w:t>
      </w:r>
      <w:r w:rsidR="005E0530" w:rsidRPr="00FC200E">
        <w:rPr>
          <w:rFonts w:ascii="Times New Roman" w:hAnsi="Times New Roman" w:cs="Times New Roman"/>
          <w:sz w:val="24"/>
          <w:szCs w:val="24"/>
        </w:rPr>
        <w:t xml:space="preserve">ов, </w:t>
      </w:r>
      <w:r w:rsidR="00474FC4" w:rsidRPr="00FC200E">
        <w:rPr>
          <w:rFonts w:ascii="Times New Roman" w:hAnsi="Times New Roman" w:cs="Times New Roman"/>
          <w:sz w:val="24"/>
          <w:szCs w:val="24"/>
        </w:rPr>
        <w:t xml:space="preserve">своими силами и средствами, </w:t>
      </w:r>
      <w:r w:rsidRPr="00FC200E">
        <w:rPr>
          <w:rFonts w:ascii="Times New Roman" w:hAnsi="Times New Roman" w:cs="Times New Roman"/>
          <w:color w:val="000000"/>
          <w:sz w:val="24"/>
          <w:szCs w:val="24"/>
        </w:rPr>
        <w:t xml:space="preserve">привлеченной Генеральным Подрядчиком и за его счет рабочей силой, </w:t>
      </w:r>
      <w:r w:rsidR="00474FC4" w:rsidRPr="00FC200E">
        <w:rPr>
          <w:rFonts w:ascii="Times New Roman" w:hAnsi="Times New Roman" w:cs="Times New Roman"/>
          <w:color w:val="000000"/>
          <w:sz w:val="24"/>
          <w:szCs w:val="24"/>
        </w:rPr>
        <w:t>а также</w:t>
      </w:r>
      <w:r w:rsidR="004711AC" w:rsidRPr="00FC200E">
        <w:rPr>
          <w:rFonts w:ascii="Times New Roman" w:hAnsi="Times New Roman" w:cs="Times New Roman"/>
          <w:color w:val="000000"/>
          <w:sz w:val="24"/>
          <w:szCs w:val="24"/>
        </w:rPr>
        <w:t>,</w:t>
      </w:r>
      <w:r w:rsidR="00474FC4" w:rsidRPr="00FC200E">
        <w:rPr>
          <w:rFonts w:ascii="Times New Roman" w:hAnsi="Times New Roman" w:cs="Times New Roman"/>
          <w:color w:val="000000"/>
          <w:sz w:val="24"/>
          <w:szCs w:val="24"/>
        </w:rPr>
        <w:t xml:space="preserve"> </w:t>
      </w:r>
      <w:r w:rsidR="004711AC" w:rsidRPr="00FC200E">
        <w:rPr>
          <w:rFonts w:ascii="Times New Roman" w:hAnsi="Times New Roman" w:cs="Times New Roman"/>
          <w:color w:val="000000"/>
          <w:sz w:val="24"/>
          <w:szCs w:val="24"/>
        </w:rPr>
        <w:t>при необходимости, с</w:t>
      </w:r>
      <w:r w:rsidR="00474FC4" w:rsidRPr="00FC200E">
        <w:rPr>
          <w:rFonts w:ascii="Times New Roman" w:hAnsi="Times New Roman" w:cs="Times New Roman"/>
          <w:color w:val="000000"/>
          <w:sz w:val="24"/>
          <w:szCs w:val="24"/>
        </w:rPr>
        <w:t xml:space="preserve">илами </w:t>
      </w:r>
      <w:r w:rsidRPr="00FC200E">
        <w:rPr>
          <w:rFonts w:ascii="Times New Roman" w:hAnsi="Times New Roman" w:cs="Times New Roman"/>
          <w:color w:val="000000"/>
          <w:sz w:val="24"/>
          <w:szCs w:val="24"/>
        </w:rPr>
        <w:t xml:space="preserve">Субподрядчиков. </w:t>
      </w:r>
      <w:r w:rsidRPr="00FC200E">
        <w:rPr>
          <w:rFonts w:ascii="Times New Roman" w:hAnsi="Times New Roman" w:cs="Times New Roman"/>
          <w:sz w:val="24"/>
          <w:szCs w:val="24"/>
        </w:rPr>
        <w:t xml:space="preserve">При </w:t>
      </w:r>
      <w:r w:rsidR="00474FC4" w:rsidRPr="00FC200E">
        <w:rPr>
          <w:rFonts w:ascii="Times New Roman" w:hAnsi="Times New Roman" w:cs="Times New Roman"/>
          <w:sz w:val="24"/>
          <w:szCs w:val="24"/>
        </w:rPr>
        <w:t xml:space="preserve">выполнении Работ </w:t>
      </w:r>
      <w:r w:rsidRPr="00FC200E">
        <w:rPr>
          <w:rFonts w:ascii="Times New Roman" w:hAnsi="Times New Roman" w:cs="Times New Roman"/>
          <w:color w:val="000000"/>
          <w:sz w:val="24"/>
          <w:szCs w:val="24"/>
        </w:rPr>
        <w:t xml:space="preserve">Генеральный Подрядчик обязуется </w:t>
      </w:r>
      <w:r w:rsidRPr="00FC200E">
        <w:rPr>
          <w:rFonts w:ascii="Times New Roman" w:hAnsi="Times New Roman" w:cs="Times New Roman"/>
          <w:sz w:val="24"/>
          <w:szCs w:val="24"/>
        </w:rPr>
        <w:t>привлекать собственный персонал и</w:t>
      </w:r>
      <w:r w:rsidR="00477D03">
        <w:rPr>
          <w:rFonts w:ascii="Times New Roman" w:hAnsi="Times New Roman" w:cs="Times New Roman"/>
          <w:sz w:val="24"/>
          <w:szCs w:val="24"/>
        </w:rPr>
        <w:t>,</w:t>
      </w:r>
      <w:r w:rsidR="00304D25" w:rsidRPr="00FC200E">
        <w:rPr>
          <w:rFonts w:ascii="Times New Roman" w:hAnsi="Times New Roman" w:cs="Times New Roman"/>
          <w:sz w:val="24"/>
          <w:szCs w:val="24"/>
        </w:rPr>
        <w:t xml:space="preserve"> при необходимости,</w:t>
      </w:r>
      <w:r w:rsidRPr="00FC200E">
        <w:rPr>
          <w:rFonts w:ascii="Times New Roman" w:hAnsi="Times New Roman" w:cs="Times New Roman"/>
          <w:sz w:val="24"/>
          <w:szCs w:val="24"/>
        </w:rPr>
        <w:t xml:space="preserve"> персонал Субподрядчиков</w:t>
      </w:r>
      <w:r w:rsidR="00DE6C14" w:rsidRPr="00FC200E">
        <w:rPr>
          <w:rFonts w:ascii="Times New Roman" w:hAnsi="Times New Roman" w:cs="Times New Roman"/>
          <w:sz w:val="24"/>
          <w:szCs w:val="24"/>
        </w:rPr>
        <w:t>,</w:t>
      </w:r>
      <w:r w:rsidRPr="00FC200E">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FC200E">
        <w:rPr>
          <w:rFonts w:ascii="Times New Roman" w:hAnsi="Times New Roman" w:cs="Times New Roman"/>
          <w:sz w:val="24"/>
          <w:szCs w:val="24"/>
        </w:rPr>
        <w:t xml:space="preserve"> необходимые для выполнения Работ по Договору,</w:t>
      </w:r>
      <w:r w:rsidRPr="00FC200E">
        <w:rPr>
          <w:rFonts w:ascii="Times New Roman" w:hAnsi="Times New Roman" w:cs="Times New Roman"/>
          <w:sz w:val="24"/>
          <w:szCs w:val="24"/>
        </w:rPr>
        <w:t xml:space="preserve"> обладающих достаточным опытом и квалификацией для выполнения Работ по настоящему Договору. </w:t>
      </w:r>
      <w:r w:rsidR="00474FC4" w:rsidRPr="00FC200E">
        <w:rPr>
          <w:rFonts w:ascii="Times New Roman" w:hAnsi="Times New Roman" w:cs="Times New Roman"/>
          <w:sz w:val="24"/>
          <w:szCs w:val="24"/>
        </w:rPr>
        <w:t>Генеральный Подрядчик обязан по требованию Заказчика подтверждать</w:t>
      </w:r>
      <w:r w:rsidRPr="00FC200E">
        <w:rPr>
          <w:rFonts w:ascii="Times New Roman" w:hAnsi="Times New Roman" w:cs="Times New Roman"/>
          <w:sz w:val="24"/>
          <w:szCs w:val="24"/>
        </w:rPr>
        <w:t xml:space="preserve"> квалификацию привлекаемого персонала с предоставлением заверенных копий документов. </w:t>
      </w:r>
    </w:p>
    <w:p w:rsidR="00477D03" w:rsidRPr="00477D03" w:rsidRDefault="000B3AB3"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FC200E">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w:t>
      </w:r>
      <w:r w:rsidR="00BF292A" w:rsidRPr="00FC200E">
        <w:rPr>
          <w:rFonts w:ascii="Times New Roman" w:hAnsi="Times New Roman" w:cs="Times New Roman"/>
          <w:color w:val="000000"/>
          <w:sz w:val="24"/>
          <w:szCs w:val="24"/>
        </w:rPr>
        <w:t>нных</w:t>
      </w:r>
      <w:r w:rsidRPr="00FC200E">
        <w:rPr>
          <w:rFonts w:ascii="Times New Roman" w:hAnsi="Times New Roman" w:cs="Times New Roman"/>
          <w:color w:val="000000"/>
          <w:sz w:val="24"/>
          <w:szCs w:val="24"/>
        </w:rPr>
        <w:t xml:space="preserve"> Материалов и Оборудования</w:t>
      </w:r>
      <w:r w:rsidR="00770E89" w:rsidRPr="00FC200E">
        <w:rPr>
          <w:rFonts w:ascii="Times New Roman" w:hAnsi="Times New Roman" w:cs="Times New Roman"/>
          <w:color w:val="000000"/>
          <w:sz w:val="24"/>
          <w:szCs w:val="24"/>
        </w:rPr>
        <w:t xml:space="preserve">. </w:t>
      </w:r>
    </w:p>
    <w:p w:rsidR="000B3AB3" w:rsidRPr="00FC200E" w:rsidRDefault="00FC200E" w:rsidP="00473D1C">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color w:val="000000"/>
          <w:sz w:val="24"/>
          <w:szCs w:val="24"/>
        </w:rPr>
        <w:lastRenderedPageBreak/>
        <w:t>Заказчик имеет</w:t>
      </w:r>
      <w:r w:rsidR="000B3AB3" w:rsidRPr="00FC200E">
        <w:rPr>
          <w:rFonts w:ascii="Times New Roman" w:hAnsi="Times New Roman" w:cs="Times New Roman"/>
          <w:color w:val="000000"/>
          <w:sz w:val="24"/>
          <w:szCs w:val="24"/>
        </w:rPr>
        <w:t xml:space="preserve"> право накладывать вето н</w:t>
      </w:r>
      <w:r w:rsidR="00697705">
        <w:rPr>
          <w:rFonts w:ascii="Times New Roman" w:hAnsi="Times New Roman" w:cs="Times New Roman"/>
          <w:color w:val="000000"/>
          <w:sz w:val="24"/>
          <w:szCs w:val="24"/>
        </w:rPr>
        <w:t>а выбор используемых Материалов и</w:t>
      </w:r>
      <w:r w:rsidR="000B3AB3" w:rsidRPr="00FC200E">
        <w:rPr>
          <w:rFonts w:ascii="Times New Roman" w:hAnsi="Times New Roman" w:cs="Times New Roman"/>
          <w:color w:val="000000"/>
          <w:sz w:val="24"/>
          <w:szCs w:val="24"/>
        </w:rPr>
        <w:t xml:space="preserve"> Оборудования. Заказчик вправе, направив письменное уведомление Генеральному Подрядчику, потребовать </w:t>
      </w:r>
      <w:r w:rsidR="00AB6372" w:rsidRPr="00FC200E">
        <w:rPr>
          <w:rFonts w:ascii="Times New Roman" w:hAnsi="Times New Roman" w:cs="Times New Roman"/>
          <w:color w:val="000000"/>
          <w:sz w:val="24"/>
          <w:szCs w:val="24"/>
        </w:rPr>
        <w:t>замены исполь</w:t>
      </w:r>
      <w:r w:rsidR="00697705">
        <w:rPr>
          <w:rFonts w:ascii="Times New Roman" w:hAnsi="Times New Roman" w:cs="Times New Roman"/>
          <w:color w:val="000000"/>
          <w:sz w:val="24"/>
          <w:szCs w:val="24"/>
        </w:rPr>
        <w:t xml:space="preserve">зуемых Материалов, Оборудования, которые не были согласованы с Заказчиком,  </w:t>
      </w:r>
      <w:r w:rsidR="000B3AB3" w:rsidRPr="00FC200E">
        <w:rPr>
          <w:rFonts w:ascii="Times New Roman" w:hAnsi="Times New Roman" w:cs="Times New Roman"/>
          <w:color w:val="000000"/>
          <w:sz w:val="24"/>
          <w:szCs w:val="24"/>
        </w:rPr>
        <w:t xml:space="preserve">без возмещения убытков Генеральному Подрядчику. Генеральный Подрядчик обязуется включить данное положение во все договоры </w:t>
      </w:r>
      <w:r w:rsidR="001A768F" w:rsidRPr="00FC200E">
        <w:rPr>
          <w:rFonts w:ascii="Times New Roman" w:hAnsi="Times New Roman" w:cs="Times New Roman"/>
          <w:color w:val="000000"/>
          <w:sz w:val="24"/>
          <w:szCs w:val="24"/>
        </w:rPr>
        <w:t>с</w:t>
      </w:r>
      <w:r w:rsidR="000B3AB3" w:rsidRPr="00FC200E">
        <w:rPr>
          <w:rFonts w:ascii="Times New Roman" w:hAnsi="Times New Roman" w:cs="Times New Roman"/>
          <w:color w:val="000000"/>
          <w:sz w:val="24"/>
          <w:szCs w:val="24"/>
        </w:rPr>
        <w:t xml:space="preserve"> Субподрядчиками и </w:t>
      </w:r>
      <w:r w:rsidR="001A768F" w:rsidRPr="00FC200E">
        <w:rPr>
          <w:rFonts w:ascii="Times New Roman" w:hAnsi="Times New Roman" w:cs="Times New Roman"/>
          <w:color w:val="000000"/>
          <w:sz w:val="24"/>
          <w:szCs w:val="24"/>
        </w:rPr>
        <w:t xml:space="preserve">их </w:t>
      </w:r>
      <w:r w:rsidR="000B3AB3" w:rsidRPr="00FC200E">
        <w:rPr>
          <w:rFonts w:ascii="Times New Roman" w:hAnsi="Times New Roman" w:cs="Times New Roman"/>
          <w:color w:val="000000"/>
          <w:sz w:val="24"/>
          <w:szCs w:val="24"/>
        </w:rPr>
        <w:t>субподрядчиками.</w:t>
      </w:r>
    </w:p>
    <w:p w:rsidR="00B424BA" w:rsidRPr="009538BA" w:rsidRDefault="00B424BA" w:rsidP="00473D1C">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Генеральный Подрядчик обязуется по запросу Заказчика в течение 7 (семи) Календарных дней </w:t>
      </w:r>
      <w:proofErr w:type="gramStart"/>
      <w:r w:rsidRPr="009538BA">
        <w:rPr>
          <w:rFonts w:ascii="Times New Roman" w:hAnsi="Times New Roman" w:cs="Times New Roman"/>
          <w:bCs/>
          <w:sz w:val="24"/>
          <w:szCs w:val="24"/>
        </w:rPr>
        <w:t>предоставлять отчеты</w:t>
      </w:r>
      <w:proofErr w:type="gramEnd"/>
      <w:r w:rsidRPr="009538BA">
        <w:rPr>
          <w:rFonts w:ascii="Times New Roman" w:hAnsi="Times New Roman" w:cs="Times New Roman"/>
          <w:bCs/>
          <w:sz w:val="24"/>
          <w:szCs w:val="24"/>
        </w:rPr>
        <w:t xml:space="preserve"> о заключенных с Поставщиками договорах, включающие информацию об основ</w:t>
      </w:r>
      <w:r w:rsidR="008778A1" w:rsidRPr="009538BA">
        <w:rPr>
          <w:rFonts w:ascii="Times New Roman" w:hAnsi="Times New Roman" w:cs="Times New Roman"/>
          <w:bCs/>
          <w:sz w:val="24"/>
          <w:szCs w:val="24"/>
        </w:rPr>
        <w:t xml:space="preserve">ных условиях таких договоров: </w:t>
      </w:r>
      <w:r w:rsidRPr="009538BA">
        <w:rPr>
          <w:rFonts w:ascii="Times New Roman" w:hAnsi="Times New Roman" w:cs="Times New Roman"/>
          <w:bCs/>
          <w:sz w:val="24"/>
          <w:szCs w:val="24"/>
        </w:rPr>
        <w:t>реквизит</w:t>
      </w:r>
      <w:r w:rsidR="008778A1" w:rsidRPr="009538BA">
        <w:rPr>
          <w:rFonts w:ascii="Times New Roman" w:hAnsi="Times New Roman" w:cs="Times New Roman"/>
          <w:bCs/>
          <w:sz w:val="24"/>
          <w:szCs w:val="24"/>
        </w:rPr>
        <w:t>ы</w:t>
      </w:r>
      <w:r w:rsidRPr="009538BA">
        <w:rPr>
          <w:rFonts w:ascii="Times New Roman" w:hAnsi="Times New Roman" w:cs="Times New Roman"/>
          <w:bCs/>
          <w:sz w:val="24"/>
          <w:szCs w:val="24"/>
        </w:rPr>
        <w:t xml:space="preserve"> договора, наименов</w:t>
      </w:r>
      <w:r w:rsidR="008778A1" w:rsidRPr="009538BA">
        <w:rPr>
          <w:rFonts w:ascii="Times New Roman" w:hAnsi="Times New Roman" w:cs="Times New Roman"/>
          <w:bCs/>
          <w:sz w:val="24"/>
          <w:szCs w:val="24"/>
        </w:rPr>
        <w:t>ании и ОГРН Поставщика</w:t>
      </w:r>
      <w:r w:rsidRPr="009538BA">
        <w:rPr>
          <w:rFonts w:ascii="Times New Roman" w:hAnsi="Times New Roman" w:cs="Times New Roman"/>
          <w:bCs/>
          <w:sz w:val="24"/>
          <w:szCs w:val="24"/>
        </w:rPr>
        <w:t>, наименовани</w:t>
      </w:r>
      <w:r w:rsidR="008778A1" w:rsidRPr="009538BA">
        <w:rPr>
          <w:rFonts w:ascii="Times New Roman" w:hAnsi="Times New Roman" w:cs="Times New Roman"/>
          <w:bCs/>
          <w:sz w:val="24"/>
          <w:szCs w:val="24"/>
        </w:rPr>
        <w:t>е</w:t>
      </w:r>
      <w:r w:rsidRPr="009538BA">
        <w:rPr>
          <w:rFonts w:ascii="Times New Roman" w:hAnsi="Times New Roman" w:cs="Times New Roman"/>
          <w:bCs/>
          <w:sz w:val="24"/>
          <w:szCs w:val="24"/>
        </w:rPr>
        <w:t>, цен</w:t>
      </w:r>
      <w:r w:rsidR="008778A1" w:rsidRPr="009538BA">
        <w:rPr>
          <w:rFonts w:ascii="Times New Roman" w:hAnsi="Times New Roman" w:cs="Times New Roman"/>
          <w:bCs/>
          <w:sz w:val="24"/>
          <w:szCs w:val="24"/>
        </w:rPr>
        <w:t>а и</w:t>
      </w:r>
      <w:r w:rsidRPr="009538BA">
        <w:rPr>
          <w:rFonts w:ascii="Times New Roman" w:hAnsi="Times New Roman" w:cs="Times New Roman"/>
          <w:bCs/>
          <w:sz w:val="24"/>
          <w:szCs w:val="24"/>
        </w:rPr>
        <w:t xml:space="preserve"> количеств</w:t>
      </w:r>
      <w:r w:rsidR="008778A1" w:rsidRPr="009538BA">
        <w:rPr>
          <w:rFonts w:ascii="Times New Roman" w:hAnsi="Times New Roman" w:cs="Times New Roman"/>
          <w:bCs/>
          <w:sz w:val="24"/>
          <w:szCs w:val="24"/>
        </w:rPr>
        <w:t>о</w:t>
      </w:r>
      <w:r w:rsidRPr="009538BA">
        <w:rPr>
          <w:rFonts w:ascii="Times New Roman" w:hAnsi="Times New Roman" w:cs="Times New Roman"/>
          <w:bCs/>
          <w:sz w:val="24"/>
          <w:szCs w:val="24"/>
        </w:rPr>
        <w:t xml:space="preserve"> Материалов, Оборудования. В случае </w:t>
      </w:r>
      <w:r w:rsidR="008778A1" w:rsidRPr="009538BA">
        <w:rPr>
          <w:rFonts w:ascii="Times New Roman" w:hAnsi="Times New Roman" w:cs="Times New Roman"/>
          <w:bCs/>
          <w:sz w:val="24"/>
          <w:szCs w:val="24"/>
        </w:rPr>
        <w:t>непредставления</w:t>
      </w:r>
      <w:r w:rsidRPr="009538BA">
        <w:rPr>
          <w:rFonts w:ascii="Times New Roman" w:hAnsi="Times New Roman" w:cs="Times New Roman"/>
          <w:bCs/>
          <w:sz w:val="24"/>
          <w:szCs w:val="24"/>
        </w:rPr>
        <w:t xml:space="preserve">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w:t>
      </w:r>
      <w:r w:rsidR="00FC200E">
        <w:rPr>
          <w:rFonts w:ascii="Times New Roman" w:hAnsi="Times New Roman" w:cs="Times New Roman"/>
          <w:bCs/>
          <w:sz w:val="24"/>
          <w:szCs w:val="24"/>
        </w:rPr>
        <w:t xml:space="preserve">такая приостановка не является просрочкой Заказчика, в </w:t>
      </w:r>
      <w:proofErr w:type="gramStart"/>
      <w:r w:rsidR="00FC200E">
        <w:rPr>
          <w:rFonts w:ascii="Times New Roman" w:hAnsi="Times New Roman" w:cs="Times New Roman"/>
          <w:bCs/>
          <w:sz w:val="24"/>
          <w:szCs w:val="24"/>
        </w:rPr>
        <w:t>связи</w:t>
      </w:r>
      <w:proofErr w:type="gramEnd"/>
      <w:r w:rsidR="00FC200E">
        <w:rPr>
          <w:rFonts w:ascii="Times New Roman" w:hAnsi="Times New Roman" w:cs="Times New Roman"/>
          <w:bCs/>
          <w:sz w:val="24"/>
          <w:szCs w:val="24"/>
        </w:rPr>
        <w:t xml:space="preserve"> с чем </w:t>
      </w:r>
      <w:r w:rsidR="00E51BA6">
        <w:rPr>
          <w:rFonts w:ascii="Times New Roman" w:hAnsi="Times New Roman" w:cs="Times New Roman"/>
          <w:bCs/>
          <w:sz w:val="24"/>
          <w:szCs w:val="24"/>
        </w:rPr>
        <w:t>н</w:t>
      </w:r>
      <w:r w:rsidRPr="009538BA">
        <w:rPr>
          <w:rFonts w:ascii="Times New Roman" w:hAnsi="Times New Roman" w:cs="Times New Roman"/>
          <w:bCs/>
          <w:sz w:val="24"/>
          <w:szCs w:val="24"/>
        </w:rPr>
        <w:t>еустойка за задержку Заказчиком платежей и проценты, предусмотренные ст. 395 Гражданского кодекса РФ, не начисляются.</w:t>
      </w:r>
    </w:p>
    <w:p w:rsidR="009C7DC9" w:rsidRPr="009538BA" w:rsidRDefault="000B3AB3" w:rsidP="00E94AC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Генеральный Подрядчик </w:t>
      </w:r>
      <w:r w:rsidR="001A768F" w:rsidRPr="009538BA">
        <w:rPr>
          <w:rFonts w:ascii="Times New Roman" w:hAnsi="Times New Roman" w:cs="Times New Roman"/>
          <w:sz w:val="24"/>
          <w:szCs w:val="24"/>
        </w:rPr>
        <w:t xml:space="preserve">обязан получить </w:t>
      </w:r>
      <w:r w:rsidRPr="009538BA">
        <w:rPr>
          <w:rFonts w:ascii="Times New Roman" w:hAnsi="Times New Roman" w:cs="Times New Roman"/>
          <w:sz w:val="24"/>
          <w:szCs w:val="24"/>
        </w:rPr>
        <w:t>все необходимые разрешения для выполнения Работ по настоящему Договору.</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9538BA">
        <w:rPr>
          <w:rFonts w:ascii="Times New Roman" w:hAnsi="Times New Roman" w:cs="Times New Roman"/>
          <w:color w:val="000000"/>
          <w:sz w:val="24"/>
          <w:szCs w:val="24"/>
        </w:rPr>
        <w:t>Техническая документация</w:t>
      </w:r>
      <w:r w:rsidRPr="009538BA">
        <w:rPr>
          <w:rFonts w:ascii="Times New Roman" w:hAnsi="Times New Roman" w:cs="Times New Roman"/>
          <w:noProof/>
          <w:color w:val="000000"/>
          <w:sz w:val="24"/>
          <w:szCs w:val="24"/>
        </w:rPr>
        <w:t>») подлежит передаче в собственность Заказчика.</w:t>
      </w:r>
    </w:p>
    <w:p w:rsidR="00F319AD" w:rsidRPr="009538BA" w:rsidRDefault="00477D03"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Pr>
          <w:rFonts w:ascii="Times New Roman" w:hAnsi="Times New Roman" w:cs="Times New Roman"/>
          <w:noProof/>
          <w:color w:val="000000"/>
          <w:sz w:val="24"/>
          <w:szCs w:val="24"/>
        </w:rPr>
        <w:t>Документация, предоставленная</w:t>
      </w:r>
      <w:r w:rsidR="00F319AD" w:rsidRPr="009538BA">
        <w:rPr>
          <w:rFonts w:ascii="Times New Roman" w:hAnsi="Times New Roman" w:cs="Times New Roman"/>
          <w:noProof/>
          <w:color w:val="000000"/>
          <w:sz w:val="24"/>
          <w:szCs w:val="24"/>
        </w:rPr>
        <w:t xml:space="preserve"> Заказчиком </w:t>
      </w:r>
      <w:r w:rsidR="00F319AD" w:rsidRPr="009538BA">
        <w:rPr>
          <w:rFonts w:ascii="Times New Roman" w:hAnsi="Times New Roman" w:cs="Times New Roman"/>
          <w:color w:val="000000"/>
          <w:sz w:val="24"/>
          <w:szCs w:val="24"/>
        </w:rPr>
        <w:t xml:space="preserve">Генеральному </w:t>
      </w:r>
      <w:r w:rsidR="00F319AD" w:rsidRPr="009538BA">
        <w:rPr>
          <w:rFonts w:ascii="Times New Roman" w:hAnsi="Times New Roman" w:cs="Times New Roman"/>
          <w:noProof/>
          <w:color w:val="000000"/>
          <w:sz w:val="24"/>
          <w:szCs w:val="24"/>
        </w:rPr>
        <w:t xml:space="preserve">Подрядчику, должна быть возвращена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(пяти) Календарных</w:t>
      </w:r>
      <w:r w:rsidR="00F319AD" w:rsidRPr="009538BA" w:rsidDel="00DC1832">
        <w:rPr>
          <w:rFonts w:ascii="Times New Roman" w:hAnsi="Times New Roman" w:cs="Times New Roman"/>
          <w:noProof/>
          <w:color w:val="000000"/>
          <w:sz w:val="24"/>
          <w:szCs w:val="24"/>
        </w:rPr>
        <w:t xml:space="preserve"> </w:t>
      </w:r>
      <w:r w:rsidR="00F319AD" w:rsidRPr="009538BA">
        <w:rPr>
          <w:rFonts w:ascii="Times New Roman" w:hAnsi="Times New Roman" w:cs="Times New Roman"/>
          <w:noProof/>
          <w:color w:val="000000"/>
          <w:sz w:val="24"/>
          <w:szCs w:val="24"/>
        </w:rPr>
        <w:t xml:space="preserve">дней с даты получения </w:t>
      </w:r>
      <w:r w:rsidR="00F319AD" w:rsidRPr="009538BA">
        <w:rPr>
          <w:rFonts w:ascii="Times New Roman" w:hAnsi="Times New Roman" w:cs="Times New Roman"/>
          <w:color w:val="000000"/>
          <w:sz w:val="24"/>
          <w:szCs w:val="24"/>
        </w:rPr>
        <w:t xml:space="preserve">Генеральным </w:t>
      </w:r>
      <w:r w:rsidR="00F319AD" w:rsidRPr="009538BA">
        <w:rPr>
          <w:rFonts w:ascii="Times New Roman" w:hAnsi="Times New Roman" w:cs="Times New Roman"/>
          <w:noProof/>
          <w:color w:val="000000"/>
          <w:sz w:val="24"/>
          <w:szCs w:val="24"/>
        </w:rPr>
        <w:t>Подрядчиком соответствующего уведомления от Заказчика.</w:t>
      </w:r>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proofErr w:type="gramStart"/>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9538BA">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9538BA">
        <w:rPr>
          <w:rFonts w:ascii="Times New Roman" w:hAnsi="Times New Roman" w:cs="Times New Roman"/>
          <w:snapToGrid w:val="0"/>
          <w:color w:val="000000"/>
          <w:sz w:val="24"/>
          <w:szCs w:val="24"/>
        </w:rPr>
        <w:t>, для собственных нужд или в иных не предусмотренных Договором целях.</w:t>
      </w:r>
      <w:proofErr w:type="gramEnd"/>
    </w:p>
    <w:p w:rsidR="00F319AD" w:rsidRPr="009538BA" w:rsidRDefault="00F319AD" w:rsidP="00F319AD">
      <w:pPr>
        <w:pStyle w:val="a4"/>
        <w:numPr>
          <w:ilvl w:val="2"/>
          <w:numId w:val="3"/>
        </w:numPr>
        <w:tabs>
          <w:tab w:val="left" w:pos="851"/>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процессе исполнения настоящего Договора Генеральный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9538BA" w:rsidRDefault="00561F02" w:rsidP="00473D1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7" w:name="_Ref303945832"/>
      <w:r w:rsidRPr="009538BA">
        <w:rPr>
          <w:rFonts w:ascii="Times New Roman" w:hAnsi="Times New Roman" w:cs="Times New Roman"/>
          <w:b/>
          <w:bCs/>
          <w:sz w:val="24"/>
          <w:szCs w:val="24"/>
        </w:rPr>
        <w:t xml:space="preserve">Этапы Работ </w:t>
      </w:r>
    </w:p>
    <w:p w:rsidR="00C70B23" w:rsidRPr="00477D03" w:rsidRDefault="009C7DC9" w:rsidP="009C7DC9">
      <w:pPr>
        <w:pStyle w:val="a4"/>
        <w:tabs>
          <w:tab w:val="left" w:pos="993"/>
          <w:tab w:val="left" w:pos="1276"/>
        </w:tabs>
        <w:spacing w:after="0"/>
        <w:ind w:left="709" w:right="-1"/>
        <w:rPr>
          <w:rFonts w:ascii="Times New Roman" w:hAnsi="Times New Roman" w:cs="Times New Roman"/>
          <w:b/>
          <w:sz w:val="24"/>
          <w:szCs w:val="24"/>
        </w:rPr>
      </w:pPr>
      <w:bookmarkStart w:id="8" w:name="_Ref303949718"/>
      <w:bookmarkEnd w:id="7"/>
      <w:r w:rsidRPr="00477D03">
        <w:rPr>
          <w:rFonts w:ascii="Times New Roman" w:hAnsi="Times New Roman" w:cs="Times New Roman"/>
          <w:b/>
          <w:bCs/>
          <w:sz w:val="24"/>
          <w:szCs w:val="24"/>
        </w:rPr>
        <w:t>3.2.</w:t>
      </w:r>
      <w:r w:rsidR="0081464C" w:rsidRPr="00477D03">
        <w:rPr>
          <w:rFonts w:ascii="Times New Roman" w:hAnsi="Times New Roman" w:cs="Times New Roman"/>
          <w:b/>
          <w:bCs/>
          <w:sz w:val="24"/>
          <w:szCs w:val="24"/>
        </w:rPr>
        <w:t>1</w:t>
      </w:r>
      <w:r w:rsidR="00577F58" w:rsidRPr="00477D03">
        <w:rPr>
          <w:rFonts w:ascii="Times New Roman" w:hAnsi="Times New Roman" w:cs="Times New Roman"/>
          <w:bCs/>
          <w:sz w:val="24"/>
          <w:szCs w:val="24"/>
        </w:rPr>
        <w:t>.</w:t>
      </w:r>
      <w:r w:rsidR="004F4481" w:rsidRPr="00477D03">
        <w:rPr>
          <w:rFonts w:ascii="Times New Roman" w:hAnsi="Times New Roman" w:cs="Times New Roman"/>
          <w:bCs/>
          <w:sz w:val="24"/>
          <w:szCs w:val="24"/>
        </w:rPr>
        <w:tab/>
      </w:r>
      <w:bookmarkStart w:id="9" w:name="_Ref303952805"/>
      <w:r w:rsidR="00C70B23" w:rsidRPr="00477D03">
        <w:rPr>
          <w:rFonts w:ascii="Times New Roman" w:hAnsi="Times New Roman" w:cs="Times New Roman"/>
          <w:b/>
          <w:bCs/>
          <w:sz w:val="24"/>
          <w:szCs w:val="24"/>
        </w:rPr>
        <w:t xml:space="preserve">Строительно-монтажные </w:t>
      </w:r>
      <w:r w:rsidR="00C64240" w:rsidRPr="00477D03">
        <w:rPr>
          <w:rFonts w:ascii="Times New Roman" w:hAnsi="Times New Roman" w:cs="Times New Roman"/>
          <w:b/>
          <w:bCs/>
          <w:sz w:val="24"/>
          <w:szCs w:val="24"/>
        </w:rPr>
        <w:t>Работ</w:t>
      </w:r>
      <w:r w:rsidR="00C70B23" w:rsidRPr="00477D03">
        <w:rPr>
          <w:rFonts w:ascii="Times New Roman" w:hAnsi="Times New Roman" w:cs="Times New Roman"/>
          <w:b/>
          <w:bCs/>
          <w:sz w:val="24"/>
          <w:szCs w:val="24"/>
        </w:rPr>
        <w:t>ы</w:t>
      </w:r>
      <w:bookmarkEnd w:id="9"/>
    </w:p>
    <w:p w:rsidR="00577F58"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обязан выполнить Строительно-монтажные Работы в соответствии с </w:t>
      </w:r>
      <w:r w:rsidR="00F20823" w:rsidRPr="00477D03">
        <w:rPr>
          <w:rFonts w:ascii="Times New Roman" w:hAnsi="Times New Roman" w:cs="Times New Roman"/>
          <w:bCs/>
          <w:sz w:val="24"/>
          <w:szCs w:val="24"/>
        </w:rPr>
        <w:t xml:space="preserve">Проектной документацией, </w:t>
      </w:r>
      <w:r w:rsidRPr="00477D03">
        <w:rPr>
          <w:rFonts w:ascii="Times New Roman" w:hAnsi="Times New Roman" w:cs="Times New Roman"/>
          <w:bCs/>
          <w:sz w:val="24"/>
          <w:szCs w:val="24"/>
        </w:rPr>
        <w:t xml:space="preserve">Рабочей документацией, СНиП 12-01-2004 «Организация строительства», а также иными СНиПами, ГОСТами, Техническими регламентами, прочими нормативными и рекомендуемыми документами, </w:t>
      </w:r>
      <w:r w:rsidR="002C580E" w:rsidRPr="00477D03">
        <w:rPr>
          <w:rFonts w:ascii="Times New Roman" w:hAnsi="Times New Roman" w:cs="Times New Roman"/>
          <w:bCs/>
          <w:sz w:val="24"/>
          <w:szCs w:val="24"/>
        </w:rPr>
        <w:t>локальными нормативн</w:t>
      </w:r>
      <w:r w:rsidR="009D7847" w:rsidRPr="00477D03">
        <w:rPr>
          <w:rFonts w:ascii="Times New Roman" w:hAnsi="Times New Roman" w:cs="Times New Roman"/>
          <w:bCs/>
          <w:sz w:val="24"/>
          <w:szCs w:val="24"/>
        </w:rPr>
        <w:t>о-правовыми</w:t>
      </w:r>
      <w:r w:rsidR="002C580E" w:rsidRPr="00477D03">
        <w:rPr>
          <w:rFonts w:ascii="Times New Roman" w:hAnsi="Times New Roman" w:cs="Times New Roman"/>
          <w:bCs/>
          <w:sz w:val="24"/>
          <w:szCs w:val="24"/>
        </w:rPr>
        <w:t xml:space="preserve"> </w:t>
      </w:r>
      <w:r w:rsidR="009D7847" w:rsidRPr="00477D03">
        <w:rPr>
          <w:rFonts w:ascii="Times New Roman" w:hAnsi="Times New Roman" w:cs="Times New Roman"/>
          <w:bCs/>
          <w:sz w:val="24"/>
          <w:szCs w:val="24"/>
        </w:rPr>
        <w:t>а</w:t>
      </w:r>
      <w:r w:rsidR="002C580E" w:rsidRPr="00477D03">
        <w:rPr>
          <w:rFonts w:ascii="Times New Roman" w:hAnsi="Times New Roman" w:cs="Times New Roman"/>
          <w:bCs/>
          <w:sz w:val="24"/>
          <w:szCs w:val="24"/>
        </w:rPr>
        <w:t xml:space="preserve">ктами Заказчика, </w:t>
      </w:r>
      <w:r w:rsidRPr="00477D03">
        <w:rPr>
          <w:rFonts w:ascii="Times New Roman" w:hAnsi="Times New Roman" w:cs="Times New Roman"/>
          <w:bCs/>
          <w:sz w:val="24"/>
          <w:szCs w:val="24"/>
        </w:rPr>
        <w:t xml:space="preserve">которые регулируют выполнение отдельных видов Строительно-монтажных </w:t>
      </w:r>
      <w:r w:rsidR="003A6892" w:rsidRPr="00477D03">
        <w:rPr>
          <w:rFonts w:ascii="Times New Roman" w:hAnsi="Times New Roman" w:cs="Times New Roman"/>
          <w:bCs/>
          <w:sz w:val="24"/>
          <w:szCs w:val="24"/>
        </w:rPr>
        <w:t>Работ</w:t>
      </w:r>
      <w:r w:rsidRPr="00477D03">
        <w:rPr>
          <w:rFonts w:ascii="Times New Roman" w:hAnsi="Times New Roman" w:cs="Times New Roman"/>
          <w:bCs/>
          <w:sz w:val="24"/>
          <w:szCs w:val="24"/>
        </w:rPr>
        <w:t xml:space="preserve">, а также в соответствии с </w:t>
      </w:r>
      <w:r w:rsidR="00B85EA1" w:rsidRPr="00477D03">
        <w:rPr>
          <w:rFonts w:ascii="Times New Roman" w:hAnsi="Times New Roman" w:cs="Times New Roman"/>
          <w:bCs/>
          <w:sz w:val="24"/>
          <w:szCs w:val="24"/>
        </w:rPr>
        <w:t xml:space="preserve">иными законными </w:t>
      </w:r>
      <w:r w:rsidRPr="00477D03">
        <w:rPr>
          <w:rFonts w:ascii="Times New Roman" w:hAnsi="Times New Roman" w:cs="Times New Roman"/>
          <w:bCs/>
          <w:sz w:val="24"/>
          <w:szCs w:val="24"/>
        </w:rPr>
        <w:t>требованиями</w:t>
      </w:r>
      <w:r w:rsidR="00640A80" w:rsidRPr="00477D03">
        <w:rPr>
          <w:rFonts w:ascii="Times New Roman" w:hAnsi="Times New Roman" w:cs="Times New Roman"/>
          <w:bCs/>
          <w:sz w:val="24"/>
          <w:szCs w:val="24"/>
        </w:rPr>
        <w:t>, в том числе по охране труда, промышленной, пожарной и экологической безопасности.</w:t>
      </w:r>
      <w:proofErr w:type="gramEnd"/>
    </w:p>
    <w:p w:rsidR="00C67580" w:rsidRPr="00477D03"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proofErr w:type="gramStart"/>
      <w:r w:rsidRPr="00477D03">
        <w:rPr>
          <w:rFonts w:ascii="Times New Roman" w:hAnsi="Times New Roman" w:cs="Times New Roman"/>
          <w:bCs/>
          <w:sz w:val="24"/>
          <w:szCs w:val="24"/>
        </w:rPr>
        <w:t xml:space="preserve">Генеральный Подрядчик должен своими силами и за свой счет разработать проект производства работ, включающий, в том числе, положения, описывающие способы и методы выполнения </w:t>
      </w:r>
      <w:r w:rsidR="00E9290B" w:rsidRPr="00477D03">
        <w:rPr>
          <w:rFonts w:ascii="Times New Roman" w:hAnsi="Times New Roman" w:cs="Times New Roman"/>
          <w:bCs/>
          <w:sz w:val="24"/>
          <w:szCs w:val="24"/>
        </w:rPr>
        <w:t xml:space="preserve">Строительно-монтажных </w:t>
      </w:r>
      <w:r w:rsidR="00343268" w:rsidRPr="00477D03">
        <w:rPr>
          <w:rFonts w:ascii="Times New Roman" w:hAnsi="Times New Roman" w:cs="Times New Roman"/>
          <w:bCs/>
          <w:sz w:val="24"/>
          <w:szCs w:val="24"/>
        </w:rPr>
        <w:t>Работ</w:t>
      </w:r>
      <w:r w:rsidR="008D5F62" w:rsidRPr="00477D03">
        <w:rPr>
          <w:rFonts w:ascii="Times New Roman" w:hAnsi="Times New Roman" w:cs="Times New Roman"/>
          <w:bCs/>
          <w:sz w:val="24"/>
          <w:szCs w:val="24"/>
        </w:rPr>
        <w:t xml:space="preserve">, принятые с учетом требований </w:t>
      </w:r>
      <w:r w:rsidR="008A2B3F" w:rsidRPr="00477D03">
        <w:rPr>
          <w:rFonts w:ascii="Times New Roman" w:hAnsi="Times New Roman" w:cs="Times New Roman"/>
          <w:bCs/>
          <w:sz w:val="24"/>
          <w:szCs w:val="24"/>
        </w:rPr>
        <w:t xml:space="preserve">правил </w:t>
      </w:r>
      <w:hyperlink r:id="rId35" w:history="1">
        <w:r w:rsidR="00640A80" w:rsidRPr="00477D03">
          <w:rPr>
            <w:rFonts w:ascii="Times New Roman" w:hAnsi="Times New Roman"/>
            <w:sz w:val="24"/>
            <w:szCs w:val="24"/>
            <w:lang w:eastAsia="ru-RU"/>
          </w:rPr>
          <w:t>охраны труда</w:t>
        </w:r>
      </w:hyperlink>
      <w:r w:rsidR="00640A80" w:rsidRPr="00477D03">
        <w:rPr>
          <w:rFonts w:ascii="Times New Roman" w:hAnsi="Times New Roman"/>
          <w:sz w:val="24"/>
          <w:szCs w:val="24"/>
          <w:lang w:eastAsia="ru-RU"/>
        </w:rPr>
        <w:t>,  промышленной, пожарной и экологической безопасности</w:t>
      </w:r>
      <w:r w:rsidRPr="00477D03">
        <w:rPr>
          <w:rFonts w:ascii="Times New Roman" w:hAnsi="Times New Roman" w:cs="Times New Roman"/>
          <w:bCs/>
          <w:sz w:val="24"/>
          <w:szCs w:val="24"/>
        </w:rPr>
        <w:t xml:space="preserve">. </w:t>
      </w:r>
      <w:proofErr w:type="gramEnd"/>
    </w:p>
    <w:p w:rsidR="00577F58" w:rsidRPr="009538BA" w:rsidRDefault="00860F31"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lastRenderedPageBreak/>
        <w:t>При выполнении Строительно-монтажных Работ Генеральный Подрядчик обязан учитывать требования Заказчика</w:t>
      </w:r>
      <w:r w:rsidR="00F20823" w:rsidRPr="009538BA">
        <w:rPr>
          <w:rFonts w:ascii="Times New Roman" w:hAnsi="Times New Roman" w:cs="Times New Roman"/>
          <w:bCs/>
          <w:sz w:val="24"/>
          <w:szCs w:val="24"/>
        </w:rPr>
        <w:t>,</w:t>
      </w:r>
      <w:r w:rsidRPr="009538BA">
        <w:rPr>
          <w:rFonts w:ascii="Times New Roman" w:hAnsi="Times New Roman" w:cs="Times New Roman"/>
          <w:bCs/>
          <w:sz w:val="24"/>
          <w:szCs w:val="24"/>
        </w:rPr>
        <w:t xml:space="preserve"> требования </w:t>
      </w:r>
      <w:r w:rsidR="00F20823" w:rsidRPr="009538BA">
        <w:rPr>
          <w:rFonts w:ascii="Times New Roman" w:hAnsi="Times New Roman" w:cs="Times New Roman"/>
          <w:bCs/>
          <w:sz w:val="24"/>
          <w:szCs w:val="24"/>
        </w:rPr>
        <w:t>Проектной документации</w:t>
      </w:r>
      <w:r w:rsidR="00F75C35" w:rsidRPr="009538BA">
        <w:rPr>
          <w:rFonts w:ascii="Times New Roman" w:hAnsi="Times New Roman" w:cs="Times New Roman"/>
          <w:bCs/>
          <w:sz w:val="24"/>
          <w:szCs w:val="24"/>
        </w:rPr>
        <w:t>,</w:t>
      </w:r>
      <w:r w:rsidR="00D2324B">
        <w:rPr>
          <w:rFonts w:ascii="Times New Roman" w:hAnsi="Times New Roman" w:cs="Times New Roman"/>
          <w:bCs/>
          <w:sz w:val="24"/>
          <w:szCs w:val="24"/>
        </w:rPr>
        <w:t xml:space="preserve"> Рабочей </w:t>
      </w:r>
      <w:proofErr w:type="gramStart"/>
      <w:r w:rsidR="00D2324B">
        <w:rPr>
          <w:rFonts w:ascii="Times New Roman" w:hAnsi="Times New Roman" w:cs="Times New Roman"/>
          <w:bCs/>
          <w:sz w:val="24"/>
          <w:szCs w:val="24"/>
        </w:rPr>
        <w:t>документации</w:t>
      </w:r>
      <w:proofErr w:type="gramEnd"/>
      <w:r w:rsidR="00F75C35" w:rsidRPr="009538BA">
        <w:rPr>
          <w:rFonts w:ascii="Times New Roman" w:hAnsi="Times New Roman" w:cs="Times New Roman"/>
          <w:bCs/>
          <w:sz w:val="24"/>
          <w:szCs w:val="24"/>
        </w:rPr>
        <w:t xml:space="preserve"> в том числе</w:t>
      </w:r>
      <w:r w:rsidR="00E9290B" w:rsidRPr="009538BA">
        <w:rPr>
          <w:rFonts w:ascii="Times New Roman" w:hAnsi="Times New Roman" w:cs="Times New Roman"/>
          <w:bCs/>
          <w:sz w:val="24"/>
          <w:szCs w:val="24"/>
        </w:rPr>
        <w:t xml:space="preserve"> </w:t>
      </w:r>
      <w:r w:rsidRPr="009538BA">
        <w:rPr>
          <w:rFonts w:ascii="Times New Roman" w:hAnsi="Times New Roman" w:cs="Times New Roman"/>
          <w:bCs/>
          <w:sz w:val="24"/>
          <w:szCs w:val="24"/>
        </w:rPr>
        <w:t xml:space="preserve">по </w:t>
      </w:r>
      <w:proofErr w:type="spellStart"/>
      <w:r w:rsidRPr="009538BA">
        <w:rPr>
          <w:rFonts w:ascii="Times New Roman" w:hAnsi="Times New Roman" w:cs="Times New Roman"/>
          <w:bCs/>
          <w:sz w:val="24"/>
          <w:szCs w:val="24"/>
        </w:rPr>
        <w:t>энергоэффективности</w:t>
      </w:r>
      <w:proofErr w:type="spellEnd"/>
      <w:r w:rsidRPr="009538BA">
        <w:rPr>
          <w:rFonts w:ascii="Times New Roman" w:hAnsi="Times New Roman" w:cs="Times New Roman"/>
          <w:bCs/>
          <w:sz w:val="24"/>
          <w:szCs w:val="24"/>
        </w:rPr>
        <w:t xml:space="preserve">, экологии, </w:t>
      </w:r>
      <w:r w:rsidR="003A6892" w:rsidRPr="009538BA">
        <w:rPr>
          <w:rFonts w:ascii="Times New Roman" w:hAnsi="Times New Roman" w:cs="Times New Roman"/>
          <w:bCs/>
          <w:sz w:val="24"/>
          <w:szCs w:val="24"/>
        </w:rPr>
        <w:t>эргономике</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энергосбережению</w:t>
      </w:r>
      <w:r w:rsidRPr="009538BA">
        <w:rPr>
          <w:rFonts w:ascii="Times New Roman" w:hAnsi="Times New Roman" w:cs="Times New Roman"/>
          <w:bCs/>
          <w:sz w:val="24"/>
          <w:szCs w:val="24"/>
        </w:rPr>
        <w:t xml:space="preserve">, </w:t>
      </w:r>
      <w:r w:rsidR="003A6892" w:rsidRPr="009538BA">
        <w:rPr>
          <w:rFonts w:ascii="Times New Roman" w:hAnsi="Times New Roman" w:cs="Times New Roman"/>
          <w:bCs/>
          <w:sz w:val="24"/>
          <w:szCs w:val="24"/>
        </w:rPr>
        <w:t xml:space="preserve">охране </w:t>
      </w:r>
      <w:r w:rsidRPr="009538BA">
        <w:rPr>
          <w:rFonts w:ascii="Times New Roman" w:hAnsi="Times New Roman" w:cs="Times New Roman"/>
          <w:bCs/>
          <w:sz w:val="24"/>
          <w:szCs w:val="24"/>
        </w:rPr>
        <w:t>окружающей среды.</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По настоящему Договору Генеральный Подрядчик обязуется выполнить все необходимые </w:t>
      </w:r>
      <w:r w:rsidR="00E9290B" w:rsidRPr="009538BA">
        <w:rPr>
          <w:rFonts w:ascii="Times New Roman" w:hAnsi="Times New Roman" w:cs="Times New Roman"/>
          <w:bCs/>
          <w:sz w:val="24"/>
          <w:szCs w:val="24"/>
        </w:rPr>
        <w:t xml:space="preserve">Строительно-монтажные </w:t>
      </w:r>
      <w:r w:rsidRPr="009538BA">
        <w:rPr>
          <w:rFonts w:ascii="Times New Roman" w:hAnsi="Times New Roman" w:cs="Times New Roman"/>
          <w:sz w:val="24"/>
          <w:szCs w:val="24"/>
        </w:rPr>
        <w:t xml:space="preserve">Работы и мероприятия, необходимые для </w:t>
      </w:r>
      <w:r w:rsidR="00297CDF" w:rsidRPr="009538BA">
        <w:rPr>
          <w:rFonts w:ascii="Times New Roman" w:hAnsi="Times New Roman" w:cs="Times New Roman"/>
          <w:sz w:val="24"/>
          <w:szCs w:val="24"/>
        </w:rPr>
        <w:t xml:space="preserve">ввода </w:t>
      </w:r>
      <w:r w:rsidR="00B85EA1" w:rsidRPr="009538BA">
        <w:rPr>
          <w:rFonts w:ascii="Times New Roman" w:hAnsi="Times New Roman" w:cs="Times New Roman"/>
          <w:sz w:val="24"/>
          <w:szCs w:val="24"/>
        </w:rPr>
        <w:t>Объекта</w:t>
      </w:r>
      <w:r w:rsidR="00297CDF" w:rsidRPr="009538BA">
        <w:rPr>
          <w:rFonts w:ascii="Times New Roman" w:hAnsi="Times New Roman" w:cs="Times New Roman"/>
          <w:sz w:val="24"/>
          <w:szCs w:val="24"/>
        </w:rPr>
        <w:t xml:space="preserve"> в эксплуатацию</w:t>
      </w:r>
      <w:r w:rsidR="00AB1370" w:rsidRPr="009538BA">
        <w:rPr>
          <w:rFonts w:ascii="Times New Roman" w:hAnsi="Times New Roman" w:cs="Times New Roman"/>
          <w:sz w:val="24"/>
          <w:szCs w:val="24"/>
        </w:rPr>
        <w:t>.</w:t>
      </w:r>
      <w:r w:rsidRPr="009538BA">
        <w:rPr>
          <w:rFonts w:ascii="Times New Roman" w:hAnsi="Times New Roman" w:cs="Times New Roman"/>
          <w:sz w:val="24"/>
          <w:szCs w:val="24"/>
        </w:rPr>
        <w:t xml:space="preserve"> </w:t>
      </w:r>
    </w:p>
    <w:p w:rsidR="00577F58" w:rsidRPr="009538BA" w:rsidRDefault="00C70B23"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Pr="009538BA">
        <w:rPr>
          <w:rFonts w:ascii="Times New Roman" w:hAnsi="Times New Roman" w:cs="Times New Roman"/>
          <w:sz w:val="24"/>
          <w:szCs w:val="24"/>
        </w:rPr>
        <w:t xml:space="preserve">ы выполняются в соответствии с Графиком </w:t>
      </w:r>
      <w:r w:rsidR="008817A1" w:rsidRPr="009538BA">
        <w:rPr>
          <w:rFonts w:ascii="Times New Roman" w:hAnsi="Times New Roman" w:cs="Times New Roman"/>
          <w:sz w:val="24"/>
          <w:szCs w:val="24"/>
        </w:rPr>
        <w:t>выполнения р</w:t>
      </w:r>
      <w:r w:rsidRPr="009538BA">
        <w:rPr>
          <w:rFonts w:ascii="Times New Roman" w:hAnsi="Times New Roman" w:cs="Times New Roman"/>
          <w:sz w:val="24"/>
          <w:szCs w:val="24"/>
        </w:rPr>
        <w:t xml:space="preserve">абот (Приложение № </w:t>
      </w:r>
      <w:r w:rsidR="00E94D27" w:rsidRPr="009538BA">
        <w:rPr>
          <w:rFonts w:ascii="Times New Roman" w:hAnsi="Times New Roman" w:cs="Times New Roman"/>
          <w:bCs/>
          <w:sz w:val="24"/>
          <w:szCs w:val="24"/>
        </w:rPr>
        <w:t>2</w:t>
      </w:r>
      <w:r w:rsidRPr="009538BA">
        <w:rPr>
          <w:rFonts w:ascii="Times New Roman" w:hAnsi="Times New Roman" w:cs="Times New Roman"/>
          <w:sz w:val="24"/>
          <w:szCs w:val="24"/>
        </w:rPr>
        <w:t xml:space="preserve">).  </w:t>
      </w:r>
    </w:p>
    <w:p w:rsidR="003B0EE4" w:rsidRPr="009538BA" w:rsidRDefault="00D9414B" w:rsidP="008F4189">
      <w:pPr>
        <w:pStyle w:val="a4"/>
        <w:numPr>
          <w:ilvl w:val="0"/>
          <w:numId w:val="30"/>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Порядок приемки Строительно-монтажных Работ </w:t>
      </w:r>
      <w:r w:rsidR="00682C92" w:rsidRPr="009538BA">
        <w:rPr>
          <w:rFonts w:ascii="Times New Roman" w:hAnsi="Times New Roman" w:cs="Times New Roman"/>
          <w:sz w:val="24"/>
          <w:szCs w:val="24"/>
        </w:rPr>
        <w:t xml:space="preserve">определен </w:t>
      </w:r>
      <w:r w:rsidRPr="009538BA">
        <w:rPr>
          <w:rFonts w:ascii="Times New Roman" w:hAnsi="Times New Roman" w:cs="Times New Roman"/>
          <w:sz w:val="24"/>
          <w:szCs w:val="24"/>
        </w:rPr>
        <w:t xml:space="preserve">в </w:t>
      </w:r>
      <w:r w:rsidR="006C7852">
        <w:rPr>
          <w:rFonts w:ascii="Times New Roman" w:hAnsi="Times New Roman" w:cs="Times New Roman"/>
          <w:sz w:val="24"/>
          <w:szCs w:val="24"/>
        </w:rPr>
        <w:t>разделе</w:t>
      </w:r>
      <w:r w:rsidR="009C7DC9" w:rsidRPr="009538BA">
        <w:rPr>
          <w:rFonts w:ascii="Times New Roman" w:hAnsi="Times New Roman" w:cs="Times New Roman"/>
          <w:sz w:val="24"/>
          <w:szCs w:val="24"/>
        </w:rPr>
        <w:t xml:space="preserve"> </w:t>
      </w:r>
      <w:r w:rsidR="006C7852">
        <w:rPr>
          <w:rFonts w:ascii="Times New Roman" w:hAnsi="Times New Roman" w:cs="Times New Roman"/>
          <w:sz w:val="24"/>
          <w:szCs w:val="24"/>
        </w:rPr>
        <w:t>7</w:t>
      </w:r>
      <w:r w:rsidRPr="009538BA">
        <w:rPr>
          <w:rFonts w:ascii="Times New Roman" w:hAnsi="Times New Roman" w:cs="Times New Roman"/>
          <w:sz w:val="24"/>
          <w:szCs w:val="24"/>
        </w:rPr>
        <w:t xml:space="preserve"> настоящего Договора.</w:t>
      </w:r>
    </w:p>
    <w:p w:rsidR="00C70B23" w:rsidRPr="009538BA" w:rsidRDefault="00297CDF" w:rsidP="00473D1C">
      <w:pPr>
        <w:tabs>
          <w:tab w:val="left" w:pos="993"/>
          <w:tab w:val="left" w:pos="1276"/>
        </w:tabs>
        <w:spacing w:after="0" w:line="240" w:lineRule="auto"/>
        <w:ind w:right="-1" w:firstLine="709"/>
        <w:jc w:val="both"/>
        <w:rPr>
          <w:rFonts w:ascii="Times New Roman" w:hAnsi="Times New Roman"/>
          <w:b/>
          <w:color w:val="000000"/>
          <w:sz w:val="24"/>
          <w:szCs w:val="24"/>
        </w:rPr>
      </w:pPr>
      <w:bookmarkStart w:id="10" w:name="_Ref320633763"/>
      <w:bookmarkStart w:id="11" w:name="_Ref303953654"/>
      <w:bookmarkEnd w:id="8"/>
      <w:r w:rsidRPr="009538BA">
        <w:rPr>
          <w:rFonts w:ascii="Times New Roman" w:hAnsi="Times New Roman"/>
          <w:b/>
          <w:color w:val="000000"/>
          <w:sz w:val="24"/>
          <w:szCs w:val="24"/>
        </w:rPr>
        <w:t>3.2.2</w:t>
      </w:r>
      <w:r w:rsidR="009F2E8A" w:rsidRPr="009538BA">
        <w:rPr>
          <w:rFonts w:ascii="Times New Roman" w:hAnsi="Times New Roman"/>
          <w:color w:val="000000"/>
          <w:sz w:val="24"/>
          <w:szCs w:val="24"/>
        </w:rPr>
        <w:t>.</w:t>
      </w:r>
      <w:r w:rsidR="009F2E8A" w:rsidRPr="009538BA">
        <w:rPr>
          <w:rFonts w:ascii="Times New Roman" w:hAnsi="Times New Roman"/>
          <w:b/>
          <w:color w:val="000000"/>
          <w:sz w:val="24"/>
          <w:szCs w:val="24"/>
        </w:rPr>
        <w:t xml:space="preserve"> </w:t>
      </w:r>
      <w:r w:rsidR="009F2E8A" w:rsidRPr="009538BA">
        <w:rPr>
          <w:rFonts w:ascii="Times New Roman" w:hAnsi="Times New Roman"/>
          <w:b/>
          <w:color w:val="000000"/>
          <w:sz w:val="24"/>
          <w:szCs w:val="24"/>
        </w:rPr>
        <w:tab/>
      </w:r>
      <w:r w:rsidR="00C70B23" w:rsidRPr="009538BA">
        <w:rPr>
          <w:rFonts w:ascii="Times New Roman" w:hAnsi="Times New Roman"/>
          <w:b/>
          <w:color w:val="000000"/>
          <w:sz w:val="24"/>
          <w:szCs w:val="24"/>
        </w:rPr>
        <w:t xml:space="preserve">Ввод </w:t>
      </w:r>
      <w:r w:rsidR="0061046B" w:rsidRPr="009538BA">
        <w:rPr>
          <w:rFonts w:ascii="Times New Roman" w:hAnsi="Times New Roman"/>
          <w:b/>
          <w:color w:val="000000"/>
          <w:sz w:val="24"/>
          <w:szCs w:val="24"/>
        </w:rPr>
        <w:t>Объект</w:t>
      </w:r>
      <w:r w:rsidR="00917FC0" w:rsidRPr="009538BA">
        <w:rPr>
          <w:rFonts w:ascii="Times New Roman" w:hAnsi="Times New Roman"/>
          <w:b/>
          <w:color w:val="000000"/>
          <w:sz w:val="24"/>
          <w:szCs w:val="24"/>
        </w:rPr>
        <w:t xml:space="preserve">а </w:t>
      </w:r>
      <w:r w:rsidR="00C70B23" w:rsidRPr="009538BA">
        <w:rPr>
          <w:rFonts w:ascii="Times New Roman" w:hAnsi="Times New Roman"/>
          <w:b/>
          <w:color w:val="000000"/>
          <w:sz w:val="24"/>
          <w:szCs w:val="24"/>
        </w:rPr>
        <w:t>в эксплуатацию</w:t>
      </w:r>
      <w:bookmarkEnd w:id="10"/>
    </w:p>
    <w:p w:rsidR="00577F58" w:rsidRPr="009538BA" w:rsidRDefault="00517043"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sidRPr="009538BA">
        <w:rPr>
          <w:rFonts w:ascii="Times New Roman" w:hAnsi="Times New Roman" w:cs="Times New Roman"/>
          <w:color w:val="000000"/>
          <w:sz w:val="24"/>
          <w:szCs w:val="24"/>
        </w:rPr>
        <w:t xml:space="preserve">Генеральный Подрядчик обязан провести все необходимые комплексные испытания </w:t>
      </w:r>
      <w:r w:rsidR="0069583C" w:rsidRPr="009538BA">
        <w:rPr>
          <w:rFonts w:ascii="Times New Roman" w:hAnsi="Times New Roman" w:cs="Times New Roman"/>
          <w:color w:val="000000"/>
          <w:sz w:val="24"/>
          <w:szCs w:val="24"/>
        </w:rPr>
        <w:t>Объект</w:t>
      </w:r>
      <w:r w:rsidR="00F75C35" w:rsidRPr="009538BA">
        <w:rPr>
          <w:rFonts w:ascii="Times New Roman" w:hAnsi="Times New Roman" w:cs="Times New Roman"/>
          <w:color w:val="000000"/>
          <w:sz w:val="24"/>
          <w:szCs w:val="24"/>
        </w:rPr>
        <w:t>а</w:t>
      </w:r>
      <w:r w:rsidR="0061046B"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соответствии с условиями настоящего Договора.</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После проведения испытаний </w:t>
      </w:r>
      <w:r w:rsidR="002F169E" w:rsidRPr="00E51BA6">
        <w:rPr>
          <w:rFonts w:ascii="Times New Roman" w:hAnsi="Times New Roman" w:cs="Times New Roman"/>
          <w:color w:val="000000"/>
          <w:sz w:val="24"/>
          <w:szCs w:val="24"/>
        </w:rPr>
        <w:t xml:space="preserve">Стороны </w:t>
      </w:r>
      <w:r w:rsidR="00517043" w:rsidRPr="00E51BA6">
        <w:rPr>
          <w:rFonts w:ascii="Times New Roman" w:hAnsi="Times New Roman" w:cs="Times New Roman"/>
          <w:color w:val="000000"/>
          <w:sz w:val="24"/>
          <w:szCs w:val="24"/>
        </w:rPr>
        <w:t xml:space="preserve">подписывают Акт приемки </w:t>
      </w:r>
      <w:r w:rsidR="0069583C" w:rsidRPr="00E51BA6">
        <w:rPr>
          <w:rFonts w:ascii="Times New Roman" w:hAnsi="Times New Roman" w:cs="Times New Roman"/>
          <w:color w:val="000000"/>
          <w:sz w:val="24"/>
          <w:szCs w:val="24"/>
        </w:rPr>
        <w:t>законченн</w:t>
      </w:r>
      <w:r w:rsidR="00F75C35" w:rsidRPr="00E51BA6">
        <w:rPr>
          <w:rFonts w:ascii="Times New Roman" w:hAnsi="Times New Roman" w:cs="Times New Roman"/>
          <w:color w:val="000000"/>
          <w:sz w:val="24"/>
          <w:szCs w:val="24"/>
        </w:rPr>
        <w:t>ого</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 xml:space="preserve">строительством </w:t>
      </w:r>
      <w:r w:rsidR="0069583C" w:rsidRPr="00E51BA6">
        <w:rPr>
          <w:rFonts w:ascii="Times New Roman" w:hAnsi="Times New Roman" w:cs="Times New Roman"/>
          <w:color w:val="000000"/>
          <w:sz w:val="24"/>
          <w:szCs w:val="24"/>
        </w:rPr>
        <w:t>Объект</w:t>
      </w:r>
      <w:r w:rsidR="00F75C35" w:rsidRPr="00E51BA6">
        <w:rPr>
          <w:rFonts w:ascii="Times New Roman" w:hAnsi="Times New Roman" w:cs="Times New Roman"/>
          <w:color w:val="000000"/>
          <w:sz w:val="24"/>
          <w:szCs w:val="24"/>
        </w:rPr>
        <w:t>а</w:t>
      </w:r>
      <w:r w:rsidR="0069583C" w:rsidRPr="00E51BA6">
        <w:rPr>
          <w:rFonts w:ascii="Times New Roman" w:hAnsi="Times New Roman" w:cs="Times New Roman"/>
          <w:color w:val="000000"/>
          <w:sz w:val="24"/>
          <w:szCs w:val="24"/>
        </w:rPr>
        <w:t xml:space="preserve"> </w:t>
      </w:r>
      <w:r w:rsidR="00517043" w:rsidRPr="00E51BA6">
        <w:rPr>
          <w:rFonts w:ascii="Times New Roman" w:hAnsi="Times New Roman" w:cs="Times New Roman"/>
          <w:color w:val="000000"/>
          <w:sz w:val="24"/>
          <w:szCs w:val="24"/>
        </w:rPr>
        <w:t>в соответствии с условиями настоящего</w:t>
      </w:r>
      <w:r w:rsidR="00517043" w:rsidRPr="009538BA">
        <w:rPr>
          <w:rFonts w:ascii="Times New Roman" w:hAnsi="Times New Roman" w:cs="Times New Roman"/>
          <w:color w:val="000000"/>
          <w:sz w:val="24"/>
          <w:szCs w:val="24"/>
        </w:rPr>
        <w:t xml:space="preserve"> Договора.</w:t>
      </w:r>
      <w:r w:rsidR="00567140" w:rsidRPr="009538BA">
        <w:rPr>
          <w:rFonts w:ascii="Times New Roman" w:hAnsi="Times New Roman" w:cs="Times New Roman"/>
          <w:color w:val="000000"/>
          <w:sz w:val="24"/>
          <w:szCs w:val="24"/>
        </w:rPr>
        <w:t xml:space="preserve"> </w:t>
      </w:r>
    </w:p>
    <w:p w:rsidR="00E51BA6" w:rsidRPr="00E51BA6" w:rsidRDefault="00E51BA6" w:rsidP="008F4189">
      <w:pPr>
        <w:pStyle w:val="a4"/>
        <w:numPr>
          <w:ilvl w:val="0"/>
          <w:numId w:val="31"/>
        </w:numPr>
        <w:tabs>
          <w:tab w:val="left" w:pos="993"/>
          <w:tab w:val="left" w:pos="1276"/>
        </w:tabs>
        <w:spacing w:after="0"/>
        <w:ind w:left="0" w:right="-1" w:firstLine="709"/>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Генеральный Подрядчик оказывает Заказчику необходимое содействие </w:t>
      </w:r>
      <w:proofErr w:type="gramStart"/>
      <w:r>
        <w:rPr>
          <w:rFonts w:ascii="Times New Roman" w:hAnsi="Times New Roman" w:cs="Times New Roman"/>
          <w:color w:val="000000"/>
          <w:sz w:val="24"/>
          <w:szCs w:val="24"/>
        </w:rPr>
        <w:t>в получении разрешения на ввод Объекта в эксплуатацию в соответствии с условиями</w:t>
      </w:r>
      <w:proofErr w:type="gramEnd"/>
      <w:r>
        <w:rPr>
          <w:rFonts w:ascii="Times New Roman" w:hAnsi="Times New Roman" w:cs="Times New Roman"/>
          <w:color w:val="000000"/>
          <w:sz w:val="24"/>
          <w:szCs w:val="24"/>
        </w:rPr>
        <w:t xml:space="preserve"> настоящего Договора.</w:t>
      </w:r>
    </w:p>
    <w:p w:rsidR="00A80A5A" w:rsidRPr="009538BA" w:rsidRDefault="00A80A5A" w:rsidP="008F4189">
      <w:pPr>
        <w:pStyle w:val="a4"/>
        <w:numPr>
          <w:ilvl w:val="2"/>
          <w:numId w:val="39"/>
        </w:numPr>
        <w:tabs>
          <w:tab w:val="left" w:pos="993"/>
          <w:tab w:val="left" w:pos="1276"/>
        </w:tabs>
        <w:spacing w:after="0"/>
        <w:ind w:left="0" w:right="-1" w:firstLine="709"/>
        <w:jc w:val="both"/>
        <w:rPr>
          <w:rFonts w:ascii="Times New Roman" w:hAnsi="Times New Roman" w:cs="Times New Roman"/>
          <w:b/>
          <w:color w:val="000000"/>
          <w:sz w:val="24"/>
          <w:szCs w:val="24"/>
        </w:rPr>
      </w:pPr>
      <w:bookmarkStart w:id="12" w:name="_Ref320168043"/>
      <w:r w:rsidRPr="009538BA">
        <w:rPr>
          <w:rFonts w:ascii="Times New Roman" w:hAnsi="Times New Roman" w:cs="Times New Roman"/>
          <w:b/>
          <w:color w:val="000000"/>
          <w:sz w:val="24"/>
          <w:szCs w:val="24"/>
        </w:rPr>
        <w:t>Промышленная безопасность</w:t>
      </w:r>
      <w:bookmarkEnd w:id="12"/>
      <w:r w:rsidRPr="009538BA">
        <w:rPr>
          <w:rFonts w:ascii="Times New Roman" w:hAnsi="Times New Roman" w:cs="Times New Roman"/>
          <w:b/>
          <w:color w:val="000000"/>
          <w:sz w:val="24"/>
          <w:szCs w:val="24"/>
        </w:rPr>
        <w:t xml:space="preserve"> </w:t>
      </w:r>
    </w:p>
    <w:p w:rsidR="00C67580" w:rsidRDefault="003F0DAB" w:rsidP="00292056">
      <w:pPr>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9538BA">
        <w:rPr>
          <w:rFonts w:ascii="Times New Roman" w:hAnsi="Times New Roman"/>
          <w:color w:val="000000"/>
          <w:sz w:val="24"/>
          <w:szCs w:val="24"/>
        </w:rPr>
        <w:t>В случае</w:t>
      </w:r>
      <w:r w:rsidR="00A80A5A" w:rsidRPr="009538BA">
        <w:rPr>
          <w:rFonts w:ascii="Times New Roman" w:hAnsi="Times New Roman"/>
          <w:color w:val="000000"/>
          <w:sz w:val="24"/>
          <w:szCs w:val="24"/>
        </w:rPr>
        <w:t xml:space="preserve"> если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квалифицируется как опасный производственный объект в соответствии с Ф</w:t>
      </w:r>
      <w:r w:rsidR="00C13ACA" w:rsidRPr="009538BA">
        <w:rPr>
          <w:rFonts w:ascii="Times New Roman" w:hAnsi="Times New Roman"/>
          <w:color w:val="000000"/>
          <w:sz w:val="24"/>
          <w:szCs w:val="24"/>
        </w:rPr>
        <w:t>едеральным законом</w:t>
      </w:r>
      <w:r w:rsidR="00A80A5A" w:rsidRPr="009538BA">
        <w:rPr>
          <w:rFonts w:ascii="Times New Roman" w:hAnsi="Times New Roman"/>
          <w:color w:val="000000"/>
          <w:sz w:val="24"/>
          <w:szCs w:val="24"/>
        </w:rPr>
        <w:t xml:space="preserve"> </w:t>
      </w:r>
      <w:r w:rsidR="006C7852" w:rsidRPr="006C7852">
        <w:rPr>
          <w:rFonts w:ascii="Times New Roman" w:hAnsi="Times New Roman"/>
          <w:color w:val="000000"/>
          <w:sz w:val="24"/>
          <w:szCs w:val="24"/>
        </w:rPr>
        <w:t xml:space="preserve">от 21 июля 1997 г. № 116-ФЗ </w:t>
      </w:r>
      <w:r w:rsidR="00A80A5A" w:rsidRPr="009538BA">
        <w:rPr>
          <w:rFonts w:ascii="Times New Roman" w:hAnsi="Times New Roman"/>
          <w:color w:val="000000"/>
          <w:sz w:val="24"/>
          <w:szCs w:val="24"/>
        </w:rPr>
        <w:t xml:space="preserve">«О промышленной безопасности опасных производственных объектов» и другими применимыми нормативно-правовыми актами, то Генеральный Подрядчик обязуется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зарегистрировать такой Объект</w:t>
      </w:r>
      <w:r w:rsidR="00E9290B" w:rsidRPr="009538BA">
        <w:rPr>
          <w:rFonts w:ascii="Times New Roman" w:hAnsi="Times New Roman"/>
          <w:color w:val="000000"/>
          <w:sz w:val="24"/>
          <w:szCs w:val="24"/>
        </w:rPr>
        <w:t xml:space="preserve"> </w:t>
      </w:r>
      <w:r w:rsidR="00A80A5A" w:rsidRPr="009538BA">
        <w:rPr>
          <w:rFonts w:ascii="Times New Roman" w:hAnsi="Times New Roman"/>
          <w:color w:val="000000"/>
          <w:sz w:val="24"/>
          <w:szCs w:val="24"/>
        </w:rPr>
        <w:t xml:space="preserve">(включая все технические устройства, применяемые на таком Объекте) в Реестре опасных </w:t>
      </w:r>
      <w:r w:rsidR="006F027A" w:rsidRPr="009538BA">
        <w:rPr>
          <w:rFonts w:ascii="Times New Roman" w:hAnsi="Times New Roman"/>
          <w:color w:val="000000"/>
          <w:sz w:val="24"/>
          <w:szCs w:val="24"/>
        </w:rPr>
        <w:t xml:space="preserve">производственных </w:t>
      </w:r>
      <w:r w:rsidR="00A80A5A" w:rsidRPr="009538BA">
        <w:rPr>
          <w:rFonts w:ascii="Times New Roman" w:hAnsi="Times New Roman"/>
          <w:color w:val="000000"/>
          <w:sz w:val="24"/>
          <w:szCs w:val="24"/>
        </w:rPr>
        <w:t>объектов, получить</w:t>
      </w:r>
      <w:proofErr w:type="gramEnd"/>
      <w:r w:rsidR="00A80A5A" w:rsidRPr="009538BA">
        <w:rPr>
          <w:rFonts w:ascii="Times New Roman" w:hAnsi="Times New Roman"/>
          <w:color w:val="000000"/>
          <w:sz w:val="24"/>
          <w:szCs w:val="24"/>
        </w:rPr>
        <w:t xml:space="preserve"> от имени Заказчика </w:t>
      </w:r>
      <w:r w:rsidR="00421065" w:rsidRPr="009538BA">
        <w:rPr>
          <w:rFonts w:ascii="Times New Roman" w:hAnsi="Times New Roman"/>
          <w:color w:val="000000"/>
          <w:sz w:val="24"/>
          <w:szCs w:val="24"/>
        </w:rPr>
        <w:t xml:space="preserve">или иного лица, указанного Заказчиком, </w:t>
      </w:r>
      <w:r w:rsidR="00A80A5A" w:rsidRPr="009538BA">
        <w:rPr>
          <w:rFonts w:ascii="Times New Roman" w:hAnsi="Times New Roman"/>
          <w:color w:val="000000"/>
          <w:sz w:val="24"/>
          <w:szCs w:val="24"/>
        </w:rPr>
        <w:t xml:space="preserve">лицензию на эксплуатацию такого объекта и совершить все другие действия, которые в соответствии с </w:t>
      </w:r>
      <w:r w:rsidR="00B85EA1" w:rsidRPr="009538BA">
        <w:rPr>
          <w:rFonts w:ascii="Times New Roman" w:hAnsi="Times New Roman"/>
          <w:color w:val="000000"/>
          <w:sz w:val="24"/>
          <w:szCs w:val="24"/>
        </w:rPr>
        <w:t>З</w:t>
      </w:r>
      <w:r w:rsidR="00A80A5A" w:rsidRPr="009538BA">
        <w:rPr>
          <w:rFonts w:ascii="Times New Roman" w:hAnsi="Times New Roman"/>
          <w:color w:val="000000"/>
          <w:sz w:val="24"/>
          <w:szCs w:val="24"/>
        </w:rPr>
        <w:t>аконодательством</w:t>
      </w:r>
      <w:r w:rsidR="00B85EA1" w:rsidRPr="009538BA">
        <w:rPr>
          <w:rFonts w:ascii="Times New Roman" w:hAnsi="Times New Roman"/>
          <w:color w:val="000000"/>
          <w:sz w:val="24"/>
          <w:szCs w:val="24"/>
        </w:rPr>
        <w:t xml:space="preserve"> РФ</w:t>
      </w:r>
      <w:r w:rsidR="00A80A5A" w:rsidRPr="009538BA">
        <w:rPr>
          <w:rFonts w:ascii="Times New Roman" w:hAnsi="Times New Roman"/>
          <w:color w:val="000000"/>
          <w:sz w:val="24"/>
          <w:szCs w:val="24"/>
        </w:rPr>
        <w:t xml:space="preserve"> могут потребоваться для эксплуатации такого Объекта. Стоимость связанных с этим </w:t>
      </w:r>
      <w:r w:rsidR="002871DA" w:rsidRPr="009538BA">
        <w:rPr>
          <w:rFonts w:ascii="Times New Roman" w:hAnsi="Times New Roman"/>
          <w:color w:val="000000"/>
          <w:sz w:val="24"/>
          <w:szCs w:val="24"/>
        </w:rPr>
        <w:t xml:space="preserve">услуг </w:t>
      </w:r>
      <w:r w:rsidR="00A80A5A" w:rsidRPr="009538BA">
        <w:rPr>
          <w:rFonts w:ascii="Times New Roman" w:hAnsi="Times New Roman"/>
          <w:color w:val="000000"/>
          <w:sz w:val="24"/>
          <w:szCs w:val="24"/>
        </w:rPr>
        <w:t>Ген</w:t>
      </w:r>
      <w:r w:rsidR="00C00407" w:rsidRPr="009538BA">
        <w:rPr>
          <w:rFonts w:ascii="Times New Roman" w:hAnsi="Times New Roman"/>
          <w:color w:val="000000"/>
          <w:sz w:val="24"/>
          <w:szCs w:val="24"/>
        </w:rPr>
        <w:t>ерального Подрядчика включена в</w:t>
      </w:r>
      <w:r w:rsidR="002871DA" w:rsidRPr="009538BA">
        <w:rPr>
          <w:rFonts w:ascii="Times New Roman" w:hAnsi="Times New Roman"/>
          <w:color w:val="000000"/>
          <w:sz w:val="24"/>
          <w:szCs w:val="24"/>
        </w:rPr>
        <w:t xml:space="preserve"> Цену Работ по вводу Объект</w:t>
      </w:r>
      <w:r w:rsidR="00C13ACA" w:rsidRPr="009538BA">
        <w:rPr>
          <w:rFonts w:ascii="Times New Roman" w:hAnsi="Times New Roman"/>
          <w:color w:val="000000"/>
          <w:sz w:val="24"/>
          <w:szCs w:val="24"/>
        </w:rPr>
        <w:t>а</w:t>
      </w:r>
      <w:r w:rsidR="002871DA" w:rsidRPr="009538BA">
        <w:rPr>
          <w:rFonts w:ascii="Times New Roman" w:hAnsi="Times New Roman"/>
          <w:color w:val="000000"/>
          <w:sz w:val="24"/>
          <w:szCs w:val="24"/>
        </w:rPr>
        <w:t xml:space="preserve"> в эксплуатацию</w:t>
      </w:r>
      <w:r w:rsidR="009F2E8A" w:rsidRPr="009538BA">
        <w:rPr>
          <w:rFonts w:ascii="Times New Roman" w:hAnsi="Times New Roman"/>
          <w:color w:val="000000"/>
          <w:sz w:val="24"/>
          <w:szCs w:val="24"/>
        </w:rPr>
        <w:t xml:space="preserve">. </w:t>
      </w:r>
    </w:p>
    <w:p w:rsidR="00292056" w:rsidRPr="00477D03" w:rsidRDefault="0058555D" w:rsidP="00292056">
      <w:pPr>
        <w:autoSpaceDE w:val="0"/>
        <w:autoSpaceDN w:val="0"/>
        <w:adjustRightInd w:val="0"/>
        <w:spacing w:after="0" w:line="240" w:lineRule="auto"/>
        <w:ind w:firstLine="540"/>
        <w:jc w:val="both"/>
        <w:rPr>
          <w:rFonts w:ascii="Times New Roman" w:hAnsi="Times New Roman"/>
          <w:sz w:val="24"/>
          <w:szCs w:val="24"/>
          <w:lang w:eastAsia="ru-RU"/>
        </w:rPr>
      </w:pPr>
      <w:r w:rsidRPr="00477D03">
        <w:rPr>
          <w:rFonts w:ascii="Times New Roman" w:hAnsi="Times New Roman"/>
          <w:sz w:val="24"/>
          <w:szCs w:val="24"/>
          <w:lang w:eastAsia="ru-RU"/>
        </w:rPr>
        <w:t xml:space="preserve">Генеральный </w:t>
      </w:r>
      <w:r w:rsidR="001A3522" w:rsidRPr="00477D03">
        <w:rPr>
          <w:rFonts w:ascii="Times New Roman" w:hAnsi="Times New Roman"/>
          <w:sz w:val="24"/>
          <w:szCs w:val="24"/>
          <w:lang w:eastAsia="ru-RU"/>
        </w:rPr>
        <w:t>П</w:t>
      </w:r>
      <w:r w:rsidRPr="00477D03">
        <w:rPr>
          <w:rFonts w:ascii="Times New Roman" w:hAnsi="Times New Roman"/>
          <w:sz w:val="24"/>
          <w:szCs w:val="24"/>
          <w:lang w:eastAsia="ru-RU"/>
        </w:rPr>
        <w:t>одрядчик обеспечивает э</w:t>
      </w:r>
      <w:r w:rsidR="00292056" w:rsidRPr="00477D03">
        <w:rPr>
          <w:rFonts w:ascii="Times New Roman" w:hAnsi="Times New Roman"/>
          <w:sz w:val="24"/>
          <w:szCs w:val="24"/>
          <w:lang w:eastAsia="ru-RU"/>
        </w:rPr>
        <w:t>ксплуатаци</w:t>
      </w:r>
      <w:r w:rsidRPr="00477D03">
        <w:rPr>
          <w:rFonts w:ascii="Times New Roman" w:hAnsi="Times New Roman"/>
          <w:sz w:val="24"/>
          <w:szCs w:val="24"/>
          <w:lang w:eastAsia="ru-RU"/>
        </w:rPr>
        <w:t>ю</w:t>
      </w:r>
      <w:r w:rsidR="00292056" w:rsidRPr="00477D03">
        <w:rPr>
          <w:rFonts w:ascii="Times New Roman" w:hAnsi="Times New Roman"/>
          <w:sz w:val="24"/>
          <w:szCs w:val="24"/>
          <w:lang w:eastAsia="ru-RU"/>
        </w:rPr>
        <w:t xml:space="preserve"> грузоподъемных машин и других средств механизации, </w:t>
      </w:r>
      <w:r w:rsidR="002F0EA9" w:rsidRPr="00477D03">
        <w:rPr>
          <w:rFonts w:ascii="Times New Roman" w:hAnsi="Times New Roman"/>
          <w:sz w:val="24"/>
          <w:szCs w:val="24"/>
          <w:lang w:eastAsia="ru-RU"/>
        </w:rPr>
        <w:t>контроль и надзор за которым</w:t>
      </w:r>
      <w:r w:rsidR="00070FFE" w:rsidRPr="00477D03">
        <w:rPr>
          <w:rFonts w:ascii="Times New Roman" w:hAnsi="Times New Roman"/>
          <w:sz w:val="24"/>
          <w:szCs w:val="24"/>
          <w:lang w:eastAsia="ru-RU"/>
        </w:rPr>
        <w:t>и</w:t>
      </w:r>
      <w:r w:rsidR="002F0EA9" w:rsidRPr="00477D03">
        <w:rPr>
          <w:rFonts w:ascii="Times New Roman" w:hAnsi="Times New Roman"/>
          <w:sz w:val="24"/>
          <w:szCs w:val="24"/>
          <w:lang w:eastAsia="ru-RU"/>
        </w:rPr>
        <w:t xml:space="preserve"> осуществляет Федеральная служба по экологическому, технологическому и атомному надзору (</w:t>
      </w:r>
      <w:proofErr w:type="spellStart"/>
      <w:r w:rsidR="002F0EA9" w:rsidRPr="00477D03">
        <w:rPr>
          <w:rFonts w:ascii="Times New Roman" w:hAnsi="Times New Roman"/>
          <w:sz w:val="24"/>
          <w:szCs w:val="24"/>
          <w:lang w:eastAsia="ru-RU"/>
        </w:rPr>
        <w:t>Ростехнадзор</w:t>
      </w:r>
      <w:proofErr w:type="spellEnd"/>
      <w:r w:rsidR="0085731B" w:rsidRPr="00477D03">
        <w:rPr>
          <w:rFonts w:ascii="Times New Roman" w:hAnsi="Times New Roman"/>
          <w:sz w:val="24"/>
          <w:szCs w:val="24"/>
          <w:lang w:eastAsia="ru-RU"/>
        </w:rPr>
        <w:t xml:space="preserve"> России</w:t>
      </w:r>
      <w:r w:rsidR="002F0EA9" w:rsidRPr="00477D03">
        <w:rPr>
          <w:rFonts w:ascii="Times New Roman" w:hAnsi="Times New Roman"/>
          <w:sz w:val="24"/>
          <w:szCs w:val="24"/>
          <w:lang w:eastAsia="ru-RU"/>
        </w:rPr>
        <w:t>)</w:t>
      </w:r>
      <w:r w:rsidR="00292056" w:rsidRPr="00477D03">
        <w:rPr>
          <w:rFonts w:ascii="Times New Roman" w:hAnsi="Times New Roman"/>
          <w:sz w:val="24"/>
          <w:szCs w:val="24"/>
          <w:lang w:eastAsia="ru-RU"/>
        </w:rPr>
        <w:t xml:space="preserve">, </w:t>
      </w:r>
      <w:r w:rsidRPr="00477D03">
        <w:rPr>
          <w:rFonts w:ascii="Times New Roman" w:hAnsi="Times New Roman"/>
          <w:sz w:val="24"/>
          <w:szCs w:val="24"/>
          <w:lang w:eastAsia="ru-RU"/>
        </w:rPr>
        <w:t xml:space="preserve">в соответствии с требованиями </w:t>
      </w:r>
      <w:r w:rsidR="00292056" w:rsidRPr="00477D03">
        <w:rPr>
          <w:rFonts w:ascii="Times New Roman" w:hAnsi="Times New Roman"/>
          <w:sz w:val="24"/>
          <w:szCs w:val="24"/>
          <w:lang w:eastAsia="ru-RU"/>
        </w:rPr>
        <w:t>нормативных докуме</w:t>
      </w:r>
      <w:r w:rsidRPr="00477D03">
        <w:rPr>
          <w:rFonts w:ascii="Times New Roman" w:hAnsi="Times New Roman"/>
          <w:sz w:val="24"/>
          <w:szCs w:val="24"/>
          <w:lang w:eastAsia="ru-RU"/>
        </w:rPr>
        <w:t>нтов, утвержденных</w:t>
      </w:r>
      <w:r w:rsidR="0085731B" w:rsidRPr="00477D03">
        <w:rPr>
          <w:rFonts w:ascii="Times New Roman" w:hAnsi="Times New Roman"/>
          <w:sz w:val="24"/>
          <w:szCs w:val="24"/>
          <w:lang w:eastAsia="ru-RU"/>
        </w:rPr>
        <w:t xml:space="preserve"> </w:t>
      </w:r>
      <w:proofErr w:type="spellStart"/>
      <w:r w:rsidR="0085731B" w:rsidRPr="00477D03">
        <w:rPr>
          <w:rFonts w:ascii="Times New Roman" w:hAnsi="Times New Roman"/>
          <w:sz w:val="24"/>
          <w:szCs w:val="24"/>
          <w:lang w:eastAsia="ru-RU"/>
        </w:rPr>
        <w:t>Ростехнадзором</w:t>
      </w:r>
      <w:proofErr w:type="spellEnd"/>
      <w:r w:rsidR="0085731B" w:rsidRPr="00477D03">
        <w:rPr>
          <w:rFonts w:ascii="Times New Roman" w:hAnsi="Times New Roman"/>
          <w:sz w:val="24"/>
          <w:szCs w:val="24"/>
          <w:lang w:eastAsia="ru-RU"/>
        </w:rPr>
        <w:t xml:space="preserve"> России</w:t>
      </w:r>
      <w:r w:rsidRPr="00477D03">
        <w:rPr>
          <w:rFonts w:ascii="Times New Roman" w:hAnsi="Times New Roman"/>
          <w:sz w:val="24"/>
          <w:szCs w:val="24"/>
          <w:lang w:eastAsia="ru-RU"/>
        </w:rPr>
        <w:t>,  и другими  нормативными актами, регламентирующими организацию безопасного проведения данного вида работ.</w:t>
      </w:r>
    </w:p>
    <w:p w:rsidR="00B4373D" w:rsidRPr="00C67580" w:rsidRDefault="00B4373D" w:rsidP="00292056">
      <w:pPr>
        <w:autoSpaceDE w:val="0"/>
        <w:autoSpaceDN w:val="0"/>
        <w:adjustRightInd w:val="0"/>
        <w:spacing w:after="0" w:line="240" w:lineRule="auto"/>
        <w:ind w:firstLine="540"/>
        <w:jc w:val="both"/>
        <w:rPr>
          <w:rFonts w:ascii="Times New Roman" w:hAnsi="Times New Roman"/>
          <w:color w:val="FF0000"/>
          <w:sz w:val="24"/>
          <w:szCs w:val="24"/>
          <w:lang w:eastAsia="ru-RU"/>
        </w:rPr>
      </w:pPr>
    </w:p>
    <w:p w:rsidR="00664FB9" w:rsidRPr="009538BA" w:rsidRDefault="00664FB9" w:rsidP="00292056">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 xml:space="preserve">Строительный контроль. </w:t>
      </w:r>
    </w:p>
    <w:p w:rsidR="00664FB9" w:rsidRPr="009538BA" w:rsidRDefault="00664FB9"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в целях Строительн</w:t>
      </w:r>
      <w:r w:rsidR="00905717" w:rsidRPr="009538BA">
        <w:rPr>
          <w:rFonts w:ascii="Times New Roman" w:hAnsi="Times New Roman" w:cs="Times New Roman"/>
          <w:color w:val="000000"/>
          <w:sz w:val="24"/>
          <w:szCs w:val="24"/>
        </w:rPr>
        <w:t xml:space="preserve">ого контроля </w:t>
      </w:r>
      <w:r w:rsidRPr="009538BA">
        <w:rPr>
          <w:rFonts w:ascii="Times New Roman" w:hAnsi="Times New Roman" w:cs="Times New Roman"/>
          <w:color w:val="000000"/>
          <w:sz w:val="24"/>
          <w:szCs w:val="24"/>
        </w:rPr>
        <w:t>вправе привлечь для осущес</w:t>
      </w:r>
      <w:r w:rsidR="00905717" w:rsidRPr="009538BA">
        <w:rPr>
          <w:rFonts w:ascii="Times New Roman" w:hAnsi="Times New Roman" w:cs="Times New Roman"/>
          <w:color w:val="000000"/>
          <w:sz w:val="24"/>
          <w:szCs w:val="24"/>
        </w:rPr>
        <w:t xml:space="preserve">твления Строительного контроля </w:t>
      </w:r>
      <w:r w:rsidRPr="009538BA">
        <w:rPr>
          <w:rFonts w:ascii="Times New Roman" w:hAnsi="Times New Roman" w:cs="Times New Roman"/>
          <w:color w:val="000000"/>
          <w:sz w:val="24"/>
          <w:szCs w:val="24"/>
        </w:rPr>
        <w:t>любое третье лицо, заключив соответствующий договор</w:t>
      </w:r>
      <w:r w:rsidR="00B85EA1"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Генеральный Подрядчик обязан обеспечить все необходимые условия </w:t>
      </w:r>
      <w:r w:rsidR="003F0DAB" w:rsidRPr="009538BA">
        <w:rPr>
          <w:rFonts w:ascii="Times New Roman" w:hAnsi="Times New Roman" w:cs="Times New Roman"/>
          <w:color w:val="000000"/>
          <w:sz w:val="24"/>
          <w:szCs w:val="24"/>
        </w:rPr>
        <w:t xml:space="preserve">для осуществления </w:t>
      </w:r>
      <w:r w:rsidRPr="009538BA">
        <w:rPr>
          <w:rFonts w:ascii="Times New Roman" w:hAnsi="Times New Roman" w:cs="Times New Roman"/>
          <w:color w:val="000000"/>
          <w:sz w:val="24"/>
          <w:szCs w:val="24"/>
        </w:rPr>
        <w:t>Строительного контроля.</w:t>
      </w:r>
    </w:p>
    <w:p w:rsidR="005A29D6" w:rsidRPr="009538BA" w:rsidRDefault="00905717" w:rsidP="00473D1C">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9538BA">
        <w:rPr>
          <w:rFonts w:ascii="Times New Roman" w:hAnsi="Times New Roman" w:cs="Times New Roman"/>
          <w:b/>
          <w:color w:val="000000"/>
          <w:sz w:val="24"/>
          <w:szCs w:val="24"/>
        </w:rPr>
        <w:t>3.4.</w:t>
      </w:r>
      <w:r w:rsidRPr="009538BA">
        <w:rPr>
          <w:rFonts w:ascii="Times New Roman" w:hAnsi="Times New Roman" w:cs="Times New Roman"/>
          <w:b/>
          <w:color w:val="000000"/>
          <w:sz w:val="24"/>
          <w:szCs w:val="24"/>
        </w:rPr>
        <w:tab/>
      </w:r>
      <w:r w:rsidR="006C7852">
        <w:rPr>
          <w:rFonts w:ascii="Times New Roman" w:hAnsi="Times New Roman" w:cs="Times New Roman"/>
          <w:b/>
          <w:color w:val="000000"/>
          <w:sz w:val="24"/>
          <w:szCs w:val="24"/>
        </w:rPr>
        <w:t>Материалы и О</w:t>
      </w:r>
      <w:r w:rsidR="005A29D6" w:rsidRPr="009538BA">
        <w:rPr>
          <w:rFonts w:ascii="Times New Roman" w:hAnsi="Times New Roman" w:cs="Times New Roman"/>
          <w:b/>
          <w:color w:val="000000"/>
          <w:sz w:val="24"/>
          <w:szCs w:val="24"/>
        </w:rPr>
        <w:t>борудование</w:t>
      </w:r>
    </w:p>
    <w:p w:rsidR="007338CF"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Работы по Договору выполняются иждивением </w:t>
      </w:r>
      <w:r w:rsidR="0074555C"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color w:val="000000"/>
          <w:sz w:val="24"/>
          <w:szCs w:val="24"/>
        </w:rPr>
        <w:t xml:space="preserve">Подрядчика, то есть с использованием Материалов и Оборудования, комплектацию которых обеспечивает </w:t>
      </w:r>
      <w:r w:rsidR="0074555C"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color w:val="000000"/>
          <w:sz w:val="24"/>
          <w:szCs w:val="24"/>
        </w:rPr>
        <w:t>Подрядчик</w:t>
      </w:r>
      <w:r w:rsidR="00CB180E" w:rsidRPr="009538BA">
        <w:rPr>
          <w:rFonts w:ascii="Times New Roman" w:hAnsi="Times New Roman" w:cs="Times New Roman"/>
          <w:color w:val="000000"/>
          <w:sz w:val="24"/>
          <w:szCs w:val="24"/>
        </w:rPr>
        <w:t xml:space="preserve"> согласно Графику поставки материалов и оборудования (</w:t>
      </w:r>
      <w:r w:rsidR="003F52D3" w:rsidRPr="009538BA">
        <w:rPr>
          <w:rFonts w:ascii="Times New Roman" w:hAnsi="Times New Roman" w:cs="Times New Roman"/>
          <w:color w:val="000000"/>
          <w:sz w:val="24"/>
          <w:szCs w:val="24"/>
        </w:rPr>
        <w:t>П</w:t>
      </w:r>
      <w:r w:rsidR="00B875E5">
        <w:rPr>
          <w:rFonts w:ascii="Times New Roman" w:hAnsi="Times New Roman" w:cs="Times New Roman"/>
          <w:color w:val="000000"/>
          <w:sz w:val="24"/>
          <w:szCs w:val="24"/>
        </w:rPr>
        <w:t xml:space="preserve">риложение </w:t>
      </w:r>
      <w:r w:rsidR="00477D03">
        <w:rPr>
          <w:rFonts w:ascii="Times New Roman" w:hAnsi="Times New Roman" w:cs="Times New Roman"/>
          <w:color w:val="000000"/>
          <w:sz w:val="24"/>
          <w:szCs w:val="24"/>
        </w:rPr>
        <w:t xml:space="preserve">№ </w:t>
      </w:r>
      <w:r w:rsidR="00B875E5">
        <w:rPr>
          <w:rFonts w:ascii="Times New Roman" w:hAnsi="Times New Roman" w:cs="Times New Roman"/>
          <w:color w:val="000000"/>
          <w:sz w:val="24"/>
          <w:szCs w:val="24"/>
        </w:rPr>
        <w:t>7</w:t>
      </w:r>
      <w:r w:rsidR="00CB180E" w:rsidRPr="009538BA">
        <w:rPr>
          <w:rFonts w:ascii="Times New Roman" w:hAnsi="Times New Roman" w:cs="Times New Roman"/>
          <w:color w:val="000000"/>
          <w:sz w:val="24"/>
          <w:szCs w:val="24"/>
        </w:rPr>
        <w:t xml:space="preserve"> к настоящему Договору)</w:t>
      </w:r>
      <w:r w:rsidRPr="009538BA">
        <w:rPr>
          <w:rFonts w:ascii="Times New Roman" w:hAnsi="Times New Roman" w:cs="Times New Roman"/>
          <w:color w:val="000000"/>
          <w:sz w:val="24"/>
          <w:szCs w:val="24"/>
        </w:rPr>
        <w:t>.</w:t>
      </w:r>
    </w:p>
    <w:p w:rsidR="00D474AA" w:rsidRPr="009538BA" w:rsidRDefault="00D474AA" w:rsidP="008F4189">
      <w:pPr>
        <w:pStyle w:val="a4"/>
        <w:numPr>
          <w:ilvl w:val="2"/>
          <w:numId w:val="40"/>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настоящем Договоре.</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Комплектация Объекта Материалами, Оборудованием и запасными частями к Оборудованию осуществляется в соответствии с Проектной документ</w:t>
      </w:r>
      <w:r w:rsidR="00E51BA6">
        <w:rPr>
          <w:rFonts w:ascii="Times New Roman" w:hAnsi="Times New Roman" w:cs="Times New Roman"/>
          <w:color w:val="000000"/>
          <w:sz w:val="24"/>
          <w:szCs w:val="24"/>
        </w:rPr>
        <w:t>ацией и Рабочей документацией, с</w:t>
      </w:r>
      <w:r w:rsidRPr="009538BA">
        <w:rPr>
          <w:rFonts w:ascii="Times New Roman" w:hAnsi="Times New Roman" w:cs="Times New Roman"/>
          <w:color w:val="000000"/>
          <w:sz w:val="24"/>
          <w:szCs w:val="24"/>
        </w:rPr>
        <w:t xml:space="preserve">пецификацией оборудования, в сроки, установленные Графиком </w:t>
      </w:r>
      <w:r w:rsidR="0061192E" w:rsidRPr="009538BA">
        <w:rPr>
          <w:rFonts w:ascii="Times New Roman" w:hAnsi="Times New Roman" w:cs="Times New Roman"/>
          <w:color w:val="000000"/>
          <w:sz w:val="24"/>
          <w:szCs w:val="24"/>
        </w:rPr>
        <w:t>выполнения</w:t>
      </w:r>
      <w:r w:rsidR="003F52D3" w:rsidRPr="009538BA">
        <w:rPr>
          <w:rFonts w:ascii="Times New Roman" w:hAnsi="Times New Roman" w:cs="Times New Roman"/>
          <w:color w:val="000000"/>
          <w:sz w:val="24"/>
          <w:szCs w:val="24"/>
        </w:rPr>
        <w:t xml:space="preserve"> р</w:t>
      </w:r>
      <w:r w:rsidRPr="009538BA">
        <w:rPr>
          <w:rFonts w:ascii="Times New Roman" w:hAnsi="Times New Roman" w:cs="Times New Roman"/>
          <w:color w:val="000000"/>
          <w:sz w:val="24"/>
          <w:szCs w:val="24"/>
        </w:rPr>
        <w:t>абот.</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D474AA" w:rsidRPr="009538BA" w:rsidRDefault="00D474AA"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Транспортировка, доставка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 Материалов, Оборудования и запасных частей к Оборудованию, их выгрузка, складирование, хранение обеспечивается</w:t>
      </w:r>
      <w:r w:rsidR="0074555C" w:rsidRPr="009538BA">
        <w:rPr>
          <w:rFonts w:ascii="Times New Roman" w:hAnsi="Times New Roman" w:cs="Times New Roman"/>
          <w:color w:val="000000"/>
          <w:sz w:val="24"/>
          <w:szCs w:val="24"/>
        </w:rPr>
        <w:t xml:space="preserve"> Генеральным</w:t>
      </w:r>
      <w:r w:rsidRPr="009538BA">
        <w:rPr>
          <w:rFonts w:ascii="Times New Roman" w:hAnsi="Times New Roman" w:cs="Times New Roman"/>
          <w:color w:val="000000"/>
          <w:sz w:val="24"/>
          <w:szCs w:val="24"/>
        </w:rPr>
        <w:t xml:space="preserve">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счет Цены Договора.</w:t>
      </w:r>
    </w:p>
    <w:p w:rsidR="00D474AA" w:rsidRPr="009538BA" w:rsidRDefault="0074555C"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со</w:t>
      </w:r>
      <w:r w:rsidR="006C7852">
        <w:rPr>
          <w:rFonts w:ascii="Times New Roman" w:hAnsi="Times New Roman" w:cs="Times New Roman"/>
          <w:color w:val="000000"/>
          <w:sz w:val="24"/>
          <w:szCs w:val="24"/>
        </w:rPr>
        <w:t xml:space="preserve">общает Заказчику о доставке на </w:t>
      </w:r>
      <w:r w:rsidR="00453005">
        <w:rPr>
          <w:rFonts w:ascii="Times New Roman" w:hAnsi="Times New Roman" w:cs="Times New Roman"/>
          <w:color w:val="000000"/>
          <w:sz w:val="24"/>
          <w:szCs w:val="24"/>
        </w:rPr>
        <w:t>с</w:t>
      </w:r>
      <w:r w:rsidR="00D474AA" w:rsidRPr="009538BA">
        <w:rPr>
          <w:rFonts w:ascii="Times New Roman" w:hAnsi="Times New Roman" w:cs="Times New Roman"/>
          <w:color w:val="000000"/>
          <w:sz w:val="24"/>
          <w:szCs w:val="24"/>
        </w:rPr>
        <w:t xml:space="preserve">троительную площадку Материалов, Оборудования и запасных частей к нему. При этом до начала поставки Оборудования </w:t>
      </w: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получить решение об отгрузке Оборудования, принятое Заказчиком.</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Для осуществления осмотра доставленного Оборудования Заказчик назначает своих ответственных представителей и сообщает </w:t>
      </w:r>
      <w:r w:rsidR="0074555C" w:rsidRPr="009538BA">
        <w:rPr>
          <w:rFonts w:ascii="Times New Roman" w:hAnsi="Times New Roman" w:cs="Times New Roman"/>
          <w:color w:val="000000"/>
          <w:sz w:val="24"/>
          <w:szCs w:val="24"/>
        </w:rPr>
        <w:t xml:space="preserve">Генеральному </w:t>
      </w:r>
      <w:r w:rsidR="007E2290" w:rsidRPr="009538BA">
        <w:rPr>
          <w:rFonts w:ascii="Times New Roman" w:hAnsi="Times New Roman" w:cs="Times New Roman"/>
          <w:color w:val="000000"/>
          <w:sz w:val="24"/>
          <w:szCs w:val="24"/>
        </w:rPr>
        <w:t>Подрядчику</w:t>
      </w:r>
      <w:r w:rsidRPr="009538BA">
        <w:rPr>
          <w:rFonts w:ascii="Times New Roman" w:hAnsi="Times New Roman" w:cs="Times New Roman"/>
          <w:color w:val="000000"/>
          <w:sz w:val="24"/>
          <w:szCs w:val="24"/>
        </w:rPr>
        <w:t xml:space="preserve"> о своих представителях (инспекторах), назначенных для этих целей.</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Уполномоченные представители (инспекторы) Заказчика проводят осмотр Оборудования в целях подтверждения его соответствия требованиям, указанным в Договоре.</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3" w:name="_Ref348276689"/>
      <w:r w:rsidRPr="009538BA">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74555C"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Pr="009538BA">
        <w:rPr>
          <w:rFonts w:ascii="Times New Roman" w:hAnsi="Times New Roman" w:cs="Times New Roman"/>
          <w:color w:val="000000"/>
          <w:sz w:val="24"/>
          <w:szCs w:val="24"/>
        </w:rPr>
        <w:t xml:space="preserve"> до начала производства Работ с использованием этих Материалов и Оборудования.</w:t>
      </w:r>
      <w:bookmarkEnd w:id="13"/>
      <w:r w:rsidRPr="009538BA">
        <w:rPr>
          <w:rFonts w:ascii="Times New Roman" w:hAnsi="Times New Roman" w:cs="Times New Roman"/>
          <w:color w:val="000000"/>
          <w:sz w:val="24"/>
          <w:szCs w:val="24"/>
        </w:rPr>
        <w:t xml:space="preserve"> </w:t>
      </w:r>
      <w:r w:rsidR="00286D22" w:rsidRPr="009538BA">
        <w:rPr>
          <w:rFonts w:ascii="Times New Roman" w:hAnsi="Times New Roman" w:cs="Times New Roman"/>
          <w:color w:val="000000"/>
          <w:sz w:val="24"/>
          <w:szCs w:val="24"/>
        </w:rPr>
        <w:t xml:space="preserve">По требованию Заказчика </w:t>
      </w:r>
      <w:r w:rsidR="0074555C" w:rsidRPr="009538BA">
        <w:rPr>
          <w:rFonts w:ascii="Times New Roman" w:hAnsi="Times New Roman" w:cs="Times New Roman"/>
          <w:color w:val="000000"/>
          <w:sz w:val="24"/>
          <w:szCs w:val="24"/>
        </w:rPr>
        <w:t xml:space="preserve">Генеральный </w:t>
      </w:r>
      <w:r w:rsidR="00286D22" w:rsidRPr="009538BA">
        <w:rPr>
          <w:rFonts w:ascii="Times New Roman" w:hAnsi="Times New Roman" w:cs="Times New Roman"/>
          <w:color w:val="000000"/>
          <w:sz w:val="24"/>
          <w:szCs w:val="24"/>
        </w:rPr>
        <w:t>Подрядчик обязан предоставить Заказчику копии договоров поставки Материалов и Оборудования, использу</w:t>
      </w:r>
      <w:r w:rsidR="005A29D6" w:rsidRPr="009538BA">
        <w:rPr>
          <w:rFonts w:ascii="Times New Roman" w:hAnsi="Times New Roman" w:cs="Times New Roman"/>
          <w:color w:val="000000"/>
          <w:sz w:val="24"/>
          <w:szCs w:val="24"/>
        </w:rPr>
        <w:t>емых на Объекте, копии товарно-</w:t>
      </w:r>
      <w:r w:rsidR="00286D22" w:rsidRPr="009538BA">
        <w:rPr>
          <w:rFonts w:ascii="Times New Roman" w:hAnsi="Times New Roman" w:cs="Times New Roman"/>
          <w:color w:val="000000"/>
          <w:sz w:val="24"/>
          <w:szCs w:val="24"/>
        </w:rPr>
        <w:t>транспортных  накладных и счетов-фактур, выданных Поставщиком.</w:t>
      </w:r>
    </w:p>
    <w:p w:rsidR="00D474AA" w:rsidRPr="009538BA" w:rsidRDefault="0074555C"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14" w:name="_Ref348276403"/>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за свой счет обеспечить на дату поставки Оборудования предоставление Заказчику копий разрешения </w:t>
      </w:r>
      <w:proofErr w:type="spellStart"/>
      <w:r w:rsidR="00D474AA" w:rsidRPr="009538BA">
        <w:rPr>
          <w:rFonts w:ascii="Times New Roman" w:hAnsi="Times New Roman" w:cs="Times New Roman"/>
          <w:color w:val="000000"/>
          <w:sz w:val="24"/>
          <w:szCs w:val="24"/>
        </w:rPr>
        <w:t>Ростехнадзора</w:t>
      </w:r>
      <w:proofErr w:type="spellEnd"/>
      <w:r w:rsidR="00D474AA" w:rsidRPr="009538BA">
        <w:rPr>
          <w:rFonts w:ascii="Times New Roman" w:hAnsi="Times New Roman" w:cs="Times New Roman"/>
          <w:color w:val="000000"/>
          <w:sz w:val="24"/>
          <w:szCs w:val="24"/>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proofErr w:type="gramStart"/>
      <w:r w:rsidR="00D474AA" w:rsidRPr="009538BA">
        <w:rPr>
          <w:rFonts w:ascii="Times New Roman" w:hAnsi="Times New Roman" w:cs="Times New Roman"/>
          <w:color w:val="000000"/>
          <w:sz w:val="24"/>
          <w:szCs w:val="24"/>
        </w:rPr>
        <w:t>Перечень этих оборудования и технических устройств, приборов и средств автоматизации указан в приложении №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 112.</w:t>
      </w:r>
      <w:proofErr w:type="gramEnd"/>
      <w:r w:rsidR="00D474AA" w:rsidRPr="009538BA">
        <w:rPr>
          <w:rFonts w:ascii="Times New Roman" w:hAnsi="Times New Roman" w:cs="Times New Roman"/>
          <w:color w:val="000000"/>
          <w:sz w:val="24"/>
          <w:szCs w:val="24"/>
        </w:rPr>
        <w:t xml:space="preserve">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14"/>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 случае отсутствия документов, указанных в п</w:t>
      </w:r>
      <w:r w:rsidR="00E94ACD" w:rsidRPr="009538BA">
        <w:rPr>
          <w:rFonts w:ascii="Times New Roman" w:hAnsi="Times New Roman" w:cs="Times New Roman"/>
          <w:color w:val="000000"/>
          <w:sz w:val="24"/>
          <w:szCs w:val="24"/>
        </w:rPr>
        <w:t>унктах</w:t>
      </w:r>
      <w:r w:rsidR="00B3132B"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83981" w:rsidRPr="00583981">
        <w:rPr>
          <w:rFonts w:ascii="Times New Roman" w:hAnsi="Times New Roman" w:cs="Times New Roman"/>
          <w:color w:val="000000"/>
          <w:sz w:val="24"/>
          <w:szCs w:val="24"/>
        </w:rPr>
        <w:t>3.4.8</w:t>
      </w:r>
      <w:r w:rsidR="00B03E6E" w:rsidRPr="009538BA">
        <w:fldChar w:fldCharType="end"/>
      </w:r>
      <w:r w:rsidR="00B3132B"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83981" w:rsidRPr="00583981">
        <w:rPr>
          <w:rFonts w:ascii="Times New Roman" w:hAnsi="Times New Roman" w:cs="Times New Roman"/>
          <w:color w:val="000000"/>
          <w:sz w:val="24"/>
          <w:szCs w:val="24"/>
        </w:rPr>
        <w:t>3.4.9</w:t>
      </w:r>
      <w:r w:rsidR="00B03E6E" w:rsidRPr="009538BA">
        <w:fldChar w:fldCharType="end"/>
      </w:r>
      <w:r w:rsidR="005A29D6" w:rsidRPr="009538BA">
        <w:rPr>
          <w:rFonts w:ascii="Times New Roman" w:hAnsi="Times New Roman" w:cs="Times New Roman"/>
          <w:color w:val="000000"/>
          <w:sz w:val="24"/>
          <w:szCs w:val="24"/>
        </w:rPr>
        <w:t xml:space="preserve"> настоящего Договора</w:t>
      </w:r>
      <w:r w:rsidRPr="009538BA">
        <w:rPr>
          <w:rFonts w:ascii="Times New Roman" w:hAnsi="Times New Roman" w:cs="Times New Roman"/>
          <w:color w:val="000000"/>
          <w:sz w:val="24"/>
          <w:szCs w:val="24"/>
        </w:rPr>
        <w:t xml:space="preserve">, </w:t>
      </w:r>
      <w:r w:rsidR="00EA0AFF" w:rsidRPr="009538BA">
        <w:rPr>
          <w:rFonts w:ascii="Times New Roman" w:hAnsi="Times New Roman" w:cs="Times New Roman"/>
          <w:color w:val="000000"/>
          <w:sz w:val="24"/>
          <w:szCs w:val="24"/>
        </w:rPr>
        <w:t>Заказчик вправе отказаться от</w:t>
      </w:r>
      <w:r w:rsidRPr="009538BA">
        <w:rPr>
          <w:rFonts w:ascii="Times New Roman" w:hAnsi="Times New Roman" w:cs="Times New Roman"/>
          <w:color w:val="000000"/>
          <w:sz w:val="24"/>
          <w:szCs w:val="24"/>
        </w:rPr>
        <w:t xml:space="preserve"> приемки Работ, выполняемых с применением таких Материалов и Оборудования. </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использования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либо привлекаемыми им Субподрядчиками импортных Материалов и Оборудования, </w:t>
      </w:r>
      <w:r w:rsidR="0074555C"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9538BA">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9538BA">
        <w:rPr>
          <w:rFonts w:ascii="Times New Roman" w:hAnsi="Times New Roman" w:cs="Times New Roman"/>
          <w:color w:val="000000"/>
          <w:sz w:val="24"/>
          <w:szCs w:val="24"/>
        </w:rPr>
        <w:t xml:space="preserve"> и Оборудования. В случае отказа от предоставления или непредставления вышеуказанных документов, Заказчик </w:t>
      </w:r>
      <w:r w:rsidRPr="009538BA">
        <w:rPr>
          <w:rFonts w:ascii="Times New Roman" w:hAnsi="Times New Roman" w:cs="Times New Roman"/>
          <w:color w:val="000000"/>
          <w:sz w:val="24"/>
          <w:szCs w:val="24"/>
        </w:rPr>
        <w:lastRenderedPageBreak/>
        <w:t xml:space="preserve">вправе отказаться от приемки Работ, выполняемых с применением таких Материалов и Оборудования. </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выявления недостатков </w:t>
      </w:r>
      <w:r w:rsidR="00665CEC" w:rsidRPr="009538BA">
        <w:rPr>
          <w:rFonts w:ascii="Times New Roman" w:hAnsi="Times New Roman" w:cs="Times New Roman"/>
          <w:color w:val="000000"/>
          <w:sz w:val="24"/>
          <w:szCs w:val="24"/>
        </w:rPr>
        <w:t xml:space="preserve">при осмотре </w:t>
      </w:r>
      <w:r w:rsidRPr="009538BA">
        <w:rPr>
          <w:rFonts w:ascii="Times New Roman" w:hAnsi="Times New Roman" w:cs="Times New Roman"/>
          <w:color w:val="000000"/>
          <w:sz w:val="24"/>
          <w:szCs w:val="24"/>
        </w:rPr>
        <w:t>Оборудования, такие недостатки фиксируются Заказчиком.</w:t>
      </w:r>
    </w:p>
    <w:p w:rsidR="00D474AA" w:rsidRPr="009538BA" w:rsidRDefault="0074555C" w:rsidP="00473D1C">
      <w:pPr>
        <w:pStyle w:val="a4"/>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обязан устранить выявленные недостатки Оборудования за свой счет без изменения сроков выполнения соответствующих Работ, указанных в Графике </w:t>
      </w:r>
      <w:r w:rsidR="003F52D3" w:rsidRPr="009538BA">
        <w:rPr>
          <w:rFonts w:ascii="Times New Roman" w:hAnsi="Times New Roman" w:cs="Times New Roman"/>
          <w:color w:val="000000"/>
          <w:sz w:val="24"/>
          <w:szCs w:val="24"/>
        </w:rPr>
        <w:t>выполнения р</w:t>
      </w:r>
      <w:r w:rsidR="00D474AA" w:rsidRPr="009538BA">
        <w:rPr>
          <w:rFonts w:ascii="Times New Roman" w:hAnsi="Times New Roman" w:cs="Times New Roman"/>
          <w:color w:val="000000"/>
          <w:sz w:val="24"/>
          <w:szCs w:val="24"/>
        </w:rPr>
        <w:t xml:space="preserve">абот. Выявление недостатков поставленного Оборудования не освобождает </w:t>
      </w:r>
      <w:r w:rsidRPr="009538BA">
        <w:rPr>
          <w:rFonts w:ascii="Times New Roman" w:hAnsi="Times New Roman" w:cs="Times New Roman"/>
          <w:color w:val="000000"/>
          <w:sz w:val="24"/>
          <w:szCs w:val="24"/>
        </w:rPr>
        <w:t xml:space="preserve">Генерального </w:t>
      </w:r>
      <w:r w:rsidR="007E2290" w:rsidRPr="009538BA">
        <w:rPr>
          <w:rFonts w:ascii="Times New Roman" w:hAnsi="Times New Roman" w:cs="Times New Roman"/>
          <w:color w:val="000000"/>
          <w:sz w:val="24"/>
          <w:szCs w:val="24"/>
        </w:rPr>
        <w:t>Подрядчика</w:t>
      </w:r>
      <w:r w:rsidR="00D474AA" w:rsidRPr="009538BA">
        <w:rPr>
          <w:rFonts w:ascii="Times New Roman" w:hAnsi="Times New Roman" w:cs="Times New Roman"/>
          <w:color w:val="000000"/>
          <w:sz w:val="24"/>
          <w:szCs w:val="24"/>
        </w:rPr>
        <w:t xml:space="preserve"> от ответственности за нарушение сроков выполнения соответствующих Работ, указанных в Графике </w:t>
      </w:r>
      <w:r w:rsidR="003F52D3" w:rsidRPr="009538BA">
        <w:rPr>
          <w:rFonts w:ascii="Times New Roman" w:hAnsi="Times New Roman" w:cs="Times New Roman"/>
          <w:color w:val="000000"/>
          <w:sz w:val="24"/>
          <w:szCs w:val="24"/>
        </w:rPr>
        <w:t>выполнения р</w:t>
      </w:r>
      <w:r w:rsidR="00D474AA" w:rsidRPr="009538BA">
        <w:rPr>
          <w:rFonts w:ascii="Times New Roman" w:hAnsi="Times New Roman" w:cs="Times New Roman"/>
          <w:color w:val="000000"/>
          <w:sz w:val="24"/>
          <w:szCs w:val="24"/>
        </w:rPr>
        <w:t xml:space="preserve">абот и за окончание Работ по Договору в целом.  </w:t>
      </w:r>
    </w:p>
    <w:p w:rsidR="00D474AA" w:rsidRPr="009538BA" w:rsidRDefault="00D474AA"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Запасные части, не входящие в комплект Оборудования, доставленные на </w:t>
      </w:r>
      <w:r w:rsidR="00453005">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троительную площадку, передаются </w:t>
      </w:r>
      <w:r w:rsidR="0074555C"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Pr="009538BA">
        <w:rPr>
          <w:rFonts w:ascii="Times New Roman" w:hAnsi="Times New Roman" w:cs="Times New Roman"/>
          <w:color w:val="000000"/>
          <w:sz w:val="24"/>
          <w:szCs w:val="24"/>
        </w:rPr>
        <w:t xml:space="preserve"> в собст</w:t>
      </w:r>
      <w:r w:rsidR="00665CEC" w:rsidRPr="009538BA">
        <w:rPr>
          <w:rFonts w:ascii="Times New Roman" w:hAnsi="Times New Roman" w:cs="Times New Roman"/>
          <w:color w:val="000000"/>
          <w:sz w:val="24"/>
          <w:szCs w:val="24"/>
        </w:rPr>
        <w:t xml:space="preserve">венность Заказчику по товарной </w:t>
      </w:r>
      <w:r w:rsidRPr="009538BA">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9538BA">
        <w:rPr>
          <w:rFonts w:ascii="Times New Roman" w:hAnsi="Times New Roman" w:cs="Times New Roman"/>
          <w:color w:val="000000"/>
          <w:sz w:val="24"/>
          <w:szCs w:val="24"/>
        </w:rPr>
        <w:t>унктах</w:t>
      </w:r>
      <w:r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_Ref348276689 \r \h  \* MERGEFORMAT </w:instrText>
      </w:r>
      <w:r w:rsidR="00B03E6E" w:rsidRPr="009538BA">
        <w:fldChar w:fldCharType="separate"/>
      </w:r>
      <w:r w:rsidR="00583981" w:rsidRPr="00583981">
        <w:rPr>
          <w:rFonts w:ascii="Times New Roman" w:hAnsi="Times New Roman" w:cs="Times New Roman"/>
          <w:color w:val="000000"/>
          <w:sz w:val="24"/>
          <w:szCs w:val="24"/>
        </w:rPr>
        <w:t>3.4.8</w:t>
      </w:r>
      <w:r w:rsidR="00B03E6E" w:rsidRPr="009538BA">
        <w:fldChar w:fldCharType="end"/>
      </w:r>
      <w:r w:rsidR="007D111F" w:rsidRPr="009538BA">
        <w:rPr>
          <w:rFonts w:ascii="Times New Roman" w:hAnsi="Times New Roman" w:cs="Times New Roman"/>
          <w:color w:val="000000"/>
          <w:sz w:val="24"/>
          <w:szCs w:val="24"/>
        </w:rPr>
        <w:t xml:space="preserve"> и </w:t>
      </w:r>
      <w:r w:rsidR="00B03E6E" w:rsidRPr="009538BA">
        <w:fldChar w:fldCharType="begin"/>
      </w:r>
      <w:r w:rsidR="00B03E6E" w:rsidRPr="009538BA">
        <w:instrText xml:space="preserve"> REF _Ref348276403 \r \h  \* MERGEFORMAT </w:instrText>
      </w:r>
      <w:r w:rsidR="00B03E6E" w:rsidRPr="009538BA">
        <w:fldChar w:fldCharType="separate"/>
      </w:r>
      <w:r w:rsidR="00583981" w:rsidRPr="00583981">
        <w:rPr>
          <w:rFonts w:ascii="Times New Roman" w:hAnsi="Times New Roman" w:cs="Times New Roman"/>
          <w:color w:val="000000"/>
          <w:sz w:val="24"/>
          <w:szCs w:val="24"/>
        </w:rPr>
        <w:t>3.4.9</w:t>
      </w:r>
      <w:r w:rsidR="00B03E6E" w:rsidRPr="009538BA">
        <w:fldChar w:fldCharType="end"/>
      </w:r>
      <w:r w:rsidRPr="009538BA">
        <w:rPr>
          <w:rFonts w:ascii="Times New Roman" w:hAnsi="Times New Roman" w:cs="Times New Roman"/>
          <w:color w:val="000000"/>
          <w:sz w:val="24"/>
          <w:szCs w:val="24"/>
        </w:rPr>
        <w:t xml:space="preserve"> </w:t>
      </w:r>
      <w:r w:rsidR="005A29D6" w:rsidRPr="009538BA">
        <w:rPr>
          <w:rFonts w:ascii="Times New Roman" w:hAnsi="Times New Roman" w:cs="Times New Roman"/>
          <w:color w:val="000000"/>
          <w:sz w:val="24"/>
          <w:szCs w:val="24"/>
        </w:rPr>
        <w:t xml:space="preserve">настоящего </w:t>
      </w:r>
      <w:r w:rsidRPr="009538BA">
        <w:rPr>
          <w:rFonts w:ascii="Times New Roman" w:hAnsi="Times New Roman" w:cs="Times New Roman"/>
          <w:color w:val="000000"/>
          <w:sz w:val="24"/>
          <w:szCs w:val="24"/>
        </w:rPr>
        <w:t>Договора.</w:t>
      </w:r>
    </w:p>
    <w:p w:rsidR="00D474AA" w:rsidRPr="009538BA" w:rsidRDefault="0074555C" w:rsidP="008F4189">
      <w:pPr>
        <w:pStyle w:val="a4"/>
        <w:numPr>
          <w:ilvl w:val="2"/>
          <w:numId w:val="40"/>
        </w:numPr>
        <w:tabs>
          <w:tab w:val="left" w:pos="993"/>
          <w:tab w:val="left" w:pos="1276"/>
        </w:tabs>
        <w:spacing w:after="0" w:line="240" w:lineRule="auto"/>
        <w:ind w:left="0"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w:t>
      </w:r>
      <w:r w:rsidR="007E2290" w:rsidRPr="009538BA">
        <w:rPr>
          <w:rFonts w:ascii="Times New Roman" w:hAnsi="Times New Roman" w:cs="Times New Roman"/>
          <w:color w:val="000000"/>
          <w:sz w:val="24"/>
          <w:szCs w:val="24"/>
        </w:rPr>
        <w:t>Подрядчик</w:t>
      </w:r>
      <w:r w:rsidR="00D474AA" w:rsidRPr="009538BA">
        <w:rPr>
          <w:rFonts w:ascii="Times New Roman" w:hAnsi="Times New Roman" w:cs="Times New Roman"/>
          <w:color w:val="000000"/>
          <w:sz w:val="24"/>
          <w:szCs w:val="24"/>
        </w:rPr>
        <w:t xml:space="preserve">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AF0A5F" w:rsidRPr="009538BA" w:rsidRDefault="00AF0A5F" w:rsidP="00473D1C">
      <w:pPr>
        <w:pStyle w:val="Redraft"/>
        <w:numPr>
          <w:ilvl w:val="0"/>
          <w:numId w:val="0"/>
        </w:numPr>
        <w:tabs>
          <w:tab w:val="left" w:pos="993"/>
          <w:tab w:val="left" w:pos="1276"/>
        </w:tabs>
        <w:ind w:firstLine="709"/>
        <w:rPr>
          <w:sz w:val="24"/>
          <w:szCs w:val="24"/>
        </w:rPr>
      </w:pPr>
    </w:p>
    <w:bookmarkEnd w:id="11"/>
    <w:p w:rsidR="00EB2650" w:rsidRPr="009538BA" w:rsidRDefault="00EB2650" w:rsidP="008F4189">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МЕСТО ПРОИЗВОДСТВА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B2650" w:rsidRPr="009538BA" w:rsidRDefault="00EB265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Местом производства Работ </w:t>
      </w:r>
      <w:r w:rsidR="00B8413C" w:rsidRPr="009538BA">
        <w:rPr>
          <w:rFonts w:ascii="Times New Roman" w:hAnsi="Times New Roman" w:cs="Times New Roman"/>
          <w:color w:val="000000"/>
          <w:sz w:val="24"/>
          <w:szCs w:val="24"/>
        </w:rPr>
        <w:t>является</w:t>
      </w:r>
      <w:r w:rsidRPr="009538BA">
        <w:rPr>
          <w:rFonts w:ascii="Times New Roman" w:hAnsi="Times New Roman" w:cs="Times New Roman"/>
          <w:color w:val="000000"/>
          <w:sz w:val="24"/>
          <w:szCs w:val="24"/>
        </w:rPr>
        <w:t xml:space="preserve"> </w:t>
      </w:r>
      <w:r w:rsidR="001E2847">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троительная площадка</w:t>
      </w:r>
      <w:r w:rsidR="001E2847">
        <w:rPr>
          <w:rFonts w:ascii="Times New Roman" w:hAnsi="Times New Roman" w:cs="Times New Roman"/>
          <w:color w:val="000000"/>
          <w:sz w:val="24"/>
          <w:szCs w:val="24"/>
        </w:rPr>
        <w:t xml:space="preserve"> и Помещения, переданные по Акту по форме П</w:t>
      </w:r>
      <w:r w:rsidR="00CD403F">
        <w:rPr>
          <w:rFonts w:ascii="Times New Roman" w:hAnsi="Times New Roman" w:cs="Times New Roman"/>
          <w:color w:val="000000"/>
          <w:sz w:val="24"/>
          <w:szCs w:val="24"/>
        </w:rPr>
        <w:t>риложения №12</w:t>
      </w:r>
      <w:r w:rsidRPr="009538BA">
        <w:rPr>
          <w:rFonts w:ascii="Times New Roman" w:hAnsi="Times New Roman" w:cs="Times New Roman"/>
          <w:color w:val="000000"/>
          <w:sz w:val="24"/>
          <w:szCs w:val="24"/>
        </w:rPr>
        <w:t>.</w:t>
      </w:r>
    </w:p>
    <w:p w:rsidR="00E94ACD" w:rsidRPr="009538BA" w:rsidRDefault="00E94ACD"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EB2650" w:rsidRPr="009538BA" w:rsidRDefault="00EB2650" w:rsidP="008F4189">
      <w:pPr>
        <w:pStyle w:val="a4"/>
        <w:numPr>
          <w:ilvl w:val="0"/>
          <w:numId w:val="40"/>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5" w:name="_Ref323298059"/>
      <w:r w:rsidRPr="009538BA">
        <w:rPr>
          <w:rFonts w:ascii="Times New Roman" w:hAnsi="Times New Roman" w:cs="Times New Roman"/>
          <w:b/>
          <w:bCs/>
          <w:sz w:val="24"/>
          <w:szCs w:val="24"/>
        </w:rPr>
        <w:t>ЦЕНА ДОГОВОРА</w:t>
      </w:r>
      <w:bookmarkEnd w:id="15"/>
      <w:r w:rsidR="009111CA" w:rsidRPr="008655AE">
        <w:rPr>
          <w:rStyle w:val="afa"/>
        </w:rPr>
        <w:footnoteReference w:id="2"/>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9111CA" w:rsidRPr="009538BA" w:rsidRDefault="009111CA"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6" w:name="_Ref320109155"/>
      <w:bookmarkStart w:id="17" w:name="_Ref304192365"/>
      <w:bookmarkStart w:id="18" w:name="_Ref346981844"/>
      <w:r w:rsidRPr="009538BA">
        <w:rPr>
          <w:rFonts w:ascii="Times New Roman" w:hAnsi="Times New Roman" w:cs="Times New Roman"/>
          <w:color w:val="000000"/>
          <w:sz w:val="24"/>
          <w:szCs w:val="24"/>
        </w:rPr>
        <w:t xml:space="preserve">Цена </w:t>
      </w:r>
      <w:r w:rsidR="00603AB0"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оговора</w:t>
      </w:r>
      <w:r w:rsidR="00C90925">
        <w:rPr>
          <w:rFonts w:ascii="Times New Roman" w:hAnsi="Times New Roman" w:cs="Times New Roman"/>
          <w:color w:val="000000"/>
          <w:sz w:val="24"/>
          <w:szCs w:val="24"/>
        </w:rPr>
        <w:t xml:space="preserve"> определяется в соответствии с Приложением № 1 к Договору</w:t>
      </w:r>
      <w:r w:rsidR="004D2B93">
        <w:rPr>
          <w:rFonts w:ascii="Times New Roman" w:hAnsi="Times New Roman" w:cs="Times New Roman"/>
          <w:color w:val="000000"/>
          <w:sz w:val="24"/>
          <w:szCs w:val="24"/>
        </w:rPr>
        <w:t xml:space="preserve"> и </w:t>
      </w:r>
      <w:r w:rsidR="005872DC" w:rsidRPr="009538BA">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составляет</w:t>
      </w:r>
      <w:r w:rsidRPr="009538BA">
        <w:rPr>
          <w:rFonts w:ascii="Times New Roman" w:hAnsi="Times New Roman" w:cs="Times New Roman"/>
          <w:color w:val="000000"/>
          <w:sz w:val="24"/>
          <w:szCs w:val="24"/>
        </w:rPr>
        <w:t xml:space="preserve">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 xml:space="preserve">рублей, в том числе НДС </w:t>
      </w:r>
      <w:r w:rsidR="0036022F" w:rsidRPr="0036022F">
        <w:rPr>
          <w:rFonts w:ascii="Times New Roman" w:hAnsi="Times New Roman" w:cs="Times New Roman"/>
          <w:b/>
          <w:color w:val="000000"/>
          <w:sz w:val="24"/>
          <w:szCs w:val="24"/>
        </w:rPr>
        <w:t>[сумма цифрами и прописью]</w:t>
      </w:r>
      <w:r w:rsidR="0036022F">
        <w:rPr>
          <w:rFonts w:ascii="Times New Roman" w:hAnsi="Times New Roman" w:cs="Times New Roman"/>
          <w:color w:val="000000"/>
          <w:sz w:val="24"/>
          <w:szCs w:val="24"/>
        </w:rPr>
        <w:t xml:space="preserve"> </w:t>
      </w:r>
      <w:r w:rsidR="003F0DAB" w:rsidRPr="009538BA">
        <w:rPr>
          <w:rFonts w:ascii="Times New Roman" w:hAnsi="Times New Roman" w:cs="Times New Roman"/>
          <w:color w:val="000000"/>
          <w:sz w:val="24"/>
          <w:szCs w:val="24"/>
        </w:rPr>
        <w:t>рублей</w:t>
      </w:r>
      <w:r w:rsidRPr="009538BA">
        <w:rPr>
          <w:rFonts w:ascii="Times New Roman" w:hAnsi="Times New Roman" w:cs="Times New Roman"/>
          <w:color w:val="000000"/>
          <w:sz w:val="24"/>
          <w:szCs w:val="24"/>
        </w:rPr>
        <w:t xml:space="preserve">. </w:t>
      </w:r>
      <w:bookmarkEnd w:id="16"/>
      <w:bookmarkEnd w:id="17"/>
      <w:bookmarkEnd w:id="18"/>
      <w:r w:rsidR="0000072F" w:rsidRPr="009538BA">
        <w:rPr>
          <w:rFonts w:ascii="Times New Roman" w:hAnsi="Times New Roman" w:cs="Times New Roman"/>
          <w:color w:val="000000"/>
          <w:sz w:val="24"/>
          <w:szCs w:val="24"/>
        </w:rPr>
        <w:t>Цена Договора</w:t>
      </w:r>
      <w:r w:rsidR="00123D0A" w:rsidRPr="009538BA">
        <w:rPr>
          <w:rFonts w:ascii="Times New Roman" w:hAnsi="Times New Roman" w:cs="Times New Roman"/>
          <w:color w:val="000000"/>
          <w:sz w:val="24"/>
          <w:szCs w:val="24"/>
        </w:rPr>
        <w:t xml:space="preserve"> </w:t>
      </w:r>
      <w:r w:rsidR="00477D03">
        <w:rPr>
          <w:rFonts w:ascii="Times New Roman" w:hAnsi="Times New Roman" w:cs="Times New Roman"/>
          <w:color w:val="000000"/>
          <w:sz w:val="24"/>
          <w:szCs w:val="24"/>
        </w:rPr>
        <w:t xml:space="preserve">является </w:t>
      </w:r>
      <w:r w:rsidR="00F82530">
        <w:rPr>
          <w:rFonts w:ascii="Times New Roman" w:hAnsi="Times New Roman" w:cs="Times New Roman"/>
          <w:color w:val="000000"/>
          <w:sz w:val="24"/>
          <w:szCs w:val="24"/>
        </w:rPr>
        <w:t>твердой</w:t>
      </w:r>
      <w:r w:rsidR="00477D03">
        <w:rPr>
          <w:rFonts w:ascii="Times New Roman" w:hAnsi="Times New Roman" w:cs="Times New Roman"/>
          <w:color w:val="000000"/>
          <w:sz w:val="24"/>
          <w:szCs w:val="24"/>
        </w:rPr>
        <w:t xml:space="preserve"> и </w:t>
      </w:r>
      <w:r w:rsidR="00E94D27" w:rsidRPr="009538BA">
        <w:rPr>
          <w:rFonts w:ascii="Times New Roman" w:hAnsi="Times New Roman" w:cs="Times New Roman"/>
          <w:color w:val="000000"/>
          <w:sz w:val="24"/>
          <w:szCs w:val="24"/>
        </w:rPr>
        <w:t>изменению не подлежит, за исключением случаев, предусмотренных настоящим Договором.</w:t>
      </w:r>
    </w:p>
    <w:p w:rsidR="003A3C9C" w:rsidRDefault="000F16B1"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Цена Договора включает </w:t>
      </w:r>
      <w:r w:rsidR="00C779B4" w:rsidRPr="009538BA">
        <w:rPr>
          <w:rFonts w:ascii="Times New Roman" w:hAnsi="Times New Roman" w:cs="Times New Roman"/>
          <w:color w:val="000000"/>
          <w:sz w:val="24"/>
          <w:szCs w:val="24"/>
        </w:rPr>
        <w:t>ц</w:t>
      </w:r>
      <w:r w:rsidRPr="009538BA">
        <w:rPr>
          <w:rFonts w:ascii="Times New Roman" w:hAnsi="Times New Roman" w:cs="Times New Roman"/>
          <w:color w:val="000000"/>
          <w:sz w:val="24"/>
          <w:szCs w:val="24"/>
        </w:rPr>
        <w:t xml:space="preserve">ену </w:t>
      </w:r>
      <w:r w:rsidR="007769DF" w:rsidRPr="009538BA">
        <w:rPr>
          <w:rFonts w:ascii="Times New Roman" w:hAnsi="Times New Roman" w:cs="Times New Roman"/>
          <w:color w:val="000000"/>
          <w:sz w:val="24"/>
          <w:szCs w:val="24"/>
        </w:rPr>
        <w:t>Строительно-монтажных Работ,</w:t>
      </w:r>
      <w:r w:rsidR="009F2E8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9F2E8A" w:rsidRPr="009538BA">
        <w:rPr>
          <w:rFonts w:ascii="Times New Roman" w:hAnsi="Times New Roman" w:cs="Times New Roman"/>
          <w:color w:val="000000"/>
          <w:sz w:val="24"/>
          <w:szCs w:val="24"/>
        </w:rPr>
        <w:t xml:space="preserve">ену </w:t>
      </w:r>
      <w:r w:rsidR="00C779B4" w:rsidRPr="009538BA">
        <w:rPr>
          <w:rFonts w:ascii="Times New Roman" w:hAnsi="Times New Roman" w:cs="Times New Roman"/>
          <w:color w:val="000000"/>
          <w:sz w:val="24"/>
          <w:szCs w:val="24"/>
        </w:rPr>
        <w:t>р</w:t>
      </w:r>
      <w:r w:rsidR="009F2E8A" w:rsidRPr="009538BA">
        <w:rPr>
          <w:rFonts w:ascii="Times New Roman" w:hAnsi="Times New Roman" w:cs="Times New Roman"/>
          <w:color w:val="000000"/>
          <w:sz w:val="24"/>
          <w:szCs w:val="24"/>
        </w:rPr>
        <w:t>абот по вводу Объект</w:t>
      </w:r>
      <w:r w:rsidR="00917FC0" w:rsidRPr="009538BA">
        <w:rPr>
          <w:rFonts w:ascii="Times New Roman" w:hAnsi="Times New Roman" w:cs="Times New Roman"/>
          <w:color w:val="000000"/>
          <w:sz w:val="24"/>
          <w:szCs w:val="24"/>
        </w:rPr>
        <w:t>а</w:t>
      </w:r>
      <w:r w:rsidR="003A3C9C" w:rsidRPr="009538BA">
        <w:rPr>
          <w:rFonts w:ascii="Times New Roman" w:hAnsi="Times New Roman" w:cs="Times New Roman"/>
          <w:color w:val="000000"/>
          <w:sz w:val="24"/>
          <w:szCs w:val="24"/>
        </w:rPr>
        <w:t xml:space="preserve"> в эксплуатацию</w:t>
      </w:r>
      <w:r w:rsidR="00123D0A" w:rsidRPr="009538BA">
        <w:rPr>
          <w:rFonts w:ascii="Times New Roman" w:hAnsi="Times New Roman" w:cs="Times New Roman"/>
          <w:color w:val="000000"/>
          <w:sz w:val="24"/>
          <w:szCs w:val="24"/>
        </w:rPr>
        <w:t xml:space="preserve">, </w:t>
      </w:r>
      <w:r w:rsidR="00C779B4" w:rsidRPr="009538BA">
        <w:rPr>
          <w:rFonts w:ascii="Times New Roman" w:hAnsi="Times New Roman" w:cs="Times New Roman"/>
          <w:color w:val="000000"/>
          <w:sz w:val="24"/>
          <w:szCs w:val="24"/>
        </w:rPr>
        <w:t>ц</w:t>
      </w:r>
      <w:r w:rsidR="00123D0A" w:rsidRPr="009538BA">
        <w:rPr>
          <w:rFonts w:ascii="Times New Roman" w:hAnsi="Times New Roman" w:cs="Times New Roman"/>
          <w:color w:val="000000"/>
          <w:sz w:val="24"/>
          <w:szCs w:val="24"/>
        </w:rPr>
        <w:t>ену Материалов и Оборудования,</w:t>
      </w:r>
      <w:r w:rsidR="009F2E8A" w:rsidRPr="009538BA">
        <w:rPr>
          <w:rFonts w:ascii="Times New Roman" w:hAnsi="Times New Roman" w:cs="Times New Roman"/>
          <w:color w:val="000000"/>
          <w:sz w:val="24"/>
          <w:szCs w:val="24"/>
        </w:rPr>
        <w:t xml:space="preserve"> </w:t>
      </w:r>
      <w:r w:rsidR="00123D0A" w:rsidRPr="009538BA">
        <w:rPr>
          <w:rFonts w:ascii="Times New Roman" w:hAnsi="Times New Roman" w:cs="Times New Roman"/>
          <w:color w:val="000000"/>
          <w:sz w:val="24"/>
          <w:szCs w:val="24"/>
        </w:rPr>
        <w:t>иных р</w:t>
      </w:r>
      <w:r w:rsidR="009F2E8A" w:rsidRPr="009538BA">
        <w:rPr>
          <w:rFonts w:ascii="Times New Roman" w:hAnsi="Times New Roman" w:cs="Times New Roman"/>
          <w:color w:val="000000"/>
          <w:sz w:val="24"/>
          <w:szCs w:val="24"/>
        </w:rPr>
        <w:t>абот, выполняемых Генеральным Подрядчиком в соответствии с условиями настоящего Договора</w:t>
      </w:r>
      <w:r w:rsidR="003A3C9C" w:rsidRPr="009538BA">
        <w:rPr>
          <w:rFonts w:ascii="Times New Roman" w:hAnsi="Times New Roman" w:cs="Times New Roman"/>
          <w:color w:val="000000"/>
          <w:sz w:val="24"/>
          <w:szCs w:val="24"/>
        </w:rPr>
        <w:t>.</w:t>
      </w:r>
    </w:p>
    <w:p w:rsidR="00477D03" w:rsidRPr="008F5E85" w:rsidRDefault="00477D03" w:rsidP="00477D0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9" w:name="_Ref320104720"/>
      <w:r w:rsidRPr="008F5E85">
        <w:rPr>
          <w:rFonts w:ascii="Times New Roman" w:hAnsi="Times New Roman" w:cs="Times New Roman"/>
          <w:sz w:val="24"/>
          <w:szCs w:val="24"/>
        </w:rPr>
        <w:t>Любые Работы:</w:t>
      </w:r>
      <w:bookmarkEnd w:id="19"/>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учтенные в Приложениях № 1 и № 2 к настоящему Договору, но </w:t>
      </w:r>
      <w:proofErr w:type="gramStart"/>
      <w:r w:rsidRPr="008F5E85">
        <w:rPr>
          <w:rFonts w:ascii="Times New Roman" w:hAnsi="Times New Roman"/>
          <w:sz w:val="24"/>
          <w:szCs w:val="24"/>
        </w:rPr>
        <w:t>выполнение</w:t>
      </w:r>
      <w:proofErr w:type="gramEnd"/>
      <w:r w:rsidRPr="008F5E85">
        <w:rPr>
          <w:rFonts w:ascii="Times New Roman" w:hAnsi="Times New Roman"/>
          <w:sz w:val="24"/>
          <w:szCs w:val="24"/>
        </w:rPr>
        <w:t xml:space="preserve"> которых прямо предусмотрено или подразумевается в утвержденной проектной документации, и (или)</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477D03" w:rsidRPr="008F5E85" w:rsidRDefault="00477D03" w:rsidP="00477D03">
      <w:pPr>
        <w:tabs>
          <w:tab w:val="left" w:pos="993"/>
          <w:tab w:val="left" w:pos="1276"/>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w:t>
      </w:r>
      <w:r w:rsidR="0085312A" w:rsidRPr="009538BA">
        <w:rPr>
          <w:rFonts w:ascii="Times New Roman" w:hAnsi="Times New Roman" w:cs="Times New Roman"/>
          <w:color w:val="000000"/>
          <w:sz w:val="24"/>
          <w:szCs w:val="24"/>
        </w:rPr>
        <w:t xml:space="preserve"> подтверждает</w:t>
      </w:r>
      <w:r w:rsidRPr="009538BA">
        <w:rPr>
          <w:rFonts w:ascii="Times New Roman" w:hAnsi="Times New Roman" w:cs="Times New Roman"/>
          <w:color w:val="000000"/>
          <w:sz w:val="24"/>
          <w:szCs w:val="24"/>
        </w:rPr>
        <w:t>, что им учтены все условия, информация, документы и все позиции, необходимые для выполнения Работ.</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lastRenderedPageBreak/>
        <w:t xml:space="preserve">Цена Договора устанавливается в рублях. В случае если Сторонами будет согласовано изменение объема Работ, то пересчет стоимости </w:t>
      </w:r>
      <w:r w:rsidR="0030642F" w:rsidRPr="009538BA">
        <w:rPr>
          <w:rFonts w:ascii="Times New Roman" w:hAnsi="Times New Roman" w:cs="Times New Roman"/>
          <w:color w:val="000000"/>
          <w:sz w:val="24"/>
          <w:szCs w:val="24"/>
        </w:rPr>
        <w:t xml:space="preserve">дополнительных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w:t>
      </w:r>
      <w:r w:rsidR="002A6B56" w:rsidRPr="009538BA">
        <w:rPr>
          <w:rFonts w:ascii="Times New Roman" w:hAnsi="Times New Roman" w:cs="Times New Roman"/>
          <w:color w:val="000000"/>
          <w:sz w:val="24"/>
          <w:szCs w:val="24"/>
        </w:rPr>
        <w:t xml:space="preserve"> (необходимых для выполнения дополнительных работ), </w:t>
      </w:r>
      <w:r w:rsidRPr="009538BA">
        <w:rPr>
          <w:rFonts w:ascii="Times New Roman" w:hAnsi="Times New Roman" w:cs="Times New Roman"/>
          <w:color w:val="000000"/>
          <w:sz w:val="24"/>
          <w:szCs w:val="24"/>
        </w:rPr>
        <w:t>выраженн</w:t>
      </w:r>
      <w:r w:rsidR="002A6B56" w:rsidRPr="009538BA">
        <w:rPr>
          <w:rFonts w:ascii="Times New Roman" w:hAnsi="Times New Roman" w:cs="Times New Roman"/>
          <w:color w:val="000000"/>
          <w:sz w:val="24"/>
          <w:szCs w:val="24"/>
        </w:rPr>
        <w:t>ой</w:t>
      </w:r>
      <w:r w:rsidRPr="009538BA">
        <w:rPr>
          <w:rFonts w:ascii="Times New Roman" w:hAnsi="Times New Roman" w:cs="Times New Roman"/>
          <w:color w:val="000000"/>
          <w:sz w:val="24"/>
          <w:szCs w:val="24"/>
        </w:rPr>
        <w:t xml:space="preserve"> в иностранной валюте, в рубли будет производиться по курсу ЦБ РФ на </w:t>
      </w:r>
      <w:r w:rsidR="0030642F" w:rsidRPr="009538BA">
        <w:rPr>
          <w:rFonts w:ascii="Times New Roman" w:hAnsi="Times New Roman" w:cs="Times New Roman"/>
          <w:color w:val="000000"/>
          <w:sz w:val="24"/>
          <w:szCs w:val="24"/>
        </w:rPr>
        <w:t xml:space="preserve">дату </w:t>
      </w:r>
      <w:r w:rsidRPr="009538BA">
        <w:rPr>
          <w:rFonts w:ascii="Times New Roman" w:hAnsi="Times New Roman" w:cs="Times New Roman"/>
          <w:color w:val="000000"/>
          <w:sz w:val="24"/>
          <w:szCs w:val="24"/>
        </w:rPr>
        <w:t>согласования Сторонами такого изменения объема Работ.</w:t>
      </w:r>
      <w:r w:rsidR="0030642F" w:rsidRPr="009538BA">
        <w:rPr>
          <w:rFonts w:ascii="Times New Roman" w:hAnsi="Times New Roman" w:cs="Times New Roman"/>
          <w:color w:val="000000"/>
          <w:sz w:val="24"/>
          <w:szCs w:val="24"/>
        </w:rPr>
        <w:t xml:space="preserve"> </w:t>
      </w:r>
      <w:r w:rsidR="00084EF6">
        <w:rPr>
          <w:rFonts w:ascii="Times New Roman" w:hAnsi="Times New Roman" w:cs="Times New Roman"/>
          <w:color w:val="000000"/>
          <w:sz w:val="24"/>
          <w:szCs w:val="24"/>
        </w:rPr>
        <w:t>Датой согласования Сторонами изменения объема Работ считается дата подписания Сторонами соответствующего дополнительного соглашения к настоящему Договору.</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Генеральный Подрядчик подтверждает, что он информирован о</w:t>
      </w:r>
      <w:r w:rsidR="007467B2" w:rsidRPr="009538BA">
        <w:rPr>
          <w:rFonts w:ascii="Times New Roman" w:hAnsi="Times New Roman" w:cs="Times New Roman"/>
          <w:color w:val="000000"/>
          <w:sz w:val="24"/>
          <w:szCs w:val="24"/>
        </w:rPr>
        <w:t>бо</w:t>
      </w:r>
      <w:r w:rsidRPr="009538BA">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w:t>
      </w:r>
      <w:r w:rsidR="003A6892" w:rsidRPr="009538BA">
        <w:rPr>
          <w:rFonts w:ascii="Times New Roman" w:hAnsi="Times New Roman" w:cs="Times New Roman"/>
          <w:color w:val="000000"/>
          <w:sz w:val="24"/>
          <w:szCs w:val="24"/>
        </w:rPr>
        <w:t>следующих</w:t>
      </w:r>
      <w:r w:rsidRPr="009538BA">
        <w:rPr>
          <w:rFonts w:ascii="Times New Roman" w:hAnsi="Times New Roman" w:cs="Times New Roman"/>
          <w:color w:val="000000"/>
          <w:sz w:val="24"/>
          <w:szCs w:val="24"/>
        </w:rPr>
        <w:t xml:space="preserve">: колебания валютных курсовых разниц, колебания в стоимости используемых Генеральным Подрядчиком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9538BA">
        <w:rPr>
          <w:rFonts w:ascii="Times New Roman" w:hAnsi="Times New Roman" w:cs="Times New Roman"/>
          <w:color w:val="000000"/>
          <w:sz w:val="24"/>
          <w:szCs w:val="24"/>
        </w:rPr>
        <w:t>в</w:t>
      </w:r>
      <w:proofErr w:type="gramEnd"/>
      <w:r w:rsidR="004516C5" w:rsidRPr="009538BA">
        <w:rPr>
          <w:rFonts w:ascii="Times New Roman" w:hAnsi="Times New Roman" w:cs="Times New Roman"/>
          <w:color w:val="000000"/>
          <w:sz w:val="24"/>
          <w:szCs w:val="24"/>
        </w:rPr>
        <w:t xml:space="preserve"> </w:t>
      </w:r>
      <w:proofErr w:type="gramStart"/>
      <w:r w:rsidR="004516C5" w:rsidRPr="009538BA">
        <w:rPr>
          <w:rFonts w:ascii="Times New Roman" w:hAnsi="Times New Roman" w:cs="Times New Roman"/>
          <w:color w:val="000000"/>
          <w:sz w:val="24"/>
          <w:szCs w:val="24"/>
        </w:rPr>
        <w:t>настоящем</w:t>
      </w:r>
      <w:proofErr w:type="gramEnd"/>
      <w:r w:rsidR="002A6B56" w:rsidRPr="009538BA">
        <w:rPr>
          <w:rFonts w:ascii="Times New Roman" w:hAnsi="Times New Roman" w:cs="Times New Roman"/>
          <w:color w:val="000000"/>
          <w:sz w:val="24"/>
          <w:szCs w:val="24"/>
        </w:rPr>
        <w:t xml:space="preserve"> пункте</w:t>
      </w:r>
      <w:r w:rsidRPr="009538BA">
        <w:rPr>
          <w:rFonts w:ascii="Times New Roman" w:hAnsi="Times New Roman" w:cs="Times New Roman"/>
          <w:color w:val="000000"/>
          <w:sz w:val="24"/>
          <w:szCs w:val="24"/>
        </w:rPr>
        <w:t>.</w:t>
      </w:r>
      <w:r w:rsidR="00283A3E" w:rsidRPr="009538BA">
        <w:rPr>
          <w:rFonts w:ascii="Times New Roman" w:hAnsi="Times New Roman" w:cs="Times New Roman"/>
          <w:color w:val="000000"/>
          <w:sz w:val="24"/>
          <w:szCs w:val="24"/>
        </w:rPr>
        <w:t xml:space="preserve"> </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тщательно ознакомился с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сходными данными</w:t>
      </w:r>
      <w:r w:rsidRPr="009538BA">
        <w:rPr>
          <w:rFonts w:ascii="Times New Roman" w:hAnsi="Times New Roman" w:cs="Times New Roman"/>
          <w:color w:val="000000"/>
          <w:sz w:val="24"/>
          <w:szCs w:val="24"/>
        </w:rPr>
        <w:t xml:space="preserve"> и согласен с тем, что </w:t>
      </w:r>
      <w:r w:rsidR="00E94D27" w:rsidRPr="009538BA">
        <w:rPr>
          <w:rFonts w:ascii="Times New Roman" w:hAnsi="Times New Roman" w:cs="Times New Roman"/>
          <w:color w:val="000000"/>
          <w:sz w:val="24"/>
          <w:szCs w:val="24"/>
        </w:rPr>
        <w:t>и</w:t>
      </w:r>
      <w:r w:rsidR="004C1A27" w:rsidRPr="009538BA">
        <w:rPr>
          <w:rFonts w:ascii="Times New Roman" w:hAnsi="Times New Roman" w:cs="Times New Roman"/>
          <w:color w:val="000000"/>
          <w:sz w:val="24"/>
          <w:szCs w:val="24"/>
        </w:rPr>
        <w:t>сходные данные</w:t>
      </w:r>
      <w:r w:rsidRPr="009538BA">
        <w:rPr>
          <w:rFonts w:ascii="Times New Roman" w:hAnsi="Times New Roman" w:cs="Times New Roman"/>
          <w:color w:val="000000"/>
          <w:sz w:val="24"/>
          <w:szCs w:val="24"/>
        </w:rPr>
        <w:t xml:space="preserve"> позволя</w:t>
      </w:r>
      <w:r w:rsidR="004C1A27" w:rsidRPr="009538BA">
        <w:rPr>
          <w:rFonts w:ascii="Times New Roman" w:hAnsi="Times New Roman" w:cs="Times New Roman"/>
          <w:color w:val="000000"/>
          <w:sz w:val="24"/>
          <w:szCs w:val="24"/>
        </w:rPr>
        <w:t>ю</w:t>
      </w:r>
      <w:r w:rsidRPr="009538BA">
        <w:rPr>
          <w:rFonts w:ascii="Times New Roman" w:hAnsi="Times New Roman" w:cs="Times New Roman"/>
          <w:color w:val="000000"/>
          <w:sz w:val="24"/>
          <w:szCs w:val="24"/>
        </w:rPr>
        <w:t>т выполнить Работы в полном соответствии с условиями настоящего Договора.</w:t>
      </w:r>
    </w:p>
    <w:p w:rsidR="00EB2650" w:rsidRPr="009538BA" w:rsidRDefault="00EB2650"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w:t>
      </w:r>
      <w:r w:rsidR="00703AEF" w:rsidRPr="009538BA">
        <w:rPr>
          <w:rFonts w:ascii="Times New Roman" w:hAnsi="Times New Roman" w:cs="Times New Roman"/>
          <w:color w:val="000000"/>
          <w:sz w:val="24"/>
          <w:szCs w:val="24"/>
        </w:rPr>
        <w:t>Цена Договора включает, в том числе:</w:t>
      </w:r>
    </w:p>
    <w:p w:rsidR="00703AEF" w:rsidRPr="009538BA" w:rsidRDefault="009361F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стоимость </w:t>
      </w:r>
      <w:r w:rsidR="00703AEF" w:rsidRPr="009538BA">
        <w:rPr>
          <w:rFonts w:ascii="Times New Roman" w:hAnsi="Times New Roman" w:cs="Times New Roman"/>
          <w:color w:val="000000"/>
          <w:sz w:val="24"/>
          <w:szCs w:val="24"/>
        </w:rPr>
        <w:t>Строительно-монтажных Работ;</w:t>
      </w:r>
    </w:p>
    <w:p w:rsidR="002A6B56" w:rsidRPr="009538BA" w:rsidRDefault="002A6B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стоимость Материалов и Оборудования;</w:t>
      </w:r>
    </w:p>
    <w:p w:rsidR="00B6336E" w:rsidRPr="00084EF6" w:rsidRDefault="00C90925" w:rsidP="00C67580">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504A63">
        <w:rPr>
          <w:rFonts w:ascii="Times New Roman" w:hAnsi="Times New Roman" w:cs="Times New Roman"/>
          <w:color w:val="000000"/>
          <w:sz w:val="24"/>
          <w:szCs w:val="24"/>
        </w:rPr>
        <w:t>разработка проектов производства работ,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504A63">
        <w:rPr>
          <w:rFonts w:ascii="Times New Roman" w:hAnsi="Times New Roman" w:cs="Times New Roman"/>
          <w:color w:val="000000"/>
          <w:sz w:val="24"/>
          <w:szCs w:val="24"/>
        </w:rPr>
        <w:t>,</w:t>
      </w:r>
      <w:r w:rsidR="00E6738A" w:rsidRPr="00504A63">
        <w:rPr>
          <w:rFonts w:ascii="Times New Roman" w:hAnsi="Times New Roman" w:cs="Times New Roman"/>
          <w:color w:val="000000"/>
          <w:sz w:val="24"/>
          <w:szCs w:val="24"/>
        </w:rPr>
        <w:t xml:space="preserve"> </w:t>
      </w:r>
      <w:r w:rsidR="00504A63" w:rsidRPr="00084EF6">
        <w:rPr>
          <w:rFonts w:ascii="Times New Roman" w:hAnsi="Times New Roman" w:cs="Times New Roman"/>
          <w:sz w:val="24"/>
          <w:szCs w:val="24"/>
        </w:rPr>
        <w:t xml:space="preserve">в том числе </w:t>
      </w:r>
      <w:r w:rsidR="00E6738A" w:rsidRPr="00084EF6">
        <w:rPr>
          <w:rFonts w:ascii="Times New Roman" w:hAnsi="Times New Roman" w:cs="Times New Roman"/>
          <w:sz w:val="24"/>
          <w:szCs w:val="24"/>
        </w:rPr>
        <w:t>деклараци</w:t>
      </w:r>
      <w:r w:rsidR="00504A63" w:rsidRPr="00084EF6">
        <w:rPr>
          <w:rFonts w:ascii="Times New Roman" w:hAnsi="Times New Roman" w:cs="Times New Roman"/>
          <w:sz w:val="24"/>
          <w:szCs w:val="24"/>
        </w:rPr>
        <w:t>й</w:t>
      </w:r>
      <w:r w:rsidR="00E6738A" w:rsidRPr="00084EF6">
        <w:rPr>
          <w:rFonts w:ascii="Times New Roman" w:hAnsi="Times New Roman" w:cs="Times New Roman"/>
          <w:sz w:val="24"/>
          <w:szCs w:val="24"/>
        </w:rPr>
        <w:t xml:space="preserve"> пожарной безопасности</w:t>
      </w:r>
      <w:r w:rsidR="00504A63" w:rsidRPr="00084EF6">
        <w:rPr>
          <w:rFonts w:ascii="Times New Roman" w:hAnsi="Times New Roman" w:cs="Times New Roman"/>
          <w:sz w:val="24"/>
          <w:szCs w:val="24"/>
        </w:rPr>
        <w:t>, составленных в соответствии со</w:t>
      </w:r>
      <w:r w:rsidR="00E6738A" w:rsidRPr="00084EF6">
        <w:rPr>
          <w:rFonts w:ascii="Times New Roman" w:hAnsi="Times New Roman" w:cs="Times New Roman"/>
          <w:sz w:val="24"/>
          <w:szCs w:val="24"/>
        </w:rPr>
        <w:t xml:space="preserve"> ст. 64 </w:t>
      </w:r>
      <w:r w:rsidR="00070FFE" w:rsidRPr="00084EF6">
        <w:rPr>
          <w:rFonts w:ascii="Times New Roman" w:hAnsi="Times New Roman" w:cs="Times New Roman"/>
          <w:sz w:val="24"/>
          <w:szCs w:val="24"/>
        </w:rPr>
        <w:t>Федеральн</w:t>
      </w:r>
      <w:r w:rsidR="00504A63" w:rsidRPr="00084EF6">
        <w:rPr>
          <w:rFonts w:ascii="Times New Roman" w:hAnsi="Times New Roman" w:cs="Times New Roman"/>
          <w:sz w:val="24"/>
          <w:szCs w:val="24"/>
        </w:rPr>
        <w:t>ого</w:t>
      </w:r>
      <w:r w:rsidR="00070FFE" w:rsidRPr="00084EF6">
        <w:rPr>
          <w:rFonts w:ascii="Times New Roman" w:hAnsi="Times New Roman" w:cs="Times New Roman"/>
          <w:sz w:val="24"/>
          <w:szCs w:val="24"/>
        </w:rPr>
        <w:t xml:space="preserve"> закон</w:t>
      </w:r>
      <w:r w:rsidR="00504A63" w:rsidRPr="00084EF6">
        <w:rPr>
          <w:rFonts w:ascii="Times New Roman" w:hAnsi="Times New Roman" w:cs="Times New Roman"/>
          <w:sz w:val="24"/>
          <w:szCs w:val="24"/>
        </w:rPr>
        <w:t>а</w:t>
      </w:r>
      <w:r w:rsidR="00070FFE" w:rsidRPr="00084EF6">
        <w:rPr>
          <w:rFonts w:ascii="Times New Roman" w:hAnsi="Times New Roman" w:cs="Times New Roman"/>
          <w:sz w:val="24"/>
          <w:szCs w:val="24"/>
        </w:rPr>
        <w:t xml:space="preserve"> от 22.07.2008 </w:t>
      </w:r>
      <w:r w:rsidR="00504A63" w:rsidRPr="00084EF6">
        <w:rPr>
          <w:rFonts w:ascii="Times New Roman" w:hAnsi="Times New Roman" w:cs="Times New Roman"/>
          <w:sz w:val="24"/>
          <w:szCs w:val="24"/>
        </w:rPr>
        <w:t xml:space="preserve">года </w:t>
      </w:r>
      <w:r w:rsidR="0085731B" w:rsidRPr="00084EF6">
        <w:rPr>
          <w:rFonts w:ascii="Times New Roman" w:hAnsi="Times New Roman" w:cs="Times New Roman"/>
          <w:sz w:val="24"/>
          <w:szCs w:val="24"/>
        </w:rPr>
        <w:t>№</w:t>
      </w:r>
      <w:r w:rsidR="00070FFE" w:rsidRPr="00084EF6">
        <w:rPr>
          <w:rFonts w:ascii="Times New Roman" w:hAnsi="Times New Roman" w:cs="Times New Roman"/>
          <w:sz w:val="24"/>
          <w:szCs w:val="24"/>
        </w:rPr>
        <w:t xml:space="preserve"> 123-ФЗ</w:t>
      </w:r>
      <w:r w:rsidR="00504A63" w:rsidRPr="00084EF6">
        <w:rPr>
          <w:rFonts w:ascii="Times New Roman" w:hAnsi="Times New Roman" w:cs="Times New Roman"/>
          <w:sz w:val="24"/>
          <w:szCs w:val="24"/>
        </w:rPr>
        <w:t xml:space="preserve"> </w:t>
      </w:r>
      <w:r w:rsidR="00070FFE" w:rsidRPr="00084EF6">
        <w:rPr>
          <w:rFonts w:ascii="Times New Roman" w:hAnsi="Times New Roman" w:cs="Times New Roman"/>
          <w:sz w:val="24"/>
          <w:szCs w:val="24"/>
        </w:rPr>
        <w:t>«Технический регламент о требованиях пожарной безопасности»</w:t>
      </w:r>
      <w:r w:rsidR="00B6336E" w:rsidRPr="00084EF6">
        <w:rPr>
          <w:rFonts w:ascii="Times New Roman" w:hAnsi="Times New Roman" w:cs="Times New Roman"/>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B6336E" w:rsidRPr="009538BA" w:rsidRDefault="00A54F8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своевременное производство, </w:t>
      </w:r>
      <w:r w:rsidR="00B6336E" w:rsidRPr="009538BA">
        <w:rPr>
          <w:rFonts w:ascii="Times New Roman" w:hAnsi="Times New Roman" w:cs="Times New Roman"/>
          <w:color w:val="000000"/>
          <w:sz w:val="24"/>
          <w:szCs w:val="24"/>
        </w:rPr>
        <w:t>таможенная очистка, доставка, сертификация (если необходимо), монтаж</w:t>
      </w:r>
      <w:r w:rsidR="00F75C98" w:rsidRPr="009538BA">
        <w:rPr>
          <w:rFonts w:ascii="Times New Roman" w:hAnsi="Times New Roman" w:cs="Times New Roman"/>
          <w:color w:val="000000"/>
          <w:sz w:val="24"/>
          <w:szCs w:val="24"/>
        </w:rPr>
        <w:t xml:space="preserve">, </w:t>
      </w:r>
      <w:proofErr w:type="gramStart"/>
      <w:r w:rsidR="00F75C98" w:rsidRPr="009538BA">
        <w:rPr>
          <w:rFonts w:ascii="Times New Roman" w:hAnsi="Times New Roman" w:cs="Times New Roman"/>
          <w:color w:val="000000"/>
          <w:sz w:val="24"/>
          <w:szCs w:val="24"/>
        </w:rPr>
        <w:t>шеф-монтаж</w:t>
      </w:r>
      <w:proofErr w:type="gramEnd"/>
      <w:r w:rsidR="00B6336E" w:rsidRPr="009538BA">
        <w:rPr>
          <w:rFonts w:ascii="Times New Roman" w:hAnsi="Times New Roman" w:cs="Times New Roman"/>
          <w:color w:val="000000"/>
          <w:sz w:val="24"/>
          <w:szCs w:val="24"/>
        </w:rPr>
        <w:t xml:space="preserve">, </w:t>
      </w:r>
      <w:r w:rsidR="00F75C98" w:rsidRPr="009538BA">
        <w:rPr>
          <w:rFonts w:ascii="Times New Roman" w:hAnsi="Times New Roman" w:cs="Times New Roman"/>
          <w:color w:val="000000"/>
          <w:sz w:val="24"/>
          <w:szCs w:val="24"/>
        </w:rPr>
        <w:t>индивидуальные и комплексные испытания,</w:t>
      </w:r>
      <w:r w:rsidR="00B6336E" w:rsidRPr="009538BA">
        <w:rPr>
          <w:rFonts w:ascii="Times New Roman" w:hAnsi="Times New Roman" w:cs="Times New Roman"/>
          <w:color w:val="000000"/>
          <w:sz w:val="24"/>
          <w:szCs w:val="24"/>
        </w:rPr>
        <w:t xml:space="preserve"> сдача в эксплуатацию всего </w:t>
      </w:r>
      <w:r w:rsidR="00F75C98"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для выполнения Работ согласно </w:t>
      </w:r>
      <w:r w:rsidR="00F75C98" w:rsidRPr="009538BA">
        <w:rPr>
          <w:rFonts w:ascii="Times New Roman" w:hAnsi="Times New Roman" w:cs="Times New Roman"/>
          <w:color w:val="000000"/>
          <w:sz w:val="24"/>
          <w:szCs w:val="24"/>
        </w:rPr>
        <w:t>Графику</w:t>
      </w:r>
      <w:r w:rsidR="00B6336E" w:rsidRPr="009538BA">
        <w:rPr>
          <w:rFonts w:ascii="Times New Roman" w:hAnsi="Times New Roman" w:cs="Times New Roman"/>
          <w:color w:val="000000"/>
          <w:sz w:val="24"/>
          <w:szCs w:val="24"/>
        </w:rPr>
        <w:t xml:space="preserve"> </w:t>
      </w:r>
      <w:r w:rsidR="008817A1" w:rsidRPr="009538BA">
        <w:rPr>
          <w:rFonts w:ascii="Times New Roman" w:hAnsi="Times New Roman" w:cs="Times New Roman"/>
          <w:color w:val="000000"/>
          <w:sz w:val="24"/>
          <w:szCs w:val="24"/>
        </w:rPr>
        <w:t>выполнения р</w:t>
      </w:r>
      <w:r w:rsidR="00B6336E" w:rsidRPr="009538BA">
        <w:rPr>
          <w:rFonts w:ascii="Times New Roman" w:hAnsi="Times New Roman" w:cs="Times New Roman"/>
          <w:color w:val="000000"/>
          <w:sz w:val="24"/>
          <w:szCs w:val="24"/>
        </w:rPr>
        <w:t>абот, включая поставку и монтаж всех составляющих Работ во внерабочее вр</w:t>
      </w:r>
      <w:r w:rsidR="00F75C98" w:rsidRPr="009538BA">
        <w:rPr>
          <w:rFonts w:ascii="Times New Roman" w:hAnsi="Times New Roman" w:cs="Times New Roman"/>
          <w:color w:val="000000"/>
          <w:sz w:val="24"/>
          <w:szCs w:val="24"/>
        </w:rPr>
        <w:t>емя, праздничные и выходные дни;</w:t>
      </w:r>
    </w:p>
    <w:p w:rsidR="00B6336E" w:rsidRPr="009538BA"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демонтажные, монтажные, </w:t>
      </w:r>
      <w:r w:rsidR="00B117FD" w:rsidRPr="009538BA">
        <w:rPr>
          <w:rFonts w:ascii="Times New Roman" w:hAnsi="Times New Roman" w:cs="Times New Roman"/>
          <w:color w:val="000000"/>
          <w:sz w:val="24"/>
          <w:szCs w:val="24"/>
        </w:rPr>
        <w:t>пусконаладочные</w:t>
      </w:r>
      <w:r w:rsidRPr="009538BA">
        <w:rPr>
          <w:rFonts w:ascii="Times New Roman" w:hAnsi="Times New Roman" w:cs="Times New Roman"/>
          <w:color w:val="000000"/>
          <w:sz w:val="24"/>
          <w:szCs w:val="24"/>
        </w:rPr>
        <w:t>, специальные, вспомогательные,</w:t>
      </w:r>
      <w:r w:rsidR="000F7374" w:rsidRPr="009538BA">
        <w:rPr>
          <w:rFonts w:ascii="Times New Roman" w:hAnsi="Times New Roman" w:cs="Times New Roman"/>
          <w:color w:val="000000"/>
          <w:sz w:val="24"/>
          <w:szCs w:val="24"/>
        </w:rPr>
        <w:t xml:space="preserve"> сопутствующие, и прочие работы</w:t>
      </w:r>
      <w:r w:rsidR="00F75C98" w:rsidRPr="009538BA">
        <w:rPr>
          <w:rFonts w:ascii="Times New Roman" w:hAnsi="Times New Roman" w:cs="Times New Roman"/>
          <w:color w:val="000000"/>
          <w:sz w:val="24"/>
          <w:szCs w:val="24"/>
        </w:rPr>
        <w:t>;</w:t>
      </w:r>
    </w:p>
    <w:p w:rsidR="00040CDC" w:rsidRPr="009538BA" w:rsidRDefault="00040C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приемка Работ;</w:t>
      </w:r>
    </w:p>
    <w:p w:rsidR="00B6336E" w:rsidRPr="00084EF6" w:rsidRDefault="00B6336E"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возврат и замена ошибочно поставленных </w:t>
      </w:r>
      <w:r w:rsidRPr="00084EF6">
        <w:rPr>
          <w:rFonts w:ascii="Times New Roman" w:hAnsi="Times New Roman" w:cs="Times New Roman"/>
          <w:color w:val="000000"/>
          <w:sz w:val="24"/>
          <w:szCs w:val="24"/>
        </w:rPr>
        <w:t xml:space="preserve">и/или поврежденных </w:t>
      </w:r>
      <w:r w:rsidR="00F75C98" w:rsidRPr="00084EF6">
        <w:rPr>
          <w:rFonts w:ascii="Times New Roman" w:hAnsi="Times New Roman" w:cs="Times New Roman"/>
          <w:color w:val="000000"/>
          <w:sz w:val="24"/>
          <w:szCs w:val="24"/>
        </w:rPr>
        <w:t>М</w:t>
      </w:r>
      <w:r w:rsidRPr="00084EF6">
        <w:rPr>
          <w:rFonts w:ascii="Times New Roman" w:hAnsi="Times New Roman" w:cs="Times New Roman"/>
          <w:color w:val="000000"/>
          <w:sz w:val="24"/>
          <w:szCs w:val="24"/>
        </w:rPr>
        <w:t xml:space="preserve">атериалов, </w:t>
      </w:r>
      <w:r w:rsidR="00F75C98" w:rsidRPr="00084EF6">
        <w:rPr>
          <w:rFonts w:ascii="Times New Roman" w:hAnsi="Times New Roman" w:cs="Times New Roman"/>
          <w:color w:val="000000"/>
          <w:sz w:val="24"/>
          <w:szCs w:val="24"/>
        </w:rPr>
        <w:t>О</w:t>
      </w:r>
      <w:r w:rsidRPr="00084EF6">
        <w:rPr>
          <w:rFonts w:ascii="Times New Roman" w:hAnsi="Times New Roman" w:cs="Times New Roman"/>
          <w:color w:val="000000"/>
          <w:sz w:val="24"/>
          <w:szCs w:val="24"/>
        </w:rPr>
        <w:t xml:space="preserve">борудования, исправление </w:t>
      </w:r>
      <w:r w:rsidR="00E16163" w:rsidRPr="00084EF6">
        <w:rPr>
          <w:rFonts w:ascii="Times New Roman" w:hAnsi="Times New Roman" w:cs="Times New Roman"/>
          <w:color w:val="000000"/>
          <w:sz w:val="24"/>
          <w:szCs w:val="24"/>
        </w:rPr>
        <w:t>Дефектов</w:t>
      </w:r>
      <w:r w:rsidR="00F75C98" w:rsidRPr="00084EF6">
        <w:rPr>
          <w:rFonts w:ascii="Times New Roman" w:hAnsi="Times New Roman" w:cs="Times New Roman"/>
          <w:color w:val="000000"/>
          <w:sz w:val="24"/>
          <w:szCs w:val="24"/>
        </w:rPr>
        <w:t>;</w:t>
      </w:r>
    </w:p>
    <w:p w:rsidR="00B6336E" w:rsidRPr="00084EF6"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084EF6">
        <w:rPr>
          <w:rFonts w:ascii="Times New Roman" w:hAnsi="Times New Roman" w:cs="Times New Roman"/>
          <w:sz w:val="24"/>
          <w:szCs w:val="24"/>
        </w:rPr>
        <w:t>в</w:t>
      </w:r>
      <w:r w:rsidR="00B6336E" w:rsidRPr="00084EF6">
        <w:rPr>
          <w:rFonts w:ascii="Times New Roman" w:hAnsi="Times New Roman" w:cs="Times New Roman"/>
          <w:sz w:val="24"/>
          <w:szCs w:val="24"/>
        </w:rPr>
        <w:t xml:space="preserve">ыполнение Работ в соответствии с Проектной </w:t>
      </w:r>
      <w:r w:rsidRPr="00084EF6">
        <w:rPr>
          <w:rFonts w:ascii="Times New Roman" w:hAnsi="Times New Roman" w:cs="Times New Roman"/>
          <w:sz w:val="24"/>
          <w:szCs w:val="24"/>
        </w:rPr>
        <w:t>д</w:t>
      </w:r>
      <w:r w:rsidR="00B6336E" w:rsidRPr="00084EF6">
        <w:rPr>
          <w:rFonts w:ascii="Times New Roman" w:hAnsi="Times New Roman" w:cs="Times New Roman"/>
          <w:sz w:val="24"/>
          <w:szCs w:val="24"/>
        </w:rPr>
        <w:t xml:space="preserve">окументацией, </w:t>
      </w:r>
      <w:r w:rsidRPr="00084EF6">
        <w:rPr>
          <w:rFonts w:ascii="Times New Roman" w:hAnsi="Times New Roman" w:cs="Times New Roman"/>
          <w:sz w:val="24"/>
          <w:szCs w:val="24"/>
        </w:rPr>
        <w:t>Р</w:t>
      </w:r>
      <w:r w:rsidR="00B6336E" w:rsidRPr="00084EF6">
        <w:rPr>
          <w:rFonts w:ascii="Times New Roman" w:hAnsi="Times New Roman" w:cs="Times New Roman"/>
          <w:sz w:val="24"/>
          <w:szCs w:val="24"/>
        </w:rPr>
        <w:t xml:space="preserve">абочей документацией, </w:t>
      </w:r>
      <w:r w:rsidR="00504A63" w:rsidRPr="00084EF6">
        <w:rPr>
          <w:rFonts w:ascii="Times New Roman" w:hAnsi="Times New Roman" w:cs="Times New Roman"/>
          <w:sz w:val="24"/>
          <w:szCs w:val="24"/>
        </w:rPr>
        <w:t xml:space="preserve">проектом организации </w:t>
      </w:r>
      <w:r w:rsidR="008A2B3F" w:rsidRPr="00084EF6">
        <w:rPr>
          <w:rFonts w:ascii="Times New Roman" w:hAnsi="Times New Roman" w:cs="Times New Roman"/>
          <w:sz w:val="24"/>
          <w:szCs w:val="24"/>
        </w:rPr>
        <w:t>строительства</w:t>
      </w:r>
      <w:r w:rsidR="00504A63" w:rsidRPr="00084EF6">
        <w:rPr>
          <w:rFonts w:ascii="Times New Roman" w:hAnsi="Times New Roman" w:cs="Times New Roman"/>
          <w:sz w:val="24"/>
          <w:szCs w:val="24"/>
        </w:rPr>
        <w:t xml:space="preserve"> (</w:t>
      </w:r>
      <w:proofErr w:type="gramStart"/>
      <w:r w:rsidR="00504A63" w:rsidRPr="00084EF6">
        <w:rPr>
          <w:rFonts w:ascii="Times New Roman" w:hAnsi="Times New Roman" w:cs="Times New Roman"/>
          <w:sz w:val="24"/>
          <w:szCs w:val="24"/>
        </w:rPr>
        <w:t>ПОС</w:t>
      </w:r>
      <w:proofErr w:type="gramEnd"/>
      <w:r w:rsidR="00504A63" w:rsidRPr="00084EF6">
        <w:rPr>
          <w:rFonts w:ascii="Times New Roman" w:hAnsi="Times New Roman" w:cs="Times New Roman"/>
          <w:sz w:val="24"/>
          <w:szCs w:val="24"/>
        </w:rPr>
        <w:t>)</w:t>
      </w:r>
      <w:r w:rsidR="008D5F62" w:rsidRPr="00084EF6">
        <w:rPr>
          <w:rFonts w:ascii="Times New Roman" w:hAnsi="Times New Roman" w:cs="Times New Roman"/>
          <w:sz w:val="24"/>
          <w:szCs w:val="24"/>
        </w:rPr>
        <w:t xml:space="preserve">, </w:t>
      </w:r>
      <w:r w:rsidR="00504A63" w:rsidRPr="00084EF6">
        <w:rPr>
          <w:rFonts w:ascii="Times New Roman" w:hAnsi="Times New Roman"/>
          <w:sz w:val="24"/>
          <w:szCs w:val="24"/>
        </w:rPr>
        <w:t>проектом производства работ (ППР)</w:t>
      </w:r>
      <w:r w:rsidR="008D5F62" w:rsidRPr="00084EF6">
        <w:rPr>
          <w:rFonts w:ascii="Times New Roman" w:hAnsi="Times New Roman" w:cs="Times New Roman"/>
          <w:sz w:val="24"/>
          <w:szCs w:val="24"/>
        </w:rPr>
        <w:t xml:space="preserve">, </w:t>
      </w:r>
      <w:r w:rsidR="008655AE" w:rsidRPr="00084EF6">
        <w:rPr>
          <w:rFonts w:ascii="Times New Roman" w:hAnsi="Times New Roman" w:cs="Times New Roman"/>
          <w:sz w:val="24"/>
          <w:szCs w:val="24"/>
        </w:rPr>
        <w:t>г</w:t>
      </w:r>
      <w:r w:rsidR="00B6336E" w:rsidRPr="00084EF6">
        <w:rPr>
          <w:rFonts w:ascii="Times New Roman" w:hAnsi="Times New Roman" w:cs="Times New Roman"/>
          <w:sz w:val="24"/>
          <w:szCs w:val="24"/>
        </w:rPr>
        <w:t xml:space="preserve">рафиком </w:t>
      </w:r>
      <w:r w:rsidR="008817A1" w:rsidRPr="00084EF6">
        <w:rPr>
          <w:rFonts w:ascii="Times New Roman" w:hAnsi="Times New Roman" w:cs="Times New Roman"/>
          <w:sz w:val="24"/>
          <w:szCs w:val="24"/>
        </w:rPr>
        <w:t>выполнения р</w:t>
      </w:r>
      <w:r w:rsidR="00B6336E" w:rsidRPr="00084EF6">
        <w:rPr>
          <w:rFonts w:ascii="Times New Roman" w:hAnsi="Times New Roman" w:cs="Times New Roman"/>
          <w:sz w:val="24"/>
          <w:szCs w:val="24"/>
        </w:rPr>
        <w:t>абот, требованиями настоящего Договора</w:t>
      </w:r>
      <w:r w:rsidRPr="00084EF6">
        <w:rPr>
          <w:rFonts w:ascii="Times New Roman" w:hAnsi="Times New Roman" w:cs="Times New Roman"/>
          <w:sz w:val="24"/>
          <w:szCs w:val="24"/>
        </w:rPr>
        <w:t>;</w:t>
      </w:r>
    </w:p>
    <w:p w:rsidR="00B6336E" w:rsidRPr="009538BA" w:rsidRDefault="00571A1D"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риски, связанные с </w:t>
      </w:r>
      <w:r w:rsidR="00F75C98" w:rsidRPr="009538BA">
        <w:rPr>
          <w:rFonts w:ascii="Times New Roman" w:hAnsi="Times New Roman" w:cs="Times New Roman"/>
          <w:color w:val="000000"/>
          <w:sz w:val="24"/>
          <w:szCs w:val="24"/>
        </w:rPr>
        <w:t>к</w:t>
      </w:r>
      <w:r w:rsidR="00B6336E" w:rsidRPr="009538BA">
        <w:rPr>
          <w:rFonts w:ascii="Times New Roman" w:hAnsi="Times New Roman" w:cs="Times New Roman"/>
          <w:color w:val="000000"/>
          <w:sz w:val="24"/>
          <w:szCs w:val="24"/>
        </w:rPr>
        <w:t>олебания</w:t>
      </w:r>
      <w:r w:rsidR="0047500C" w:rsidRPr="009538BA">
        <w:rPr>
          <w:rFonts w:ascii="Times New Roman" w:hAnsi="Times New Roman" w:cs="Times New Roman"/>
          <w:color w:val="000000"/>
          <w:sz w:val="24"/>
          <w:szCs w:val="24"/>
        </w:rPr>
        <w:t>ми</w:t>
      </w:r>
      <w:r w:rsidR="00B6336E" w:rsidRPr="009538BA">
        <w:rPr>
          <w:rFonts w:ascii="Times New Roman" w:hAnsi="Times New Roman" w:cs="Times New Roman"/>
          <w:color w:val="000000"/>
          <w:sz w:val="24"/>
          <w:szCs w:val="24"/>
        </w:rPr>
        <w:t xml:space="preserve"> цен</w:t>
      </w:r>
      <w:r w:rsidR="00F5138C" w:rsidRPr="009538BA">
        <w:rPr>
          <w:rFonts w:ascii="Times New Roman" w:hAnsi="Times New Roman" w:cs="Times New Roman"/>
          <w:color w:val="000000"/>
          <w:sz w:val="24"/>
          <w:szCs w:val="24"/>
        </w:rPr>
        <w:t>, колебания курсов иностранных валют к рублю</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w:t>
      </w:r>
      <w:r w:rsidR="00B6336E" w:rsidRPr="009538BA">
        <w:rPr>
          <w:rFonts w:ascii="Times New Roman" w:hAnsi="Times New Roman" w:cs="Times New Roman"/>
          <w:color w:val="000000"/>
          <w:sz w:val="24"/>
          <w:szCs w:val="24"/>
        </w:rPr>
        <w:t xml:space="preserve">акладные, транспортные и прочие расходы, прибыль, непредвиденные затраты, расходы на погрузо-разгрузочные работы, подъем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атериалов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се расходы Генерального Подрядчика по оплате труда, материальных ресурсов</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по организации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бытового городка, охране </w:t>
      </w:r>
      <w:r w:rsidR="0069583C" w:rsidRPr="009538BA">
        <w:rPr>
          <w:rFonts w:ascii="Times New Roman" w:hAnsi="Times New Roman" w:cs="Times New Roman"/>
          <w:color w:val="000000"/>
          <w:sz w:val="24"/>
          <w:szCs w:val="24"/>
        </w:rPr>
        <w:t>Объект</w:t>
      </w:r>
      <w:r w:rsidR="00A37B1F" w:rsidRPr="009538BA">
        <w:rPr>
          <w:rFonts w:ascii="Times New Roman" w:hAnsi="Times New Roman" w:cs="Times New Roman"/>
          <w:color w:val="000000"/>
          <w:sz w:val="24"/>
          <w:szCs w:val="24"/>
        </w:rPr>
        <w:t>а</w:t>
      </w:r>
      <w:r w:rsidR="00B6336E" w:rsidRPr="009538BA">
        <w:rPr>
          <w:rFonts w:ascii="Times New Roman" w:hAnsi="Times New Roman" w:cs="Times New Roman"/>
          <w:color w:val="000000"/>
          <w:sz w:val="24"/>
          <w:szCs w:val="24"/>
        </w:rPr>
        <w:t>, по устройству временного ограждения</w:t>
      </w:r>
      <w:r w:rsidR="00B6336E" w:rsidRPr="00084EF6">
        <w:rPr>
          <w:rFonts w:ascii="Times New Roman" w:hAnsi="Times New Roman" w:cs="Times New Roman"/>
          <w:sz w:val="24"/>
          <w:szCs w:val="24"/>
        </w:rPr>
        <w:t xml:space="preserve">, </w:t>
      </w:r>
      <w:r w:rsidR="004A4097" w:rsidRPr="00084EF6">
        <w:rPr>
          <w:rFonts w:ascii="Times New Roman" w:hAnsi="Times New Roman" w:cs="Times New Roman"/>
          <w:sz w:val="24"/>
          <w:szCs w:val="24"/>
        </w:rPr>
        <w:t xml:space="preserve">по оплате за негативное воздействие на окружающую среду, в том числе </w:t>
      </w:r>
      <w:r w:rsidR="00B6336E" w:rsidRPr="00084EF6">
        <w:rPr>
          <w:rFonts w:ascii="Times New Roman" w:hAnsi="Times New Roman" w:cs="Times New Roman"/>
          <w:sz w:val="24"/>
          <w:szCs w:val="24"/>
        </w:rPr>
        <w:t xml:space="preserve">по уборке территории </w:t>
      </w:r>
      <w:r w:rsidR="00B6336E" w:rsidRPr="009538BA">
        <w:rPr>
          <w:rFonts w:ascii="Times New Roman" w:hAnsi="Times New Roman" w:cs="Times New Roman"/>
          <w:color w:val="000000"/>
          <w:sz w:val="24"/>
          <w:szCs w:val="24"/>
        </w:rPr>
        <w:t>и вывозу мусора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B6336E" w:rsidRPr="009538BA">
        <w:rPr>
          <w:rFonts w:ascii="Times New Roman" w:hAnsi="Times New Roman" w:cs="Times New Roman"/>
          <w:color w:val="000000"/>
          <w:sz w:val="24"/>
          <w:szCs w:val="24"/>
        </w:rPr>
        <w:t xml:space="preserve">ополнительные затраты при производстве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 xml:space="preserve">абот в зимнее время, включая отопление помещений </w:t>
      </w:r>
      <w:r w:rsidR="00910A88" w:rsidRPr="009538BA">
        <w:rPr>
          <w:rFonts w:ascii="Times New Roman" w:hAnsi="Times New Roman" w:cs="Times New Roman"/>
          <w:color w:val="000000"/>
          <w:sz w:val="24"/>
          <w:szCs w:val="24"/>
        </w:rPr>
        <w:t xml:space="preserve">(временное теплоснабжение) </w:t>
      </w:r>
      <w:r w:rsidR="00B6336E" w:rsidRPr="009538BA">
        <w:rPr>
          <w:rFonts w:ascii="Times New Roman" w:hAnsi="Times New Roman" w:cs="Times New Roman"/>
          <w:color w:val="000000"/>
          <w:sz w:val="24"/>
          <w:szCs w:val="24"/>
        </w:rPr>
        <w:t xml:space="preserve">для выполнения </w:t>
      </w:r>
      <w:r w:rsidR="00910A88" w:rsidRPr="009538BA">
        <w:rPr>
          <w:rFonts w:ascii="Times New Roman" w:hAnsi="Times New Roman" w:cs="Times New Roman"/>
          <w:color w:val="000000"/>
          <w:sz w:val="24"/>
          <w:szCs w:val="24"/>
        </w:rPr>
        <w:t>Строительно-монтажных</w:t>
      </w:r>
      <w:r w:rsidR="00B6336E"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w:t>
      </w:r>
      <w:r w:rsidRPr="009538BA">
        <w:rPr>
          <w:rFonts w:ascii="Times New Roman" w:hAnsi="Times New Roman" w:cs="Times New Roman"/>
          <w:color w:val="000000"/>
          <w:sz w:val="24"/>
          <w:szCs w:val="24"/>
        </w:rPr>
        <w:t xml:space="preserve">; </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з</w:t>
      </w:r>
      <w:r w:rsidR="00B6336E" w:rsidRPr="009538BA">
        <w:rPr>
          <w:rFonts w:ascii="Times New Roman" w:hAnsi="Times New Roman" w:cs="Times New Roman"/>
          <w:color w:val="000000"/>
          <w:sz w:val="24"/>
          <w:szCs w:val="24"/>
        </w:rPr>
        <w:t>атраты на временные здания, сооружения и помещения</w:t>
      </w:r>
      <w:r w:rsidRPr="009538BA">
        <w:rPr>
          <w:rFonts w:ascii="Times New Roman" w:hAnsi="Times New Roman" w:cs="Times New Roman"/>
          <w:color w:val="000000"/>
          <w:sz w:val="24"/>
          <w:szCs w:val="24"/>
        </w:rPr>
        <w:t>;</w:t>
      </w:r>
    </w:p>
    <w:p w:rsidR="009361F8"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ыполнение Работ 24 часа 7 дней в неделю</w:t>
      </w:r>
      <w:r w:rsidRPr="009538BA">
        <w:rPr>
          <w:rFonts w:ascii="Times New Roman" w:hAnsi="Times New Roman" w:cs="Times New Roman"/>
          <w:color w:val="000000"/>
          <w:sz w:val="24"/>
          <w:szCs w:val="24"/>
        </w:rPr>
        <w:t>, 365 дней в году;</w:t>
      </w:r>
    </w:p>
    <w:p w:rsidR="00B6336E"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трахование согласно условиям настоящего Договора</w:t>
      </w:r>
      <w:r w:rsidRPr="009538BA">
        <w:rPr>
          <w:rFonts w:ascii="Times New Roman" w:hAnsi="Times New Roman" w:cs="Times New Roman"/>
          <w:color w:val="000000"/>
          <w:sz w:val="24"/>
          <w:szCs w:val="24"/>
        </w:rPr>
        <w:t>;</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получение, предоставление и обслуживание Банковской Гарантии согласно условиям настоящего Договора;</w:t>
      </w:r>
    </w:p>
    <w:p w:rsidR="00084EF6" w:rsidRPr="008F5E85" w:rsidRDefault="00084EF6" w:rsidP="00084EF6">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все банковские расходы и комиссии, все налоговые, таможенные платежи</w:t>
      </w:r>
      <w:r>
        <w:rPr>
          <w:rFonts w:ascii="Times New Roman" w:hAnsi="Times New Roman" w:cs="Times New Roman"/>
          <w:sz w:val="24"/>
          <w:szCs w:val="24"/>
        </w:rPr>
        <w:t>,</w:t>
      </w:r>
      <w:r w:rsidRPr="008F5E85">
        <w:rPr>
          <w:rFonts w:ascii="Times New Roman" w:hAnsi="Times New Roman" w:cs="Times New Roman"/>
          <w:sz w:val="24"/>
          <w:szCs w:val="24"/>
        </w:rPr>
        <w:t xml:space="preserve"> связанные с выполнением настоящего Договора;</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ащита путей доставки и подъема инструментов,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 xml:space="preserve">борудования и </w:t>
      </w:r>
      <w:r w:rsidRPr="009538BA">
        <w:rPr>
          <w:rFonts w:ascii="Times New Roman" w:hAnsi="Times New Roman" w:cs="Times New Roman"/>
          <w:color w:val="000000"/>
          <w:sz w:val="24"/>
          <w:szCs w:val="24"/>
        </w:rPr>
        <w:t>М</w:t>
      </w:r>
      <w:r w:rsidR="00B6336E" w:rsidRPr="009538BA">
        <w:rPr>
          <w:rFonts w:ascii="Times New Roman" w:hAnsi="Times New Roman" w:cs="Times New Roman"/>
          <w:color w:val="000000"/>
          <w:sz w:val="24"/>
          <w:szCs w:val="24"/>
        </w:rPr>
        <w:t xml:space="preserve">атериалов, возможные расходы на восстановление поврежденных элементов </w:t>
      </w:r>
      <w:r w:rsidR="00E16163" w:rsidRPr="009538BA">
        <w:rPr>
          <w:rFonts w:ascii="Times New Roman" w:hAnsi="Times New Roman" w:cs="Times New Roman"/>
          <w:color w:val="000000"/>
          <w:sz w:val="24"/>
          <w:szCs w:val="24"/>
        </w:rPr>
        <w:t xml:space="preserve">Оборудования </w:t>
      </w:r>
      <w:r w:rsidR="00B6336E" w:rsidRPr="009538BA">
        <w:rPr>
          <w:rFonts w:ascii="Times New Roman" w:hAnsi="Times New Roman" w:cs="Times New Roman"/>
          <w:color w:val="000000"/>
          <w:sz w:val="24"/>
          <w:szCs w:val="24"/>
        </w:rPr>
        <w:t xml:space="preserve">и отделки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формление регистраци</w:t>
      </w:r>
      <w:r w:rsidRPr="009538BA">
        <w:rPr>
          <w:rFonts w:ascii="Times New Roman" w:hAnsi="Times New Roman" w:cs="Times New Roman"/>
          <w:color w:val="000000"/>
          <w:sz w:val="24"/>
          <w:szCs w:val="24"/>
        </w:rPr>
        <w:t>и</w:t>
      </w:r>
      <w:r w:rsidR="00B6336E" w:rsidRPr="009538BA">
        <w:rPr>
          <w:rFonts w:ascii="Times New Roman" w:hAnsi="Times New Roman" w:cs="Times New Roman"/>
          <w:color w:val="000000"/>
          <w:sz w:val="24"/>
          <w:szCs w:val="24"/>
        </w:rPr>
        <w:t xml:space="preserve"> и разрешений для персонала, необходимых для выполнения Работ, униформа, средства индивидуальной защиты</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ротивопожарные мероприятия, мероприятия по охране окружающей среды</w:t>
      </w:r>
      <w:r w:rsidR="008D5F62">
        <w:rPr>
          <w:rFonts w:ascii="Times New Roman" w:hAnsi="Times New Roman" w:cs="Times New Roman"/>
          <w:color w:val="000000"/>
          <w:sz w:val="24"/>
          <w:szCs w:val="24"/>
        </w:rPr>
        <w:t xml:space="preserve">, </w:t>
      </w:r>
      <w:r w:rsidR="00B6336E" w:rsidRPr="009538BA">
        <w:rPr>
          <w:rFonts w:ascii="Times New Roman" w:hAnsi="Times New Roman" w:cs="Times New Roman"/>
          <w:color w:val="000000"/>
          <w:sz w:val="24"/>
          <w:szCs w:val="24"/>
        </w:rPr>
        <w:t xml:space="preserve"> соблюдению </w:t>
      </w:r>
      <w:r w:rsidR="00504A63" w:rsidRPr="00084EF6">
        <w:rPr>
          <w:rFonts w:ascii="Times New Roman" w:hAnsi="Times New Roman" w:cs="Times New Roman"/>
          <w:sz w:val="24"/>
          <w:szCs w:val="24"/>
        </w:rPr>
        <w:t xml:space="preserve">правил </w:t>
      </w:r>
      <w:r w:rsidR="008D5F62" w:rsidRPr="00084EF6">
        <w:rPr>
          <w:rFonts w:ascii="Times New Roman" w:hAnsi="Times New Roman" w:cs="Times New Roman"/>
          <w:sz w:val="24"/>
          <w:szCs w:val="24"/>
        </w:rPr>
        <w:t xml:space="preserve">охраны труда и </w:t>
      </w:r>
      <w:r w:rsidR="00B6336E" w:rsidRPr="00084EF6">
        <w:rPr>
          <w:rFonts w:ascii="Times New Roman" w:hAnsi="Times New Roman" w:cs="Times New Roman"/>
          <w:sz w:val="24"/>
          <w:szCs w:val="24"/>
        </w:rPr>
        <w:t>техники безопасности</w:t>
      </w:r>
      <w:r w:rsidRPr="009538BA">
        <w:rPr>
          <w:rFonts w:ascii="Times New Roman" w:hAnsi="Times New Roman" w:cs="Times New Roman"/>
          <w:color w:val="000000"/>
          <w:sz w:val="24"/>
          <w:szCs w:val="24"/>
        </w:rPr>
        <w:t>;</w:t>
      </w:r>
    </w:p>
    <w:p w:rsidR="00B6336E" w:rsidRPr="009538BA" w:rsidRDefault="00336C56"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ыделенн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на время выполнения Работ </w:t>
      </w:r>
      <w:r w:rsidR="00E11AE8" w:rsidRPr="009538BA">
        <w:rPr>
          <w:rFonts w:ascii="Times New Roman" w:hAnsi="Times New Roman" w:cs="Times New Roman"/>
          <w:color w:val="000000"/>
          <w:sz w:val="24"/>
          <w:szCs w:val="24"/>
        </w:rPr>
        <w:t>Руководител</w:t>
      </w:r>
      <w:r w:rsidR="00047AE0" w:rsidRPr="009538BA">
        <w:rPr>
          <w:rFonts w:ascii="Times New Roman" w:hAnsi="Times New Roman" w:cs="Times New Roman"/>
          <w:color w:val="000000"/>
          <w:sz w:val="24"/>
          <w:szCs w:val="24"/>
        </w:rPr>
        <w:t>я</w:t>
      </w:r>
      <w:r w:rsidR="00E11AE8" w:rsidRPr="009538BA">
        <w:rPr>
          <w:rFonts w:ascii="Times New Roman" w:hAnsi="Times New Roman" w:cs="Times New Roman"/>
          <w:color w:val="000000"/>
          <w:sz w:val="24"/>
          <w:szCs w:val="24"/>
        </w:rPr>
        <w:t xml:space="preserve"> Проекта со стороны</w:t>
      </w:r>
      <w:r w:rsidR="00B6336E" w:rsidRPr="009538BA">
        <w:rPr>
          <w:rFonts w:ascii="Times New Roman" w:hAnsi="Times New Roman" w:cs="Times New Roman"/>
          <w:color w:val="000000"/>
          <w:sz w:val="24"/>
          <w:szCs w:val="24"/>
        </w:rPr>
        <w:t xml:space="preserve"> Генерального Подрядчика, как «единая точка контакта» со стороны Генерального Подрядчика, уполномоченн</w:t>
      </w:r>
      <w:r w:rsidR="00047AE0" w:rsidRPr="009538BA">
        <w:rPr>
          <w:rFonts w:ascii="Times New Roman" w:hAnsi="Times New Roman" w:cs="Times New Roman"/>
          <w:color w:val="000000"/>
          <w:sz w:val="24"/>
          <w:szCs w:val="24"/>
        </w:rPr>
        <w:t>ого</w:t>
      </w:r>
      <w:r w:rsidR="00B6336E" w:rsidRPr="009538BA">
        <w:rPr>
          <w:rFonts w:ascii="Times New Roman" w:hAnsi="Times New Roman" w:cs="Times New Roman"/>
          <w:color w:val="000000"/>
          <w:sz w:val="24"/>
          <w:szCs w:val="24"/>
        </w:rPr>
        <w:t xml:space="preserve"> действовать от имени Генерального Подрядчика на основании доверенности.</w:t>
      </w:r>
      <w:proofErr w:type="gramEnd"/>
      <w:r w:rsidR="00B6336E" w:rsidRPr="009538BA">
        <w:rPr>
          <w:rFonts w:ascii="Times New Roman" w:hAnsi="Times New Roman" w:cs="Times New Roman"/>
          <w:color w:val="000000"/>
          <w:sz w:val="24"/>
          <w:szCs w:val="24"/>
        </w:rPr>
        <w:t xml:space="preserve"> Руководитель </w:t>
      </w:r>
      <w:r w:rsidR="00E11AE8" w:rsidRPr="009538BA">
        <w:rPr>
          <w:rFonts w:ascii="Times New Roman" w:hAnsi="Times New Roman" w:cs="Times New Roman"/>
          <w:color w:val="000000"/>
          <w:sz w:val="24"/>
          <w:szCs w:val="24"/>
        </w:rPr>
        <w:t xml:space="preserve">Проекта со стороны Генерального Подрядчика </w:t>
      </w:r>
      <w:r w:rsidR="00B6336E" w:rsidRPr="009538BA">
        <w:rPr>
          <w:rFonts w:ascii="Times New Roman" w:hAnsi="Times New Roman" w:cs="Times New Roman"/>
          <w:color w:val="000000"/>
          <w:sz w:val="24"/>
          <w:szCs w:val="24"/>
        </w:rPr>
        <w:t xml:space="preserve">должен быть задействован </w:t>
      </w:r>
      <w:r w:rsidR="00C03E04" w:rsidRPr="009538BA">
        <w:rPr>
          <w:rFonts w:ascii="Times New Roman" w:hAnsi="Times New Roman" w:cs="Times New Roman"/>
          <w:color w:val="000000"/>
          <w:sz w:val="24"/>
          <w:szCs w:val="24"/>
        </w:rPr>
        <w:t xml:space="preserve">на </w:t>
      </w:r>
      <w:r w:rsidR="00B6336E" w:rsidRPr="009538BA">
        <w:rPr>
          <w:rFonts w:ascii="Times New Roman" w:hAnsi="Times New Roman" w:cs="Times New Roman"/>
          <w:color w:val="000000"/>
          <w:sz w:val="24"/>
          <w:szCs w:val="24"/>
        </w:rPr>
        <w:t>100 (сто) % своего рабочего времени для выполнения Работ по настоящему Договору</w:t>
      </w:r>
      <w:r w:rsidR="00F75C98" w:rsidRPr="009538BA">
        <w:rPr>
          <w:rFonts w:ascii="Times New Roman" w:hAnsi="Times New Roman" w:cs="Times New Roman"/>
          <w:color w:val="000000"/>
          <w:sz w:val="24"/>
          <w:szCs w:val="24"/>
        </w:rPr>
        <w:t>;</w:t>
      </w:r>
    </w:p>
    <w:p w:rsidR="00B6336E"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все необходимые затраты на </w:t>
      </w:r>
      <w:r w:rsidR="00F75C98" w:rsidRPr="009538BA">
        <w:rPr>
          <w:rFonts w:ascii="Times New Roman" w:hAnsi="Times New Roman" w:cs="Times New Roman"/>
          <w:color w:val="000000"/>
          <w:sz w:val="24"/>
          <w:szCs w:val="24"/>
        </w:rPr>
        <w:t xml:space="preserve">персонал </w:t>
      </w:r>
      <w:r w:rsidR="00B6336E" w:rsidRPr="009538BA">
        <w:rPr>
          <w:rFonts w:ascii="Times New Roman" w:hAnsi="Times New Roman" w:cs="Times New Roman"/>
          <w:color w:val="000000"/>
          <w:sz w:val="24"/>
          <w:szCs w:val="24"/>
        </w:rPr>
        <w:t>Проекта, состоящ</w:t>
      </w:r>
      <w:r w:rsidR="00F75C98" w:rsidRPr="009538BA">
        <w:rPr>
          <w:rFonts w:ascii="Times New Roman" w:hAnsi="Times New Roman" w:cs="Times New Roman"/>
          <w:color w:val="000000"/>
          <w:sz w:val="24"/>
          <w:szCs w:val="24"/>
        </w:rPr>
        <w:t>ий</w:t>
      </w:r>
      <w:r w:rsidR="00B6336E" w:rsidRPr="009538BA">
        <w:rPr>
          <w:rFonts w:ascii="Times New Roman" w:hAnsi="Times New Roman" w:cs="Times New Roman"/>
          <w:color w:val="000000"/>
          <w:sz w:val="24"/>
          <w:szCs w:val="24"/>
        </w:rPr>
        <w:t xml:space="preserve"> из квалифицированных </w:t>
      </w:r>
      <w:r w:rsidR="00DC34CF" w:rsidRPr="009538BA">
        <w:rPr>
          <w:rFonts w:ascii="Times New Roman" w:hAnsi="Times New Roman" w:cs="Times New Roman"/>
          <w:color w:val="000000"/>
          <w:sz w:val="24"/>
          <w:szCs w:val="24"/>
        </w:rPr>
        <w:t xml:space="preserve">инженерно-технических работников, менеджеров, </w:t>
      </w:r>
      <w:r w:rsidR="00A37B1F" w:rsidRPr="009538BA">
        <w:rPr>
          <w:rFonts w:ascii="Times New Roman" w:hAnsi="Times New Roman" w:cs="Times New Roman"/>
          <w:color w:val="000000"/>
          <w:sz w:val="24"/>
          <w:szCs w:val="24"/>
        </w:rPr>
        <w:t xml:space="preserve">прорабов, начальника участка, </w:t>
      </w:r>
      <w:r w:rsidR="00B6336E" w:rsidRPr="009538BA">
        <w:rPr>
          <w:rFonts w:ascii="Times New Roman" w:hAnsi="Times New Roman" w:cs="Times New Roman"/>
          <w:color w:val="000000"/>
          <w:sz w:val="24"/>
          <w:szCs w:val="24"/>
        </w:rPr>
        <w:t>инженера охраны труда, сметчиков и т.д.</w:t>
      </w:r>
      <w:r w:rsidR="00F75C98" w:rsidRPr="009538BA">
        <w:rPr>
          <w:rFonts w:ascii="Times New Roman" w:hAnsi="Times New Roman" w:cs="Times New Roman"/>
          <w:color w:val="000000"/>
          <w:sz w:val="24"/>
          <w:szCs w:val="24"/>
        </w:rPr>
        <w:t>;</w:t>
      </w:r>
    </w:p>
    <w:p w:rsidR="00DC34CF" w:rsidRPr="009538BA" w:rsidRDefault="00047AE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bookmarkStart w:id="20" w:name="_Toc303669984"/>
      <w:bookmarkStart w:id="21" w:name="_Toc303676814"/>
      <w:r w:rsidRPr="009538BA">
        <w:rPr>
          <w:rFonts w:ascii="Times New Roman" w:hAnsi="Times New Roman" w:cs="Times New Roman"/>
          <w:color w:val="000000"/>
          <w:sz w:val="24"/>
          <w:szCs w:val="24"/>
        </w:rPr>
        <w:t xml:space="preserve">все необходимые затраты на </w:t>
      </w:r>
      <w:r w:rsidR="00DC34CF" w:rsidRPr="009538BA">
        <w:rPr>
          <w:rFonts w:ascii="Times New Roman" w:hAnsi="Times New Roman" w:cs="Times New Roman"/>
          <w:color w:val="000000"/>
          <w:sz w:val="24"/>
          <w:szCs w:val="24"/>
        </w:rPr>
        <w:t xml:space="preserve">персонал, выполняющий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-монтажные </w:t>
      </w:r>
      <w:r w:rsidR="00C64240" w:rsidRPr="009538BA">
        <w:rPr>
          <w:rFonts w:ascii="Times New Roman" w:hAnsi="Times New Roman" w:cs="Times New Roman"/>
          <w:color w:val="000000"/>
          <w:sz w:val="24"/>
          <w:szCs w:val="24"/>
        </w:rPr>
        <w:t xml:space="preserve">Работы </w:t>
      </w:r>
      <w:r w:rsidR="00DC34CF" w:rsidRPr="009538BA">
        <w:rPr>
          <w:rFonts w:ascii="Times New Roman" w:hAnsi="Times New Roman" w:cs="Times New Roman"/>
          <w:color w:val="000000"/>
          <w:sz w:val="24"/>
          <w:szCs w:val="24"/>
        </w:rPr>
        <w:t xml:space="preserve">(в том числе </w:t>
      </w:r>
      <w:proofErr w:type="gramStart"/>
      <w:r w:rsidR="00DC34CF" w:rsidRPr="009538BA">
        <w:rPr>
          <w:rFonts w:ascii="Times New Roman" w:hAnsi="Times New Roman" w:cs="Times New Roman"/>
          <w:color w:val="000000"/>
          <w:sz w:val="24"/>
          <w:szCs w:val="24"/>
        </w:rPr>
        <w:t>шеф-монтаж</w:t>
      </w:r>
      <w:proofErr w:type="gramEnd"/>
      <w:r w:rsidR="00DC34CF" w:rsidRPr="009538BA">
        <w:rPr>
          <w:rFonts w:ascii="Times New Roman" w:hAnsi="Times New Roman" w:cs="Times New Roman"/>
          <w:color w:val="000000"/>
          <w:sz w:val="24"/>
          <w:szCs w:val="24"/>
        </w:rPr>
        <w:t>), индивидуальные и комплексные испытания;</w:t>
      </w:r>
      <w:bookmarkEnd w:id="20"/>
      <w:bookmarkEnd w:id="21"/>
    </w:p>
    <w:p w:rsidR="00B6336E"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F75C98" w:rsidRPr="009538BA">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бор мусора в мешки, ежедневный вынос и вывоз мусора в период времени, согласованный с Заказчиком</w:t>
      </w:r>
      <w:r w:rsidR="00F75C98"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ф</w:t>
      </w:r>
      <w:r w:rsidR="00B6336E" w:rsidRPr="009538BA">
        <w:rPr>
          <w:rFonts w:ascii="Times New Roman" w:hAnsi="Times New Roman" w:cs="Times New Roman"/>
          <w:color w:val="000000"/>
          <w:sz w:val="24"/>
          <w:szCs w:val="24"/>
        </w:rPr>
        <w:t xml:space="preserve">инальная влажная уборка </w:t>
      </w:r>
      <w:r w:rsidR="0069583C"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
    <w:p w:rsidR="00774342" w:rsidRPr="009538BA" w:rsidRDefault="009923DC"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уборка, </w:t>
      </w:r>
      <w:r w:rsidR="00860F31" w:rsidRPr="009538BA">
        <w:rPr>
          <w:rFonts w:ascii="Times New Roman" w:hAnsi="Times New Roman" w:cs="Times New Roman"/>
          <w:color w:val="000000"/>
          <w:sz w:val="24"/>
          <w:szCs w:val="24"/>
        </w:rPr>
        <w:t>вывоз мусора после завершения Работ;</w:t>
      </w:r>
    </w:p>
    <w:p w:rsidR="00774342" w:rsidRPr="009538BA" w:rsidRDefault="00860F31"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w:t>
      </w:r>
      <w:r w:rsidR="00A37B1F" w:rsidRPr="009538BA">
        <w:rPr>
          <w:rFonts w:ascii="Times New Roman" w:hAnsi="Times New Roman" w:cs="Times New Roman"/>
          <w:color w:val="000000"/>
          <w:sz w:val="24"/>
          <w:szCs w:val="24"/>
        </w:rPr>
        <w:t>от)</w:t>
      </w:r>
      <w:r w:rsidRPr="009538BA">
        <w:rPr>
          <w:rFonts w:ascii="Times New Roman" w:hAnsi="Times New Roman" w:cs="Times New Roman"/>
          <w:color w:val="000000"/>
          <w:sz w:val="24"/>
          <w:szCs w:val="24"/>
        </w:rPr>
        <w:t>;</w:t>
      </w:r>
    </w:p>
    <w:p w:rsidR="00B6336E" w:rsidRPr="009538BA" w:rsidRDefault="00F75C9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т</w:t>
      </w:r>
      <w:r w:rsidR="00B6336E" w:rsidRPr="009538BA">
        <w:rPr>
          <w:rFonts w:ascii="Times New Roman" w:hAnsi="Times New Roman" w:cs="Times New Roman"/>
          <w:color w:val="000000"/>
          <w:sz w:val="24"/>
          <w:szCs w:val="24"/>
        </w:rPr>
        <w:t>ребуемые гарантии и сервисное обслуживание</w:t>
      </w:r>
      <w:r w:rsidR="00E16163"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п</w:t>
      </w:r>
      <w:r w:rsidR="00B6336E" w:rsidRPr="009538BA">
        <w:rPr>
          <w:rFonts w:ascii="Times New Roman" w:hAnsi="Times New Roman" w:cs="Times New Roman"/>
          <w:color w:val="000000"/>
          <w:sz w:val="24"/>
          <w:szCs w:val="24"/>
        </w:rPr>
        <w:t xml:space="preserve">роведение инструктажа для персонала Заказчика и </w:t>
      </w:r>
      <w:r w:rsidR="00E16163" w:rsidRPr="009538BA">
        <w:rPr>
          <w:rFonts w:ascii="Times New Roman" w:hAnsi="Times New Roman" w:cs="Times New Roman"/>
          <w:color w:val="000000"/>
          <w:sz w:val="24"/>
          <w:szCs w:val="24"/>
        </w:rPr>
        <w:t xml:space="preserve">Эксплуатирующей организации </w:t>
      </w:r>
      <w:r w:rsidR="00B6336E" w:rsidRPr="009538BA">
        <w:rPr>
          <w:rFonts w:ascii="Times New Roman" w:hAnsi="Times New Roman" w:cs="Times New Roman"/>
          <w:color w:val="000000"/>
          <w:sz w:val="24"/>
          <w:szCs w:val="24"/>
        </w:rPr>
        <w:t xml:space="preserve">по использованию и эксплуатации установленного </w:t>
      </w:r>
      <w:r w:rsidR="00E16163" w:rsidRPr="009538BA">
        <w:rPr>
          <w:rFonts w:ascii="Times New Roman" w:hAnsi="Times New Roman" w:cs="Times New Roman"/>
          <w:color w:val="000000"/>
          <w:sz w:val="24"/>
          <w:szCs w:val="24"/>
        </w:rPr>
        <w:t>Оборудования</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w:t>
      </w:r>
      <w:r w:rsidR="00860F31" w:rsidRPr="009538BA">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9538BA">
        <w:rPr>
          <w:rFonts w:ascii="Times New Roman" w:hAnsi="Times New Roman" w:cs="Times New Roman"/>
          <w:color w:val="000000"/>
          <w:sz w:val="24"/>
          <w:szCs w:val="24"/>
        </w:rPr>
        <w:t xml:space="preserve">формирование папок </w:t>
      </w:r>
      <w:r w:rsidR="00C64240" w:rsidRPr="009538BA">
        <w:rPr>
          <w:rFonts w:ascii="Times New Roman" w:hAnsi="Times New Roman" w:cs="Times New Roman"/>
          <w:color w:val="000000"/>
          <w:sz w:val="24"/>
          <w:szCs w:val="24"/>
        </w:rPr>
        <w:t>Исполнительн</w:t>
      </w:r>
      <w:r w:rsidR="00B6336E" w:rsidRPr="009538BA">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9538BA">
        <w:rPr>
          <w:rFonts w:ascii="Times New Roman" w:hAnsi="Times New Roman" w:cs="Times New Roman"/>
          <w:color w:val="000000"/>
          <w:sz w:val="24"/>
          <w:szCs w:val="24"/>
        </w:rPr>
        <w:t>Фонда</w:t>
      </w:r>
      <w:r w:rsidRPr="009538BA">
        <w:rPr>
          <w:rFonts w:ascii="Times New Roman" w:hAnsi="Times New Roman" w:cs="Times New Roman"/>
          <w:color w:val="000000"/>
          <w:sz w:val="24"/>
          <w:szCs w:val="24"/>
        </w:rPr>
        <w:t>;</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 xml:space="preserve">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w:t>
      </w:r>
      <w:r w:rsidR="00774342" w:rsidRPr="009538BA">
        <w:rPr>
          <w:rFonts w:ascii="Times New Roman" w:hAnsi="Times New Roman" w:cs="Times New Roman"/>
          <w:color w:val="000000"/>
          <w:sz w:val="24"/>
          <w:szCs w:val="24"/>
        </w:rPr>
        <w:t xml:space="preserve">и другого Оборудования </w:t>
      </w:r>
      <w:r w:rsidR="00B6336E" w:rsidRPr="009538BA">
        <w:rPr>
          <w:rFonts w:ascii="Times New Roman" w:hAnsi="Times New Roman" w:cs="Times New Roman"/>
          <w:color w:val="000000"/>
          <w:sz w:val="24"/>
          <w:szCs w:val="24"/>
        </w:rPr>
        <w:t xml:space="preserve">в установленном Законодательством РФ порядке, системы вентиляции и </w:t>
      </w:r>
      <w:proofErr w:type="spellStart"/>
      <w:r w:rsidR="00B6336E" w:rsidRPr="009538BA">
        <w:rPr>
          <w:rFonts w:ascii="Times New Roman" w:hAnsi="Times New Roman" w:cs="Times New Roman"/>
          <w:color w:val="000000"/>
          <w:sz w:val="24"/>
          <w:szCs w:val="24"/>
        </w:rPr>
        <w:t>дымоудаления</w:t>
      </w:r>
      <w:proofErr w:type="spellEnd"/>
      <w:r w:rsidR="00B6336E" w:rsidRPr="009538BA">
        <w:rPr>
          <w:rFonts w:ascii="Times New Roman" w:hAnsi="Times New Roman" w:cs="Times New Roman"/>
          <w:color w:val="000000"/>
          <w:sz w:val="24"/>
          <w:szCs w:val="24"/>
        </w:rPr>
        <w:t xml:space="preserve">, пожарной сигнализации и т.д., индивидуальное и комплексное испытание </w:t>
      </w:r>
      <w:r w:rsidRPr="009538BA">
        <w:rPr>
          <w:rFonts w:ascii="Times New Roman" w:hAnsi="Times New Roman" w:cs="Times New Roman"/>
          <w:color w:val="000000"/>
          <w:sz w:val="24"/>
          <w:szCs w:val="24"/>
        </w:rPr>
        <w:t>О</w:t>
      </w:r>
      <w:r w:rsidR="00B6336E" w:rsidRPr="009538BA">
        <w:rPr>
          <w:rFonts w:ascii="Times New Roman" w:hAnsi="Times New Roman" w:cs="Times New Roman"/>
          <w:color w:val="000000"/>
          <w:sz w:val="24"/>
          <w:szCs w:val="24"/>
        </w:rPr>
        <w:t>борудования и систем</w:t>
      </w:r>
      <w:r w:rsidR="001A1A33">
        <w:rPr>
          <w:rFonts w:ascii="Times New Roman" w:hAnsi="Times New Roman" w:cs="Times New Roman"/>
          <w:color w:val="000000"/>
          <w:sz w:val="24"/>
          <w:szCs w:val="24"/>
        </w:rPr>
        <w:t xml:space="preserve"> (если применимо)</w:t>
      </w:r>
      <w:r w:rsidRPr="009538BA">
        <w:rPr>
          <w:rFonts w:ascii="Times New Roman" w:hAnsi="Times New Roman" w:cs="Times New Roman"/>
          <w:color w:val="000000"/>
          <w:sz w:val="24"/>
          <w:szCs w:val="24"/>
        </w:rPr>
        <w:t>;</w:t>
      </w:r>
      <w:proofErr w:type="gramEnd"/>
    </w:p>
    <w:p w:rsidR="00DC34CF"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w:t>
      </w:r>
      <w:r w:rsidR="00B6336E" w:rsidRPr="009538BA">
        <w:rPr>
          <w:rFonts w:ascii="Times New Roman" w:hAnsi="Times New Roman" w:cs="Times New Roman"/>
          <w:color w:val="000000"/>
          <w:sz w:val="24"/>
          <w:szCs w:val="24"/>
        </w:rPr>
        <w:t>атраты на временное электр</w:t>
      </w:r>
      <w:proofErr w:type="gramStart"/>
      <w:r w:rsidR="00B6336E" w:rsidRPr="009538BA">
        <w:rPr>
          <w:rFonts w:ascii="Times New Roman" w:hAnsi="Times New Roman" w:cs="Times New Roman"/>
          <w:color w:val="000000"/>
          <w:sz w:val="24"/>
          <w:szCs w:val="24"/>
        </w:rPr>
        <w:t>о-</w:t>
      </w:r>
      <w:proofErr w:type="gramEnd"/>
      <w:r w:rsidR="00B6336E" w:rsidRPr="009538BA">
        <w:rPr>
          <w:rFonts w:ascii="Times New Roman" w:hAnsi="Times New Roman" w:cs="Times New Roman"/>
          <w:color w:val="000000"/>
          <w:sz w:val="24"/>
          <w:szCs w:val="24"/>
        </w:rPr>
        <w:t xml:space="preserve">, водо-, газо-, </w:t>
      </w:r>
      <w:proofErr w:type="spellStart"/>
      <w:r w:rsidR="00B6336E" w:rsidRPr="009538BA">
        <w:rPr>
          <w:rFonts w:ascii="Times New Roman" w:hAnsi="Times New Roman" w:cs="Times New Roman"/>
          <w:color w:val="000000"/>
          <w:sz w:val="24"/>
          <w:szCs w:val="24"/>
        </w:rPr>
        <w:t>холодо</w:t>
      </w:r>
      <w:proofErr w:type="spellEnd"/>
      <w:r w:rsidR="00B6336E" w:rsidRPr="009538BA">
        <w:rPr>
          <w:rFonts w:ascii="Times New Roman" w:hAnsi="Times New Roman" w:cs="Times New Roman"/>
          <w:color w:val="000000"/>
          <w:sz w:val="24"/>
          <w:szCs w:val="24"/>
        </w:rPr>
        <w:t xml:space="preserve">-, теплоснабжение </w:t>
      </w:r>
      <w:r w:rsidR="00453005">
        <w:rPr>
          <w:rFonts w:ascii="Times New Roman" w:hAnsi="Times New Roman" w:cs="Times New Roman"/>
          <w:color w:val="000000"/>
          <w:sz w:val="24"/>
          <w:szCs w:val="24"/>
        </w:rPr>
        <w:t>с</w:t>
      </w:r>
      <w:r w:rsidR="00B6336E" w:rsidRPr="009538BA">
        <w:rPr>
          <w:rFonts w:ascii="Times New Roman" w:hAnsi="Times New Roman" w:cs="Times New Roman"/>
          <w:color w:val="000000"/>
          <w:sz w:val="24"/>
          <w:szCs w:val="24"/>
        </w:rPr>
        <w:t xml:space="preserve">троительной площадки </w:t>
      </w:r>
      <w:r w:rsidR="00453005">
        <w:rPr>
          <w:rFonts w:ascii="Times New Roman" w:hAnsi="Times New Roman" w:cs="Times New Roman"/>
          <w:color w:val="000000"/>
          <w:sz w:val="24"/>
          <w:szCs w:val="24"/>
        </w:rPr>
        <w:t xml:space="preserve">и Помещений </w:t>
      </w:r>
      <w:r w:rsidR="00B6336E" w:rsidRPr="009538BA">
        <w:rPr>
          <w:rFonts w:ascii="Times New Roman" w:hAnsi="Times New Roman" w:cs="Times New Roman"/>
          <w:color w:val="000000"/>
          <w:sz w:val="24"/>
          <w:szCs w:val="24"/>
        </w:rPr>
        <w:t xml:space="preserve">(включая затраты связанные с использованием дизельных электростанций, водоснабжение, канализацию и другие коммунальные услуги, затраты по сдаче </w:t>
      </w:r>
      <w:r w:rsidR="00C64240" w:rsidRPr="009538BA">
        <w:rPr>
          <w:rFonts w:ascii="Times New Roman" w:hAnsi="Times New Roman" w:cs="Times New Roman"/>
          <w:color w:val="000000"/>
          <w:sz w:val="24"/>
          <w:szCs w:val="24"/>
        </w:rPr>
        <w:t>Работ</w:t>
      </w:r>
      <w:r w:rsidR="00B6336E" w:rsidRPr="009538BA">
        <w:rPr>
          <w:rFonts w:ascii="Times New Roman" w:hAnsi="Times New Roman" w:cs="Times New Roman"/>
          <w:color w:val="000000"/>
          <w:sz w:val="24"/>
          <w:szCs w:val="24"/>
        </w:rPr>
        <w:t xml:space="preserve"> </w:t>
      </w:r>
      <w:r w:rsidR="006700A3" w:rsidRPr="009538BA">
        <w:rPr>
          <w:rFonts w:ascii="Times New Roman" w:hAnsi="Times New Roman" w:cs="Times New Roman"/>
          <w:color w:val="000000"/>
          <w:sz w:val="24"/>
          <w:szCs w:val="24"/>
        </w:rPr>
        <w:t>Заказчику</w:t>
      </w:r>
      <w:r w:rsidR="00B6336E" w:rsidRPr="009538BA">
        <w:rPr>
          <w:rFonts w:ascii="Times New Roman" w:hAnsi="Times New Roman" w:cs="Times New Roman"/>
          <w:color w:val="000000"/>
          <w:sz w:val="24"/>
          <w:szCs w:val="24"/>
        </w:rPr>
        <w:t>, организациям осуществляющим надзор за выполнением технических условий)</w:t>
      </w:r>
      <w:r w:rsidR="00DC34CF" w:rsidRPr="009538BA">
        <w:rPr>
          <w:rFonts w:ascii="Times New Roman" w:hAnsi="Times New Roman" w:cs="Times New Roman"/>
          <w:color w:val="000000"/>
          <w:sz w:val="24"/>
          <w:szCs w:val="24"/>
        </w:rPr>
        <w:t xml:space="preserve"> во время проведения </w:t>
      </w:r>
      <w:r w:rsidR="00C64240" w:rsidRPr="009538BA">
        <w:rPr>
          <w:rFonts w:ascii="Times New Roman" w:hAnsi="Times New Roman" w:cs="Times New Roman"/>
          <w:color w:val="000000"/>
          <w:sz w:val="24"/>
          <w:szCs w:val="24"/>
        </w:rPr>
        <w:t>Строительно</w:t>
      </w:r>
      <w:r w:rsidR="00DC34CF" w:rsidRPr="009538BA">
        <w:rPr>
          <w:rFonts w:ascii="Times New Roman" w:hAnsi="Times New Roman" w:cs="Times New Roman"/>
          <w:color w:val="000000"/>
          <w:sz w:val="24"/>
          <w:szCs w:val="24"/>
        </w:rPr>
        <w:t xml:space="preserve">-монтажных  </w:t>
      </w:r>
      <w:r w:rsidR="00C64240" w:rsidRPr="009538BA">
        <w:rPr>
          <w:rFonts w:ascii="Times New Roman" w:hAnsi="Times New Roman" w:cs="Times New Roman"/>
          <w:color w:val="000000"/>
          <w:sz w:val="24"/>
          <w:szCs w:val="24"/>
        </w:rPr>
        <w:t>Работ</w:t>
      </w:r>
      <w:r w:rsidR="00DC34CF" w:rsidRPr="009538BA">
        <w:rPr>
          <w:rFonts w:ascii="Times New Roman" w:hAnsi="Times New Roman" w:cs="Times New Roman"/>
          <w:color w:val="000000"/>
          <w:sz w:val="24"/>
          <w:szCs w:val="24"/>
        </w:rPr>
        <w:t>, индивидуальных и комплексных испытаний;</w:t>
      </w:r>
    </w:p>
    <w:p w:rsidR="00B6336E" w:rsidRPr="009538BA" w:rsidRDefault="007A76C0"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в</w:t>
      </w:r>
      <w:r w:rsidR="00B6336E" w:rsidRPr="009538BA">
        <w:rPr>
          <w:rFonts w:ascii="Times New Roman" w:hAnsi="Times New Roman" w:cs="Times New Roman"/>
          <w:color w:val="000000"/>
          <w:sz w:val="24"/>
          <w:szCs w:val="24"/>
        </w:rPr>
        <w:t xml:space="preserve">се </w:t>
      </w:r>
      <w:r w:rsidRPr="009538BA">
        <w:rPr>
          <w:rFonts w:ascii="Times New Roman" w:hAnsi="Times New Roman" w:cs="Times New Roman"/>
          <w:color w:val="000000"/>
          <w:sz w:val="24"/>
          <w:szCs w:val="24"/>
        </w:rPr>
        <w:t>Р</w:t>
      </w:r>
      <w:r w:rsidR="00B6336E" w:rsidRPr="009538BA">
        <w:rPr>
          <w:rFonts w:ascii="Times New Roman" w:hAnsi="Times New Roman" w:cs="Times New Roman"/>
          <w:color w:val="000000"/>
          <w:sz w:val="24"/>
          <w:szCs w:val="24"/>
        </w:rPr>
        <w:t>аботы подготовительного периода</w:t>
      </w:r>
      <w:r w:rsidRPr="009538BA">
        <w:rPr>
          <w:rFonts w:ascii="Times New Roman" w:hAnsi="Times New Roman" w:cs="Times New Roman"/>
          <w:color w:val="000000"/>
          <w:sz w:val="24"/>
          <w:szCs w:val="24"/>
        </w:rPr>
        <w:t>;</w:t>
      </w:r>
    </w:p>
    <w:p w:rsidR="00F93768" w:rsidRPr="009538BA" w:rsidRDefault="00F937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sz w:val="24"/>
          <w:szCs w:val="24"/>
        </w:rPr>
        <w:lastRenderedPageBreak/>
        <w:t xml:space="preserve">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w:t>
      </w:r>
      <w:proofErr w:type="spellStart"/>
      <w:r w:rsidRPr="009538BA">
        <w:rPr>
          <w:rFonts w:ascii="Times New Roman" w:hAnsi="Times New Roman" w:cs="Times New Roman"/>
          <w:sz w:val="24"/>
          <w:szCs w:val="24"/>
        </w:rPr>
        <w:t>и.т.д</w:t>
      </w:r>
      <w:proofErr w:type="spellEnd"/>
      <w:r w:rsidRPr="009538BA">
        <w:rPr>
          <w:rFonts w:ascii="Times New Roman" w:hAnsi="Times New Roman" w:cs="Times New Roman"/>
          <w:sz w:val="24"/>
          <w:szCs w:val="24"/>
        </w:rPr>
        <w:t>.;</w:t>
      </w:r>
    </w:p>
    <w:p w:rsidR="0083666B" w:rsidRPr="009538BA" w:rsidRDefault="0083666B"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затраты на ввод Объект</w:t>
      </w:r>
      <w:r w:rsidR="00917FC0"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в эксплуатацию;</w:t>
      </w:r>
    </w:p>
    <w:p w:rsidR="003E5FFF" w:rsidRPr="009538BA" w:rsidRDefault="0082155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затраты на </w:t>
      </w:r>
      <w:r w:rsidR="00E11AE8" w:rsidRPr="009538BA">
        <w:rPr>
          <w:rFonts w:ascii="Times New Roman" w:hAnsi="Times New Roman" w:cs="Times New Roman"/>
          <w:color w:val="000000"/>
          <w:sz w:val="24"/>
          <w:szCs w:val="24"/>
        </w:rPr>
        <w:t xml:space="preserve">использование </w:t>
      </w:r>
      <w:r w:rsidRPr="009538BA">
        <w:rPr>
          <w:rFonts w:ascii="Times New Roman" w:hAnsi="Times New Roman" w:cs="Times New Roman"/>
          <w:color w:val="000000"/>
          <w:sz w:val="24"/>
          <w:szCs w:val="24"/>
        </w:rPr>
        <w:t>программного обеспечения</w:t>
      </w:r>
      <w:r w:rsidR="00E11AE8"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требуемого Заказчиком для выполнения </w:t>
      </w:r>
      <w:r w:rsidR="00EB194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Генерального Подрядчика</w:t>
      </w:r>
      <w:r w:rsidR="00EB194A"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в том числе </w:t>
      </w:r>
      <w:r w:rsidR="00EB194A" w:rsidRPr="009538BA">
        <w:rPr>
          <w:rFonts w:ascii="Times New Roman" w:hAnsi="Times New Roman" w:cs="Times New Roman"/>
          <w:color w:val="000000"/>
          <w:sz w:val="24"/>
          <w:szCs w:val="24"/>
        </w:rPr>
        <w:t xml:space="preserve">программное обеспечение </w:t>
      </w:r>
      <w:r w:rsidRPr="009538BA">
        <w:rPr>
          <w:rFonts w:ascii="Times New Roman" w:hAnsi="Times New Roman" w:cs="Times New Roman"/>
          <w:color w:val="000000"/>
          <w:sz w:val="24"/>
          <w:szCs w:val="24"/>
        </w:rPr>
        <w:t>«</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Revit</w:t>
      </w:r>
      <w:proofErr w:type="spellEnd"/>
      <w:r w:rsidRPr="009538BA">
        <w:rPr>
          <w:rFonts w:ascii="Times New Roman" w:hAnsi="Times New Roman" w:cs="Times New Roman"/>
          <w:color w:val="000000"/>
          <w:sz w:val="24"/>
          <w:szCs w:val="24"/>
        </w:rPr>
        <w:t>» версии 2010 г. (формат *.</w:t>
      </w:r>
      <w:proofErr w:type="spellStart"/>
      <w:r w:rsidRPr="009538BA">
        <w:rPr>
          <w:rFonts w:ascii="Times New Roman" w:hAnsi="Times New Roman" w:cs="Times New Roman"/>
          <w:color w:val="000000"/>
          <w:sz w:val="24"/>
          <w:szCs w:val="24"/>
        </w:rPr>
        <w:t>rvt</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Autodesk</w:t>
      </w:r>
      <w:proofErr w:type="spellEnd"/>
      <w:r w:rsidRPr="009538BA">
        <w:rPr>
          <w:rFonts w:ascii="Times New Roman" w:hAnsi="Times New Roman" w:cs="Times New Roman"/>
          <w:color w:val="000000"/>
          <w:sz w:val="24"/>
          <w:szCs w:val="24"/>
        </w:rPr>
        <w:t xml:space="preserve">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версии 2007 г. (формат *.</w:t>
      </w:r>
      <w:proofErr w:type="spellStart"/>
      <w:r w:rsidRPr="009538BA">
        <w:rPr>
          <w:rFonts w:ascii="Times New Roman" w:hAnsi="Times New Roman" w:cs="Times New Roman"/>
          <w:color w:val="000000"/>
          <w:sz w:val="24"/>
          <w:szCs w:val="24"/>
        </w:rPr>
        <w:t>dwg</w:t>
      </w:r>
      <w:proofErr w:type="spellEnd"/>
      <w:r w:rsidRPr="009538BA">
        <w:rPr>
          <w:rFonts w:ascii="Times New Roman" w:hAnsi="Times New Roman" w:cs="Times New Roman"/>
          <w:color w:val="000000"/>
          <w:sz w:val="24"/>
          <w:szCs w:val="24"/>
        </w:rPr>
        <w:t>.),  «</w:t>
      </w:r>
      <w:proofErr w:type="spellStart"/>
      <w:r w:rsidRPr="009538BA">
        <w:rPr>
          <w:rFonts w:ascii="Times New Roman" w:hAnsi="Times New Roman" w:cs="Times New Roman"/>
          <w:color w:val="000000"/>
          <w:sz w:val="24"/>
          <w:szCs w:val="24"/>
        </w:rPr>
        <w:t>Ко</w:t>
      </w:r>
      <w:r w:rsidR="00EB194A" w:rsidRPr="009538BA">
        <w:rPr>
          <w:rFonts w:ascii="Times New Roman" w:hAnsi="Times New Roman" w:cs="Times New Roman"/>
          <w:color w:val="000000"/>
          <w:sz w:val="24"/>
          <w:szCs w:val="24"/>
        </w:rPr>
        <w:t>н</w:t>
      </w:r>
      <w:r w:rsidRPr="009538BA">
        <w:rPr>
          <w:rFonts w:ascii="Times New Roman" w:hAnsi="Times New Roman" w:cs="Times New Roman"/>
          <w:color w:val="000000"/>
          <w:sz w:val="24"/>
          <w:szCs w:val="24"/>
        </w:rPr>
        <w:t>джект</w:t>
      </w:r>
      <w:proofErr w:type="spellEnd"/>
      <w:r w:rsidRPr="009538BA">
        <w:rPr>
          <w:rFonts w:ascii="Times New Roman" w:hAnsi="Times New Roman" w:cs="Times New Roman"/>
          <w:color w:val="000000"/>
          <w:sz w:val="24"/>
          <w:szCs w:val="24"/>
        </w:rPr>
        <w:t>»</w:t>
      </w:r>
      <w:r w:rsidR="0069240D" w:rsidRPr="009538BA">
        <w:rPr>
          <w:rFonts w:ascii="Times New Roman" w:hAnsi="Times New Roman" w:cs="Times New Roman"/>
          <w:color w:val="000000"/>
          <w:sz w:val="24"/>
          <w:szCs w:val="24"/>
        </w:rPr>
        <w:t>, «М</w:t>
      </w:r>
      <w:r w:rsidR="00EB194A" w:rsidRPr="009538BA">
        <w:rPr>
          <w:rFonts w:ascii="Times New Roman" w:hAnsi="Times New Roman" w:cs="Times New Roman"/>
          <w:color w:val="000000"/>
          <w:sz w:val="24"/>
          <w:szCs w:val="24"/>
        </w:rPr>
        <w:t>ай</w:t>
      </w:r>
      <w:r w:rsidR="0069240D" w:rsidRPr="009538BA">
        <w:rPr>
          <w:rFonts w:ascii="Times New Roman" w:hAnsi="Times New Roman" w:cs="Times New Roman"/>
          <w:color w:val="000000"/>
          <w:sz w:val="24"/>
          <w:szCs w:val="24"/>
        </w:rPr>
        <w:t xml:space="preserve">крософт </w:t>
      </w:r>
      <w:proofErr w:type="spellStart"/>
      <w:r w:rsidR="0069240D" w:rsidRPr="009538BA">
        <w:rPr>
          <w:rFonts w:ascii="Times New Roman" w:hAnsi="Times New Roman" w:cs="Times New Roman"/>
          <w:color w:val="000000"/>
          <w:sz w:val="24"/>
          <w:szCs w:val="24"/>
        </w:rPr>
        <w:t>Проджект</w:t>
      </w:r>
      <w:proofErr w:type="spellEnd"/>
      <w:r w:rsidR="0069240D" w:rsidRPr="009538BA">
        <w:rPr>
          <w:rFonts w:ascii="Times New Roman" w:hAnsi="Times New Roman" w:cs="Times New Roman"/>
          <w:color w:val="000000"/>
          <w:sz w:val="24"/>
          <w:szCs w:val="24"/>
        </w:rPr>
        <w:t>»</w:t>
      </w:r>
      <w:r w:rsidR="003E5FFF" w:rsidRPr="009538BA">
        <w:rPr>
          <w:rFonts w:ascii="Times New Roman" w:hAnsi="Times New Roman" w:cs="Times New Roman"/>
          <w:color w:val="000000"/>
          <w:sz w:val="24"/>
          <w:szCs w:val="24"/>
        </w:rPr>
        <w:t>;</w:t>
      </w:r>
    </w:p>
    <w:p w:rsidR="003E5FFF" w:rsidRPr="009538BA" w:rsidRDefault="00783CC4"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предоставление информации и документов </w:t>
      </w:r>
      <w:r w:rsidR="00DB012A" w:rsidRPr="009538BA">
        <w:rPr>
          <w:rFonts w:ascii="Times New Roman" w:hAnsi="Times New Roman" w:cs="Times New Roman"/>
          <w:color w:val="000000"/>
          <w:sz w:val="24"/>
          <w:szCs w:val="24"/>
        </w:rPr>
        <w:t>Строительному контролю</w:t>
      </w:r>
      <w:r w:rsidRPr="009538BA">
        <w:rPr>
          <w:rFonts w:ascii="Times New Roman" w:hAnsi="Times New Roman" w:cs="Times New Roman"/>
          <w:color w:val="000000"/>
          <w:sz w:val="24"/>
          <w:szCs w:val="24"/>
        </w:rPr>
        <w:t>;</w:t>
      </w:r>
    </w:p>
    <w:p w:rsidR="00F46615" w:rsidRDefault="00032A68" w:rsidP="008F4189">
      <w:pPr>
        <w:pStyle w:val="a4"/>
        <w:numPr>
          <w:ilvl w:val="0"/>
          <w:numId w:val="1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д</w:t>
      </w:r>
      <w:r w:rsidR="000C46E8" w:rsidRPr="009538BA">
        <w:rPr>
          <w:rFonts w:ascii="Times New Roman" w:hAnsi="Times New Roman" w:cs="Times New Roman"/>
          <w:color w:val="000000"/>
          <w:sz w:val="24"/>
          <w:szCs w:val="24"/>
        </w:rPr>
        <w:t xml:space="preserve">ругие работы и услуги непосредственно связанные с исполнением Генеральным </w:t>
      </w:r>
      <w:r w:rsidR="0074555C" w:rsidRPr="009538BA">
        <w:rPr>
          <w:rFonts w:ascii="Times New Roman" w:hAnsi="Times New Roman" w:cs="Times New Roman"/>
          <w:color w:val="000000"/>
          <w:sz w:val="24"/>
          <w:szCs w:val="24"/>
        </w:rPr>
        <w:t>П</w:t>
      </w:r>
      <w:r w:rsidR="000C46E8" w:rsidRPr="009538BA">
        <w:rPr>
          <w:rFonts w:ascii="Times New Roman" w:hAnsi="Times New Roman" w:cs="Times New Roman"/>
          <w:color w:val="000000"/>
          <w:sz w:val="24"/>
          <w:szCs w:val="24"/>
        </w:rPr>
        <w:t>одрядчиком обязательств по настоящему Договору</w:t>
      </w:r>
      <w:r w:rsidR="00776292" w:rsidRPr="009538BA">
        <w:rPr>
          <w:rFonts w:ascii="Times New Roman" w:hAnsi="Times New Roman" w:cs="Times New Roman"/>
          <w:color w:val="000000"/>
          <w:sz w:val="24"/>
          <w:szCs w:val="24"/>
        </w:rPr>
        <w:t>.</w:t>
      </w:r>
      <w:r w:rsidR="000C46E8" w:rsidRPr="009538BA">
        <w:rPr>
          <w:rFonts w:ascii="Times New Roman" w:hAnsi="Times New Roman" w:cs="Times New Roman"/>
          <w:color w:val="000000"/>
          <w:sz w:val="24"/>
          <w:szCs w:val="24"/>
        </w:rPr>
        <w:t xml:space="preserve"> </w:t>
      </w:r>
    </w:p>
    <w:p w:rsidR="00084EF6" w:rsidRPr="008F5E85" w:rsidRDefault="00084EF6" w:rsidP="00084EF6">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Генеральный Подрядчик подтверждает, что Цена Договора включает в себя всю стоимость элементов Работ.</w:t>
      </w:r>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sz w:val="24"/>
          <w:szCs w:val="24"/>
        </w:rPr>
      </w:pPr>
    </w:p>
    <w:p w:rsidR="00E94ACD" w:rsidRPr="009538BA" w:rsidRDefault="00FB24C2"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СРОК </w:t>
      </w:r>
      <w:bookmarkStart w:id="22" w:name="OLE_LINK7"/>
      <w:r w:rsidRPr="009538BA">
        <w:rPr>
          <w:rFonts w:ascii="Times New Roman" w:hAnsi="Times New Roman" w:cs="Times New Roman"/>
          <w:b/>
          <w:bCs/>
          <w:sz w:val="24"/>
          <w:szCs w:val="24"/>
        </w:rPr>
        <w:t>ВЫПОЛНЕНИЯ РАБОТ</w:t>
      </w:r>
    </w:p>
    <w:p w:rsidR="00FB24C2" w:rsidRPr="009538BA" w:rsidRDefault="000C52E8" w:rsidP="00E94ACD">
      <w:pPr>
        <w:pStyle w:val="a4"/>
        <w:tabs>
          <w:tab w:val="left" w:pos="993"/>
          <w:tab w:val="left" w:pos="1276"/>
        </w:tabs>
        <w:spacing w:after="0" w:line="240" w:lineRule="auto"/>
        <w:ind w:left="709" w:right="-1"/>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bookmarkEnd w:id="22"/>
    </w:p>
    <w:p w:rsidR="00FB7B63" w:rsidRDefault="00786840"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color w:val="000000"/>
          <w:sz w:val="24"/>
          <w:szCs w:val="24"/>
        </w:rPr>
      </w:pPr>
      <w:r w:rsidRPr="009538BA">
        <w:rPr>
          <w:rFonts w:ascii="Times New Roman" w:hAnsi="Times New Roman" w:cs="Times New Roman"/>
          <w:color w:val="000000"/>
          <w:sz w:val="24"/>
          <w:szCs w:val="24"/>
        </w:rPr>
        <w:t xml:space="preserve">Генеральный Подрядчик обязуется завершить все Работы, включая ввод </w:t>
      </w:r>
      <w:r w:rsidR="00F46615" w:rsidRPr="009538BA">
        <w:rPr>
          <w:rFonts w:ascii="Times New Roman" w:hAnsi="Times New Roman" w:cs="Times New Roman"/>
          <w:color w:val="000000"/>
          <w:sz w:val="24"/>
          <w:szCs w:val="24"/>
        </w:rPr>
        <w:t>Объект</w:t>
      </w:r>
      <w:r w:rsidR="00350426" w:rsidRPr="009538BA">
        <w:rPr>
          <w:rFonts w:ascii="Times New Roman" w:hAnsi="Times New Roman" w:cs="Times New Roman"/>
          <w:color w:val="000000"/>
          <w:sz w:val="24"/>
          <w:szCs w:val="24"/>
        </w:rPr>
        <w:t>а</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эксплуатацию</w:t>
      </w:r>
      <w:r w:rsidR="00F46615" w:rsidRPr="009538BA">
        <w:rPr>
          <w:rFonts w:ascii="Times New Roman" w:hAnsi="Times New Roman" w:cs="Times New Roman"/>
          <w:color w:val="000000"/>
          <w:sz w:val="24"/>
          <w:szCs w:val="24"/>
        </w:rPr>
        <w:t xml:space="preserve"> </w:t>
      </w:r>
      <w:r w:rsidR="00435663" w:rsidRPr="009538BA">
        <w:rPr>
          <w:rFonts w:ascii="Times New Roman" w:hAnsi="Times New Roman" w:cs="Times New Roman"/>
          <w:color w:val="000000"/>
          <w:sz w:val="24"/>
          <w:szCs w:val="24"/>
        </w:rPr>
        <w:t>–</w:t>
      </w:r>
      <w:r w:rsidR="00E94ACD" w:rsidRPr="009538BA">
        <w:rPr>
          <w:rFonts w:ascii="Times New Roman" w:hAnsi="Times New Roman" w:cs="Times New Roman"/>
          <w:color w:val="000000"/>
          <w:sz w:val="24"/>
          <w:szCs w:val="24"/>
        </w:rPr>
        <w:t xml:space="preserve"> </w:t>
      </w:r>
      <w:r w:rsidR="00B02EBA">
        <w:rPr>
          <w:rFonts w:ascii="Times New Roman" w:hAnsi="Times New Roman" w:cs="Times New Roman"/>
          <w:b/>
          <w:color w:val="000000"/>
          <w:sz w:val="24"/>
          <w:szCs w:val="24"/>
        </w:rPr>
        <w:t>«___» ________</w:t>
      </w:r>
      <w:r w:rsidR="00B02EBA" w:rsidRPr="00B02EBA">
        <w:rPr>
          <w:rFonts w:ascii="Times New Roman" w:hAnsi="Times New Roman" w:cs="Times New Roman"/>
          <w:color w:val="000000"/>
          <w:sz w:val="24"/>
          <w:szCs w:val="24"/>
        </w:rPr>
        <w:t>201</w:t>
      </w:r>
      <w:ins w:id="23" w:author="Stolyar Vadim" w:date="2014-07-07T14:55:00Z">
        <w:r w:rsidR="006F7067">
          <w:rPr>
            <w:rFonts w:ascii="Times New Roman" w:hAnsi="Times New Roman" w:cs="Times New Roman"/>
            <w:color w:val="000000"/>
            <w:sz w:val="24"/>
            <w:szCs w:val="24"/>
          </w:rPr>
          <w:t>5</w:t>
        </w:r>
      </w:ins>
      <w:del w:id="24" w:author="Stolyar Vadim" w:date="2014-07-07T14:55:00Z">
        <w:r w:rsidR="00B02EBA" w:rsidRPr="00B02EBA" w:rsidDel="006F7067">
          <w:rPr>
            <w:rFonts w:ascii="Times New Roman" w:hAnsi="Times New Roman" w:cs="Times New Roman"/>
            <w:color w:val="000000"/>
            <w:sz w:val="24"/>
            <w:szCs w:val="24"/>
          </w:rPr>
          <w:delText>4</w:delText>
        </w:r>
      </w:del>
      <w:r w:rsidR="00B02EBA" w:rsidRPr="00B02EBA">
        <w:rPr>
          <w:rFonts w:ascii="Times New Roman" w:hAnsi="Times New Roman" w:cs="Times New Roman"/>
          <w:color w:val="000000"/>
          <w:sz w:val="24"/>
          <w:szCs w:val="24"/>
        </w:rPr>
        <w:t>г</w:t>
      </w:r>
      <w:r w:rsidR="0025239D" w:rsidRPr="00B02EBA">
        <w:rPr>
          <w:rFonts w:ascii="Times New Roman" w:hAnsi="Times New Roman" w:cs="Times New Roman"/>
          <w:color w:val="000000"/>
          <w:sz w:val="24"/>
          <w:szCs w:val="24"/>
        </w:rPr>
        <w:t>.</w:t>
      </w:r>
      <w:r w:rsidR="00F46615"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w:t>
      </w:r>
      <w:r w:rsidR="006A2200" w:rsidRPr="009538BA">
        <w:rPr>
          <w:rFonts w:ascii="Times New Roman" w:hAnsi="Times New Roman" w:cs="Times New Roman"/>
          <w:color w:val="000000"/>
          <w:sz w:val="24"/>
          <w:szCs w:val="24"/>
        </w:rPr>
        <w:t xml:space="preserve"> в Графике </w:t>
      </w:r>
      <w:r w:rsidR="008817A1"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w:t>
      </w:r>
      <w:r w:rsidR="00FB24C2" w:rsidRPr="009538BA">
        <w:rPr>
          <w:rFonts w:ascii="Times New Roman" w:hAnsi="Times New Roman" w:cs="Times New Roman"/>
          <w:color w:val="000000"/>
          <w:sz w:val="24"/>
          <w:szCs w:val="24"/>
        </w:rPr>
        <w:t>.</w:t>
      </w:r>
      <w:r w:rsidR="006A2200" w:rsidRPr="009538BA">
        <w:rPr>
          <w:rFonts w:ascii="Times New Roman" w:hAnsi="Times New Roman" w:cs="Times New Roman"/>
          <w:color w:val="000000"/>
          <w:sz w:val="24"/>
          <w:szCs w:val="24"/>
        </w:rPr>
        <w:t xml:space="preserve"> Генеральный Подрядчик обязан выполнять </w:t>
      </w:r>
      <w:r w:rsidR="000C52E8" w:rsidRPr="009538BA">
        <w:rPr>
          <w:rFonts w:ascii="Times New Roman" w:hAnsi="Times New Roman" w:cs="Times New Roman"/>
          <w:color w:val="000000"/>
          <w:sz w:val="24"/>
          <w:szCs w:val="24"/>
        </w:rPr>
        <w:t xml:space="preserve">Работы </w:t>
      </w:r>
      <w:r w:rsidR="006A2200" w:rsidRPr="009538BA">
        <w:rPr>
          <w:rFonts w:ascii="Times New Roman" w:hAnsi="Times New Roman" w:cs="Times New Roman"/>
          <w:color w:val="000000"/>
          <w:sz w:val="24"/>
          <w:szCs w:val="24"/>
        </w:rPr>
        <w:t xml:space="preserve">непрерывно, без задержек, в указанные в Графике </w:t>
      </w:r>
      <w:r w:rsidR="006D3E0F" w:rsidRPr="009538BA">
        <w:rPr>
          <w:rFonts w:ascii="Times New Roman" w:hAnsi="Times New Roman" w:cs="Times New Roman"/>
          <w:color w:val="000000"/>
          <w:sz w:val="24"/>
          <w:szCs w:val="24"/>
        </w:rPr>
        <w:t>выполнения р</w:t>
      </w:r>
      <w:r w:rsidR="006A2200" w:rsidRPr="009538BA">
        <w:rPr>
          <w:rFonts w:ascii="Times New Roman" w:hAnsi="Times New Roman" w:cs="Times New Roman"/>
          <w:color w:val="000000"/>
          <w:sz w:val="24"/>
          <w:szCs w:val="24"/>
        </w:rPr>
        <w:t>абот сроки.</w:t>
      </w:r>
      <w:r w:rsidR="007B7B01" w:rsidRPr="009538BA">
        <w:rPr>
          <w:rFonts w:ascii="Times New Roman" w:hAnsi="Times New Roman" w:cs="Times New Roman"/>
          <w:color w:val="000000"/>
          <w:sz w:val="24"/>
          <w:szCs w:val="24"/>
        </w:rPr>
        <w:t xml:space="preserve"> </w:t>
      </w:r>
      <w:proofErr w:type="gramStart"/>
      <w:r w:rsidR="00FB7B63" w:rsidRPr="00FB7B63">
        <w:rPr>
          <w:rFonts w:ascii="Times New Roman" w:hAnsi="Times New Roman" w:cs="Times New Roman"/>
          <w:bCs/>
          <w:color w:val="000000"/>
          <w:sz w:val="24"/>
          <w:szCs w:val="24"/>
        </w:rPr>
        <w:t>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Подрядчика, Генеральный Подрядчик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roofErr w:type="gramEnd"/>
    </w:p>
    <w:p w:rsidR="00B02EBA" w:rsidRPr="008F5E85" w:rsidRDefault="00B02EBA" w:rsidP="00B02EBA">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Промежуточные сроки, указанные в Графике выполнения работ, могут быть изменены Сторонами в порядке и на условиях, установленных настоящим Договором. Изменен</w:t>
      </w:r>
      <w:r w:rsidRPr="008F5E85">
        <w:rPr>
          <w:rFonts w:ascii="Times New Roman" w:hAnsi="Times New Roman" w:cs="Times New Roman"/>
          <w:bCs/>
          <w:sz w:val="24"/>
          <w:szCs w:val="24"/>
        </w:rPr>
        <w:t>и</w:t>
      </w:r>
      <w:r w:rsidRPr="008F5E85">
        <w:rPr>
          <w:rFonts w:ascii="Times New Roman" w:hAnsi="Times New Roman" w:cs="Times New Roman"/>
          <w:sz w:val="24"/>
          <w:szCs w:val="24"/>
        </w:rPr>
        <w:t>е Графика выполнения работ оформляется дополнительным соглашением к Договору.</w:t>
      </w:r>
    </w:p>
    <w:p w:rsidR="00FB24C2"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Если в какой-либо момент, по мнению Заказчика, реальный ход Работ не будет соответствовать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w:t>
      </w:r>
      <w:r w:rsidR="001F5EF4" w:rsidRPr="009538BA">
        <w:rPr>
          <w:rFonts w:ascii="Times New Roman" w:hAnsi="Times New Roman" w:cs="Times New Roman"/>
          <w:color w:val="000000"/>
          <w:sz w:val="24"/>
          <w:szCs w:val="24"/>
        </w:rPr>
        <w:t>обязан</w:t>
      </w:r>
      <w:r w:rsidR="00235898"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течение 3 (трех)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w:t>
      </w:r>
      <w:r w:rsidR="001F5EF4" w:rsidRPr="009538BA">
        <w:rPr>
          <w:rFonts w:ascii="Times New Roman" w:hAnsi="Times New Roman" w:cs="Times New Roman"/>
          <w:color w:val="000000"/>
          <w:sz w:val="24"/>
          <w:szCs w:val="24"/>
        </w:rPr>
        <w:t xml:space="preserve"> представить Заказчику</w:t>
      </w:r>
      <w:r w:rsidRPr="009538BA">
        <w:rPr>
          <w:rFonts w:ascii="Times New Roman" w:hAnsi="Times New Roman" w:cs="Times New Roman"/>
          <w:color w:val="000000"/>
          <w:sz w:val="24"/>
          <w:szCs w:val="24"/>
        </w:rPr>
        <w:t xml:space="preserve"> пересмотренный График </w:t>
      </w:r>
      <w:r w:rsidR="00B30E38"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с отражением изменений, необходимых для обеспечения завершения Работ в </w:t>
      </w:r>
      <w:r w:rsidR="001F5EF4" w:rsidRPr="009538BA">
        <w:rPr>
          <w:rFonts w:ascii="Times New Roman" w:hAnsi="Times New Roman" w:cs="Times New Roman"/>
          <w:color w:val="000000"/>
          <w:sz w:val="24"/>
          <w:szCs w:val="24"/>
        </w:rPr>
        <w:t>срок, предусмотренный</w:t>
      </w:r>
      <w:r w:rsidRPr="009538BA">
        <w:rPr>
          <w:rFonts w:ascii="Times New Roman" w:hAnsi="Times New Roman" w:cs="Times New Roman"/>
          <w:color w:val="000000"/>
          <w:sz w:val="24"/>
          <w:szCs w:val="24"/>
        </w:rPr>
        <w:t xml:space="preserve"> Графиком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К пересмотренному Графику </w:t>
      </w:r>
      <w:r w:rsidR="006D3E0F" w:rsidRPr="009538BA">
        <w:rPr>
          <w:rFonts w:ascii="Times New Roman" w:hAnsi="Times New Roman" w:cs="Times New Roman"/>
          <w:color w:val="000000"/>
          <w:sz w:val="24"/>
          <w:szCs w:val="24"/>
        </w:rPr>
        <w:t>выполнения р</w:t>
      </w:r>
      <w:r w:rsidRPr="009538BA">
        <w:rPr>
          <w:rFonts w:ascii="Times New Roman" w:hAnsi="Times New Roman" w:cs="Times New Roman"/>
          <w:color w:val="000000"/>
          <w:sz w:val="24"/>
          <w:szCs w:val="24"/>
        </w:rPr>
        <w:t xml:space="preserve">абот Генеральный Подрядчик прилагает пояснительную записку с указанием способов и методов, которые позволят </w:t>
      </w:r>
      <w:r w:rsidR="00FB7B63">
        <w:rPr>
          <w:rFonts w:ascii="Times New Roman" w:hAnsi="Times New Roman" w:cs="Times New Roman"/>
          <w:color w:val="000000"/>
          <w:sz w:val="24"/>
          <w:szCs w:val="24"/>
        </w:rPr>
        <w:t>завершить</w:t>
      </w:r>
      <w:r w:rsidRPr="009538BA">
        <w:rPr>
          <w:rFonts w:ascii="Times New Roman" w:hAnsi="Times New Roman" w:cs="Times New Roman"/>
          <w:color w:val="000000"/>
          <w:sz w:val="24"/>
          <w:szCs w:val="24"/>
        </w:rPr>
        <w:t xml:space="preserve"> Работ</w:t>
      </w:r>
      <w:r w:rsidR="00FB7B63">
        <w:rPr>
          <w:rFonts w:ascii="Times New Roman" w:hAnsi="Times New Roman" w:cs="Times New Roman"/>
          <w:color w:val="000000"/>
          <w:sz w:val="24"/>
          <w:szCs w:val="24"/>
        </w:rPr>
        <w:t>ы в срок, установленный Договором.</w:t>
      </w:r>
      <w:r w:rsidRPr="009538BA">
        <w:rPr>
          <w:rFonts w:ascii="Times New Roman" w:hAnsi="Times New Roman" w:cs="Times New Roman"/>
          <w:color w:val="000000"/>
          <w:sz w:val="24"/>
          <w:szCs w:val="24"/>
        </w:rPr>
        <w:t xml:space="preserve"> В случае</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w:t>
      </w:r>
      <w:r w:rsidR="00FA5AD3" w:rsidRPr="009538BA">
        <w:rPr>
          <w:rFonts w:ascii="Times New Roman" w:hAnsi="Times New Roman" w:cs="Times New Roman"/>
          <w:color w:val="000000"/>
          <w:sz w:val="24"/>
          <w:szCs w:val="24"/>
        </w:rPr>
        <w:t xml:space="preserve"> </w:t>
      </w:r>
    </w:p>
    <w:p w:rsidR="00FB7B63" w:rsidRDefault="00FA5AD3" w:rsidP="00FB7B63">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FB7B63">
        <w:rPr>
          <w:rFonts w:ascii="Times New Roman" w:hAnsi="Times New Roman" w:cs="Times New Roman"/>
          <w:color w:val="000000"/>
          <w:sz w:val="24"/>
          <w:szCs w:val="24"/>
        </w:rPr>
        <w:t xml:space="preserve">Пересмотренный График </w:t>
      </w:r>
      <w:r w:rsidR="00B30E38" w:rsidRPr="00FB7B63">
        <w:rPr>
          <w:rFonts w:ascii="Times New Roman" w:hAnsi="Times New Roman" w:cs="Times New Roman"/>
          <w:color w:val="000000"/>
          <w:sz w:val="24"/>
          <w:szCs w:val="24"/>
        </w:rPr>
        <w:t>выполнения р</w:t>
      </w:r>
      <w:r w:rsidRPr="00FB7B63">
        <w:rPr>
          <w:rFonts w:ascii="Times New Roman" w:hAnsi="Times New Roman" w:cs="Times New Roman"/>
          <w:color w:val="000000"/>
          <w:sz w:val="24"/>
          <w:szCs w:val="24"/>
        </w:rPr>
        <w:t xml:space="preserve">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B06CD3" w:rsidRPr="009538BA" w:rsidRDefault="00B06CD3" w:rsidP="008F4189">
      <w:pPr>
        <w:pStyle w:val="a4"/>
        <w:numPr>
          <w:ilvl w:val="1"/>
          <w:numId w:val="29"/>
        </w:numPr>
        <w:tabs>
          <w:tab w:val="left" w:pos="993"/>
          <w:tab w:val="left" w:pos="1276"/>
        </w:tabs>
        <w:spacing w:after="0" w:line="240" w:lineRule="auto"/>
        <w:ind w:left="0" w:firstLine="709"/>
        <w:jc w:val="both"/>
        <w:rPr>
          <w:rFonts w:ascii="Times New Roman" w:hAnsi="Times New Roman" w:cs="Times New Roman"/>
          <w:color w:val="000000"/>
          <w:sz w:val="24"/>
          <w:szCs w:val="24"/>
        </w:rPr>
      </w:pPr>
      <w:bookmarkStart w:id="25" w:name="_Ref304052339"/>
      <w:r w:rsidRPr="009538BA">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bookmarkEnd w:id="25"/>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367EDC" w:rsidRPr="009538BA">
        <w:rPr>
          <w:rFonts w:ascii="Times New Roman" w:hAnsi="Times New Roman"/>
          <w:color w:val="000000"/>
          <w:sz w:val="24"/>
          <w:szCs w:val="24"/>
        </w:rPr>
        <w:t>)</w:t>
      </w:r>
      <w:r w:rsidR="00E94ACD" w:rsidRPr="009538BA">
        <w:rPr>
          <w:rFonts w:ascii="Times New Roman" w:hAnsi="Times New Roman"/>
          <w:color w:val="000000"/>
          <w:sz w:val="24"/>
          <w:szCs w:val="24"/>
        </w:rPr>
        <w:t xml:space="preserve"> </w:t>
      </w:r>
      <w:r w:rsidR="00E94ACD" w:rsidRPr="009538BA">
        <w:rPr>
          <w:rFonts w:ascii="Times New Roman" w:hAnsi="Times New Roman"/>
          <w:color w:val="000000"/>
          <w:sz w:val="24"/>
          <w:szCs w:val="24"/>
        </w:rPr>
        <w:tab/>
        <w:t>г</w:t>
      </w:r>
      <w:r w:rsidR="00B06CD3" w:rsidRPr="009538BA">
        <w:rPr>
          <w:rFonts w:ascii="Times New Roman" w:hAnsi="Times New Roman"/>
          <w:color w:val="000000"/>
          <w:sz w:val="24"/>
          <w:szCs w:val="24"/>
        </w:rPr>
        <w:t xml:space="preserve">рафик выполняется в формате </w:t>
      </w:r>
      <w:r w:rsidR="000641EA" w:rsidRPr="009538BA">
        <w:rPr>
          <w:rFonts w:ascii="Times New Roman" w:hAnsi="Times New Roman"/>
          <w:color w:val="000000"/>
          <w:sz w:val="24"/>
          <w:szCs w:val="24"/>
        </w:rPr>
        <w:t xml:space="preserve">MS </w:t>
      </w:r>
      <w:proofErr w:type="spellStart"/>
      <w:r w:rsidR="000641EA" w:rsidRPr="009538BA">
        <w:rPr>
          <w:rFonts w:ascii="Times New Roman" w:hAnsi="Times New Roman"/>
          <w:color w:val="000000"/>
          <w:sz w:val="24"/>
          <w:szCs w:val="24"/>
        </w:rPr>
        <w:t>Project</w:t>
      </w:r>
      <w:proofErr w:type="spellEnd"/>
      <w:r w:rsidR="00CA7DC4" w:rsidRPr="009538BA">
        <w:rPr>
          <w:rFonts w:ascii="Times New Roman" w:hAnsi="Times New Roman"/>
          <w:color w:val="000000"/>
          <w:sz w:val="24"/>
          <w:szCs w:val="24"/>
        </w:rPr>
        <w:t xml:space="preserve"> и </w:t>
      </w:r>
      <w:proofErr w:type="spellStart"/>
      <w:r w:rsidR="00CA7DC4" w:rsidRPr="009538BA">
        <w:rPr>
          <w:rFonts w:ascii="Times New Roman" w:hAnsi="Times New Roman"/>
          <w:color w:val="000000"/>
          <w:sz w:val="24"/>
          <w:szCs w:val="24"/>
        </w:rPr>
        <w:t>Microsoft</w:t>
      </w:r>
      <w:proofErr w:type="spellEnd"/>
      <w:r w:rsidR="00CA7DC4" w:rsidRPr="009538BA">
        <w:rPr>
          <w:rFonts w:ascii="Times New Roman" w:hAnsi="Times New Roman"/>
          <w:color w:val="000000"/>
          <w:sz w:val="24"/>
          <w:szCs w:val="24"/>
        </w:rPr>
        <w:t xml:space="preserve"> </w:t>
      </w:r>
      <w:proofErr w:type="spellStart"/>
      <w:r w:rsidR="00CA7DC4" w:rsidRPr="009538BA">
        <w:rPr>
          <w:rFonts w:ascii="Times New Roman" w:hAnsi="Times New Roman"/>
          <w:color w:val="000000"/>
          <w:sz w:val="24"/>
          <w:szCs w:val="24"/>
        </w:rPr>
        <w:t>Excel</w:t>
      </w:r>
      <w:proofErr w:type="spellEnd"/>
      <w:r w:rsidR="00A03350" w:rsidRPr="009538BA">
        <w:rPr>
          <w:rFonts w:ascii="Times New Roman" w:hAnsi="Times New Roman"/>
          <w:color w:val="000000"/>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аботы идут в порядке их выполнения</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3</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р</w:t>
      </w:r>
      <w:r w:rsidR="00B06CD3" w:rsidRPr="009538BA">
        <w:rPr>
          <w:rFonts w:ascii="Times New Roman" w:hAnsi="Times New Roman"/>
          <w:sz w:val="24"/>
          <w:szCs w:val="24"/>
        </w:rPr>
        <w:t xml:space="preserve">аботы сгруппированы в однородные секции (например, согласования Заказчика, логистика и доставка </w:t>
      </w:r>
      <w:r w:rsidR="007B27DB" w:rsidRPr="009538BA">
        <w:rPr>
          <w:rFonts w:ascii="Times New Roman" w:hAnsi="Times New Roman"/>
          <w:sz w:val="24"/>
          <w:szCs w:val="24"/>
        </w:rPr>
        <w:t>Материал</w:t>
      </w:r>
      <w:r w:rsidR="00B06CD3" w:rsidRPr="009538BA">
        <w:rPr>
          <w:rFonts w:ascii="Times New Roman" w:hAnsi="Times New Roman"/>
          <w:sz w:val="24"/>
          <w:szCs w:val="24"/>
        </w:rPr>
        <w:t xml:space="preserve">ов, </w:t>
      </w:r>
      <w:r w:rsidR="00B570E3" w:rsidRPr="009538BA">
        <w:rPr>
          <w:rFonts w:ascii="Times New Roman" w:hAnsi="Times New Roman"/>
          <w:sz w:val="24"/>
          <w:szCs w:val="24"/>
        </w:rPr>
        <w:t xml:space="preserve">Оборудования, </w:t>
      </w:r>
      <w:r w:rsidR="006706EA" w:rsidRPr="009538BA">
        <w:rPr>
          <w:rFonts w:ascii="Times New Roman" w:hAnsi="Times New Roman"/>
          <w:sz w:val="24"/>
          <w:szCs w:val="24"/>
        </w:rPr>
        <w:t xml:space="preserve">Строительно-монтажные </w:t>
      </w:r>
      <w:r w:rsidR="00C64240" w:rsidRPr="009538BA">
        <w:rPr>
          <w:rFonts w:ascii="Times New Roman" w:hAnsi="Times New Roman"/>
          <w:sz w:val="24"/>
          <w:szCs w:val="24"/>
        </w:rPr>
        <w:t>Работ</w:t>
      </w:r>
      <w:r w:rsidR="006706EA" w:rsidRPr="009538BA">
        <w:rPr>
          <w:rFonts w:ascii="Times New Roman" w:hAnsi="Times New Roman"/>
          <w:sz w:val="24"/>
          <w:szCs w:val="24"/>
        </w:rPr>
        <w:t>ы</w:t>
      </w:r>
      <w:r w:rsidR="00B06CD3" w:rsidRPr="009538BA">
        <w:rPr>
          <w:rFonts w:ascii="Times New Roman" w:hAnsi="Times New Roman"/>
          <w:sz w:val="24"/>
          <w:szCs w:val="24"/>
        </w:rPr>
        <w:t xml:space="preserve">, пусконаладочные работы, сдача в эксплуатацию, устранение </w:t>
      </w:r>
      <w:r w:rsidR="006706EA" w:rsidRPr="009538BA">
        <w:rPr>
          <w:rFonts w:ascii="Times New Roman" w:hAnsi="Times New Roman"/>
          <w:sz w:val="24"/>
          <w:szCs w:val="24"/>
        </w:rPr>
        <w:t xml:space="preserve">Дефектов </w:t>
      </w:r>
      <w:r w:rsidR="00B06CD3" w:rsidRPr="009538BA">
        <w:rPr>
          <w:rFonts w:ascii="Times New Roman" w:hAnsi="Times New Roman"/>
          <w:sz w:val="24"/>
          <w:szCs w:val="24"/>
        </w:rPr>
        <w:t>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lastRenderedPageBreak/>
        <w:t>4</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 xml:space="preserve">пределены все согласования, требуемые от Заказчика и периоды (не менее </w:t>
      </w:r>
      <w:r w:rsidR="00910A88" w:rsidRPr="009538BA">
        <w:rPr>
          <w:rFonts w:ascii="Times New Roman" w:hAnsi="Times New Roman"/>
          <w:sz w:val="24"/>
          <w:szCs w:val="24"/>
        </w:rPr>
        <w:t xml:space="preserve">5 </w:t>
      </w:r>
      <w:r w:rsidR="00B06CD3" w:rsidRPr="009538BA">
        <w:rPr>
          <w:rFonts w:ascii="Times New Roman" w:hAnsi="Times New Roman"/>
          <w:sz w:val="24"/>
          <w:szCs w:val="24"/>
        </w:rPr>
        <w:t>(</w:t>
      </w:r>
      <w:r w:rsidR="00910A88" w:rsidRPr="009538BA">
        <w:rPr>
          <w:rFonts w:ascii="Times New Roman" w:hAnsi="Times New Roman"/>
          <w:sz w:val="24"/>
          <w:szCs w:val="24"/>
        </w:rPr>
        <w:t>пяти</w:t>
      </w:r>
      <w:r w:rsidR="00B06CD3" w:rsidRPr="009538BA">
        <w:rPr>
          <w:rFonts w:ascii="Times New Roman" w:hAnsi="Times New Roman"/>
          <w:sz w:val="24"/>
          <w:szCs w:val="24"/>
        </w:rPr>
        <w:t xml:space="preserve">) </w:t>
      </w:r>
      <w:r w:rsidR="00910A88" w:rsidRPr="009538BA">
        <w:rPr>
          <w:rFonts w:ascii="Times New Roman" w:hAnsi="Times New Roman"/>
          <w:sz w:val="24"/>
          <w:szCs w:val="24"/>
        </w:rPr>
        <w:t>Рабочих</w:t>
      </w:r>
      <w:r w:rsidR="00910A88" w:rsidRPr="009538BA" w:rsidDel="00DC1832">
        <w:rPr>
          <w:rFonts w:ascii="Times New Roman" w:hAnsi="Times New Roman"/>
          <w:sz w:val="24"/>
          <w:szCs w:val="24"/>
        </w:rPr>
        <w:t xml:space="preserve"> </w:t>
      </w:r>
      <w:r w:rsidR="00B06CD3" w:rsidRPr="009538BA">
        <w:rPr>
          <w:rFonts w:ascii="Times New Roman" w:hAnsi="Times New Roman"/>
          <w:sz w:val="24"/>
          <w:szCs w:val="24"/>
        </w:rPr>
        <w:t>дней) таких согласований</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5</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о</w:t>
      </w:r>
      <w:r w:rsidR="00B06CD3" w:rsidRPr="009538BA">
        <w:rPr>
          <w:rFonts w:ascii="Times New Roman" w:hAnsi="Times New Roman"/>
          <w:sz w:val="24"/>
          <w:szCs w:val="24"/>
        </w:rPr>
        <w:t>пределена последовательность и период проведения всех необходимых тестов, испытаний и т.д.</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6</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д</w:t>
      </w:r>
      <w:r w:rsidR="00B06CD3" w:rsidRPr="009538BA">
        <w:rPr>
          <w:rFonts w:ascii="Times New Roman" w:hAnsi="Times New Roman"/>
          <w:sz w:val="24"/>
          <w:szCs w:val="24"/>
        </w:rPr>
        <w:t xml:space="preserve">етализация до </w:t>
      </w:r>
      <w:r w:rsidR="00A65464" w:rsidRPr="009538BA">
        <w:rPr>
          <w:rFonts w:ascii="Times New Roman" w:hAnsi="Times New Roman"/>
          <w:sz w:val="24"/>
          <w:szCs w:val="24"/>
        </w:rPr>
        <w:t>2 (двух) недель</w:t>
      </w:r>
      <w:r w:rsidR="002E5F21" w:rsidRPr="009538BA">
        <w:rPr>
          <w:rFonts w:ascii="Times New Roman" w:hAnsi="Times New Roman"/>
          <w:sz w:val="24"/>
          <w:szCs w:val="24"/>
        </w:rPr>
        <w:t xml:space="preserve"> (для </w:t>
      </w:r>
      <w:r w:rsidR="00CA7DC4" w:rsidRPr="009538BA">
        <w:rPr>
          <w:rFonts w:ascii="Times New Roman" w:hAnsi="Times New Roman"/>
          <w:sz w:val="24"/>
          <w:szCs w:val="24"/>
        </w:rPr>
        <w:t>С</w:t>
      </w:r>
      <w:r w:rsidR="002E5F21" w:rsidRPr="009538BA">
        <w:rPr>
          <w:rFonts w:ascii="Times New Roman" w:hAnsi="Times New Roman"/>
          <w:sz w:val="24"/>
          <w:szCs w:val="24"/>
        </w:rPr>
        <w:t>етевого графика)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7</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у</w:t>
      </w:r>
      <w:r w:rsidR="00B7582D" w:rsidRPr="009538BA">
        <w:rPr>
          <w:rFonts w:ascii="Times New Roman" w:hAnsi="Times New Roman"/>
          <w:sz w:val="24"/>
          <w:szCs w:val="24"/>
        </w:rPr>
        <w:t>казана зависимость всех видов Работ</w:t>
      </w:r>
      <w:r w:rsidR="00B06CD3" w:rsidRPr="009538BA">
        <w:rPr>
          <w:rFonts w:ascii="Times New Roman" w:hAnsi="Times New Roman"/>
          <w:sz w:val="24"/>
          <w:szCs w:val="24"/>
        </w:rPr>
        <w:t xml:space="preserve"> друг от друга</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8</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у</w:t>
      </w:r>
      <w:r w:rsidR="00B06CD3" w:rsidRPr="009538BA">
        <w:rPr>
          <w:rFonts w:ascii="Times New Roman" w:hAnsi="Times New Roman"/>
          <w:sz w:val="24"/>
          <w:szCs w:val="24"/>
        </w:rPr>
        <w:t>казан</w:t>
      </w:r>
      <w:r w:rsidR="00032A68" w:rsidRPr="009538BA">
        <w:rPr>
          <w:rFonts w:ascii="Times New Roman" w:hAnsi="Times New Roman"/>
          <w:sz w:val="24"/>
          <w:szCs w:val="24"/>
        </w:rPr>
        <w:t>о</w:t>
      </w:r>
      <w:r w:rsidR="00B06CD3" w:rsidRPr="009538BA">
        <w:rPr>
          <w:rFonts w:ascii="Times New Roman" w:hAnsi="Times New Roman"/>
          <w:sz w:val="24"/>
          <w:szCs w:val="24"/>
        </w:rPr>
        <w:t xml:space="preserve"> </w:t>
      </w:r>
      <w:r w:rsidR="00032A68" w:rsidRPr="009538BA">
        <w:rPr>
          <w:rFonts w:ascii="Times New Roman" w:hAnsi="Times New Roman"/>
          <w:sz w:val="24"/>
          <w:szCs w:val="24"/>
        </w:rPr>
        <w:t xml:space="preserve">ответственное лицо со стороны Генерального Подрядчика </w:t>
      </w:r>
      <w:r w:rsidR="00B06CD3" w:rsidRPr="009538BA">
        <w:rPr>
          <w:rFonts w:ascii="Times New Roman" w:hAnsi="Times New Roman"/>
          <w:sz w:val="24"/>
          <w:szCs w:val="24"/>
        </w:rPr>
        <w:t xml:space="preserve">за </w:t>
      </w:r>
      <w:r w:rsidR="00B7582D" w:rsidRPr="009538BA">
        <w:rPr>
          <w:rFonts w:ascii="Times New Roman" w:hAnsi="Times New Roman"/>
          <w:sz w:val="24"/>
          <w:szCs w:val="24"/>
        </w:rPr>
        <w:t>каждый вид Работ</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9</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с</w:t>
      </w:r>
      <w:r w:rsidR="00B06CD3" w:rsidRPr="009538BA">
        <w:rPr>
          <w:rFonts w:ascii="Times New Roman" w:hAnsi="Times New Roman"/>
          <w:sz w:val="24"/>
          <w:szCs w:val="24"/>
        </w:rPr>
        <w:t xml:space="preserve">остав и сроки программы </w:t>
      </w:r>
      <w:r w:rsidR="0067002D" w:rsidRPr="009538BA">
        <w:rPr>
          <w:rFonts w:ascii="Times New Roman" w:hAnsi="Times New Roman"/>
          <w:sz w:val="24"/>
          <w:szCs w:val="24"/>
        </w:rPr>
        <w:t xml:space="preserve">Работ </w:t>
      </w:r>
      <w:r w:rsidR="00B06CD3" w:rsidRPr="009538BA">
        <w:rPr>
          <w:rFonts w:ascii="Times New Roman" w:hAnsi="Times New Roman"/>
          <w:sz w:val="24"/>
          <w:szCs w:val="24"/>
        </w:rPr>
        <w:t>отвечают требованиям настоящего Договора</w:t>
      </w:r>
      <w:r w:rsidR="00A03350" w:rsidRPr="009538BA">
        <w:rPr>
          <w:rFonts w:ascii="Times New Roman" w:hAnsi="Times New Roman"/>
          <w:sz w:val="24"/>
          <w:szCs w:val="24"/>
        </w:rPr>
        <w:t>;</w:t>
      </w:r>
    </w:p>
    <w:p w:rsidR="00135D87"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10</w:t>
      </w:r>
      <w:r w:rsidR="00E94ACD" w:rsidRPr="009538BA">
        <w:rPr>
          <w:rFonts w:ascii="Times New Roman" w:hAnsi="Times New Roman"/>
          <w:sz w:val="24"/>
          <w:szCs w:val="24"/>
        </w:rPr>
        <w:t>)</w:t>
      </w:r>
      <w:r w:rsidR="00E94ACD" w:rsidRPr="009538BA">
        <w:rPr>
          <w:rFonts w:ascii="Times New Roman" w:hAnsi="Times New Roman"/>
          <w:sz w:val="24"/>
          <w:szCs w:val="24"/>
        </w:rPr>
        <w:tab/>
        <w:t>у</w:t>
      </w:r>
      <w:r w:rsidR="00135D87" w:rsidRPr="009538BA">
        <w:rPr>
          <w:rFonts w:ascii="Times New Roman" w:hAnsi="Times New Roman"/>
          <w:sz w:val="24"/>
          <w:szCs w:val="24"/>
        </w:rPr>
        <w:t>казан Критический путь;</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11</w:t>
      </w:r>
      <w:r w:rsidR="00367EDC" w:rsidRPr="009538BA">
        <w:rPr>
          <w:rFonts w:ascii="Times New Roman" w:hAnsi="Times New Roman"/>
          <w:sz w:val="24"/>
          <w:szCs w:val="24"/>
        </w:rPr>
        <w:t>)</w:t>
      </w:r>
      <w:r w:rsidR="00B06CD3" w:rsidRPr="009538BA">
        <w:rPr>
          <w:rFonts w:ascii="Times New Roman" w:hAnsi="Times New Roman"/>
          <w:sz w:val="24"/>
          <w:szCs w:val="24"/>
        </w:rPr>
        <w:t xml:space="preserve"> </w:t>
      </w:r>
      <w:r w:rsidR="00B06CD3" w:rsidRPr="009538BA">
        <w:rPr>
          <w:rFonts w:ascii="Times New Roman" w:hAnsi="Times New Roman"/>
          <w:sz w:val="24"/>
          <w:szCs w:val="24"/>
        </w:rPr>
        <w:tab/>
      </w:r>
      <w:r w:rsidR="00E94ACD" w:rsidRPr="009538BA">
        <w:rPr>
          <w:rFonts w:ascii="Times New Roman" w:hAnsi="Times New Roman"/>
          <w:sz w:val="24"/>
          <w:szCs w:val="24"/>
        </w:rPr>
        <w:t>м</w:t>
      </w:r>
      <w:r w:rsidR="00B06CD3" w:rsidRPr="009538BA">
        <w:rPr>
          <w:rFonts w:ascii="Times New Roman" w:hAnsi="Times New Roman"/>
          <w:sz w:val="24"/>
          <w:szCs w:val="24"/>
        </w:rPr>
        <w:t xml:space="preserve">аксимально эффективно использованы методы оптимизации графика: </w:t>
      </w:r>
      <w:r w:rsidR="00B570E3" w:rsidRPr="009538BA">
        <w:rPr>
          <w:rFonts w:ascii="Times New Roman" w:hAnsi="Times New Roman"/>
          <w:sz w:val="24"/>
          <w:szCs w:val="24"/>
        </w:rPr>
        <w:t xml:space="preserve">параллельное </w:t>
      </w:r>
      <w:r w:rsidR="00B06CD3" w:rsidRPr="009538BA">
        <w:rPr>
          <w:rFonts w:ascii="Times New Roman" w:hAnsi="Times New Roman"/>
          <w:sz w:val="24"/>
          <w:szCs w:val="24"/>
        </w:rPr>
        <w:t xml:space="preserve">выполнение </w:t>
      </w:r>
      <w:r w:rsidR="00B7582D" w:rsidRPr="009538BA">
        <w:rPr>
          <w:rFonts w:ascii="Times New Roman" w:hAnsi="Times New Roman"/>
          <w:sz w:val="24"/>
          <w:szCs w:val="24"/>
        </w:rPr>
        <w:t xml:space="preserve">Работ </w:t>
      </w:r>
      <w:r w:rsidR="00B06CD3" w:rsidRPr="009538BA">
        <w:rPr>
          <w:rFonts w:ascii="Times New Roman" w:hAnsi="Times New Roman"/>
          <w:sz w:val="24"/>
          <w:szCs w:val="24"/>
        </w:rPr>
        <w:t>и оптимальное распределение ресурсов</w:t>
      </w:r>
      <w:r w:rsidR="00A03350" w:rsidRPr="009538BA">
        <w:rPr>
          <w:rFonts w:ascii="Times New Roman" w:hAnsi="Times New Roman"/>
          <w:sz w:val="24"/>
          <w:szCs w:val="24"/>
        </w:rPr>
        <w:t>;</w:t>
      </w:r>
    </w:p>
    <w:p w:rsidR="00B06CD3" w:rsidRPr="009538BA" w:rsidRDefault="00047AE0" w:rsidP="00473D1C">
      <w:pPr>
        <w:tabs>
          <w:tab w:val="left" w:pos="993"/>
          <w:tab w:val="left" w:pos="1276"/>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12</w:t>
      </w:r>
      <w:r w:rsidR="00367EDC" w:rsidRPr="009538BA">
        <w:rPr>
          <w:rFonts w:ascii="Times New Roman" w:hAnsi="Times New Roman"/>
          <w:sz w:val="24"/>
          <w:szCs w:val="24"/>
        </w:rPr>
        <w:t>)</w:t>
      </w:r>
      <w:r w:rsidR="00E94ACD" w:rsidRPr="009538BA">
        <w:rPr>
          <w:rFonts w:ascii="Times New Roman" w:hAnsi="Times New Roman"/>
          <w:sz w:val="24"/>
          <w:szCs w:val="24"/>
        </w:rPr>
        <w:t xml:space="preserve"> </w:t>
      </w:r>
      <w:r w:rsidR="00E94ACD" w:rsidRPr="009538BA">
        <w:rPr>
          <w:rFonts w:ascii="Times New Roman" w:hAnsi="Times New Roman"/>
          <w:sz w:val="24"/>
          <w:szCs w:val="24"/>
        </w:rPr>
        <w:tab/>
        <w:t>к</w:t>
      </w:r>
      <w:r w:rsidR="00B06CD3" w:rsidRPr="009538BA">
        <w:rPr>
          <w:rFonts w:ascii="Times New Roman" w:hAnsi="Times New Roman"/>
          <w:sz w:val="24"/>
          <w:szCs w:val="24"/>
        </w:rPr>
        <w:t xml:space="preserve"> </w:t>
      </w:r>
      <w:r w:rsidR="00CA7DC4" w:rsidRPr="009538BA">
        <w:rPr>
          <w:rFonts w:ascii="Times New Roman" w:hAnsi="Times New Roman"/>
          <w:sz w:val="24"/>
          <w:szCs w:val="24"/>
        </w:rPr>
        <w:t>С</w:t>
      </w:r>
      <w:r w:rsidR="002E5F21" w:rsidRPr="009538BA">
        <w:rPr>
          <w:rFonts w:ascii="Times New Roman" w:hAnsi="Times New Roman"/>
          <w:sz w:val="24"/>
          <w:szCs w:val="24"/>
        </w:rPr>
        <w:t xml:space="preserve">етевому </w:t>
      </w:r>
      <w:r w:rsidR="00B06CD3" w:rsidRPr="009538BA">
        <w:rPr>
          <w:rFonts w:ascii="Times New Roman" w:hAnsi="Times New Roman"/>
          <w:sz w:val="24"/>
          <w:szCs w:val="24"/>
        </w:rPr>
        <w:t>графику Генеральный Подрядчик должен приложить пояснительную записку с указанием:</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методов и технологии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о</w:t>
      </w:r>
      <w:r w:rsidRPr="009538BA">
        <w:rPr>
          <w:rFonts w:ascii="Times New Roman" w:hAnsi="Times New Roman"/>
          <w:sz w:val="24"/>
          <w:szCs w:val="24"/>
        </w:rPr>
        <w:t xml:space="preserve">бщего описания ключевых этапов производства </w:t>
      </w:r>
      <w:r w:rsidR="00B7582D" w:rsidRPr="009538BA">
        <w:rPr>
          <w:rFonts w:ascii="Times New Roman" w:hAnsi="Times New Roman"/>
          <w:sz w:val="24"/>
          <w:szCs w:val="24"/>
        </w:rPr>
        <w:t>Работ</w:t>
      </w:r>
      <w:r w:rsidR="00A03350" w:rsidRPr="009538BA">
        <w:rPr>
          <w:rFonts w:ascii="Times New Roman" w:hAnsi="Times New Roman"/>
          <w:sz w:val="24"/>
          <w:szCs w:val="24"/>
        </w:rPr>
        <w:t>;</w:t>
      </w:r>
    </w:p>
    <w:p w:rsidR="00B06CD3" w:rsidRPr="009538BA" w:rsidRDefault="00B06CD3" w:rsidP="00473D1C">
      <w:pPr>
        <w:tabs>
          <w:tab w:val="left" w:pos="993"/>
          <w:tab w:val="left" w:pos="1276"/>
          <w:tab w:val="left" w:pos="1560"/>
        </w:tabs>
        <w:autoSpaceDE w:val="0"/>
        <w:autoSpaceDN w:val="0"/>
        <w:adjustRightInd w:val="0"/>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персонала, которое Генеральный Подрядчик ожидает задействовать для выполнения </w:t>
      </w:r>
      <w:r w:rsidR="00B7582D" w:rsidRPr="009538BA">
        <w:rPr>
          <w:rFonts w:ascii="Times New Roman" w:hAnsi="Times New Roman"/>
          <w:sz w:val="24"/>
          <w:szCs w:val="24"/>
        </w:rPr>
        <w:t>Работ;</w:t>
      </w:r>
    </w:p>
    <w:p w:rsidR="00B06CD3" w:rsidRDefault="00B06CD3" w:rsidP="00473D1C">
      <w:pPr>
        <w:tabs>
          <w:tab w:val="left" w:pos="993"/>
          <w:tab w:val="left" w:pos="1276"/>
          <w:tab w:val="left" w:pos="1560"/>
        </w:tabs>
        <w:spacing w:after="0" w:line="240" w:lineRule="auto"/>
        <w:ind w:firstLine="709"/>
        <w:jc w:val="both"/>
        <w:rPr>
          <w:rFonts w:ascii="Times New Roman" w:hAnsi="Times New Roman"/>
          <w:sz w:val="24"/>
          <w:szCs w:val="24"/>
        </w:rPr>
      </w:pPr>
      <w:r w:rsidRPr="009538BA">
        <w:rPr>
          <w:rFonts w:ascii="Times New Roman" w:hAnsi="Times New Roman"/>
          <w:sz w:val="24"/>
          <w:szCs w:val="24"/>
        </w:rPr>
        <w:t xml:space="preserve">- </w:t>
      </w:r>
      <w:r w:rsidR="00A03350" w:rsidRPr="009538BA">
        <w:rPr>
          <w:rFonts w:ascii="Times New Roman" w:hAnsi="Times New Roman"/>
          <w:sz w:val="24"/>
          <w:szCs w:val="24"/>
        </w:rPr>
        <w:tab/>
      </w:r>
      <w:r w:rsidR="00E94ACD" w:rsidRPr="009538BA">
        <w:rPr>
          <w:rFonts w:ascii="Times New Roman" w:hAnsi="Times New Roman"/>
          <w:sz w:val="24"/>
          <w:szCs w:val="24"/>
        </w:rPr>
        <w:t>т</w:t>
      </w:r>
      <w:r w:rsidRPr="009538BA">
        <w:rPr>
          <w:rFonts w:ascii="Times New Roman" w:hAnsi="Times New Roman"/>
          <w:sz w:val="24"/>
          <w:szCs w:val="24"/>
        </w:rPr>
        <w:t xml:space="preserve">ипа и количества (для каждого типа) машин и механизмов, которые Генеральный Подрядчик </w:t>
      </w:r>
      <w:r w:rsidR="00B570E3" w:rsidRPr="009538BA">
        <w:rPr>
          <w:rFonts w:ascii="Times New Roman" w:hAnsi="Times New Roman"/>
          <w:sz w:val="24"/>
          <w:szCs w:val="24"/>
        </w:rPr>
        <w:t xml:space="preserve">предполагает </w:t>
      </w:r>
      <w:r w:rsidRPr="009538BA">
        <w:rPr>
          <w:rFonts w:ascii="Times New Roman" w:hAnsi="Times New Roman"/>
          <w:sz w:val="24"/>
          <w:szCs w:val="24"/>
        </w:rPr>
        <w:t xml:space="preserve">задействовать для выполнения </w:t>
      </w:r>
      <w:r w:rsidR="00B7582D" w:rsidRPr="009538BA">
        <w:rPr>
          <w:rFonts w:ascii="Times New Roman" w:hAnsi="Times New Roman"/>
          <w:sz w:val="24"/>
          <w:szCs w:val="24"/>
        </w:rPr>
        <w:t>Работ</w:t>
      </w:r>
      <w:r w:rsidRPr="009538BA">
        <w:rPr>
          <w:rFonts w:ascii="Times New Roman" w:hAnsi="Times New Roman"/>
          <w:sz w:val="24"/>
          <w:szCs w:val="24"/>
        </w:rPr>
        <w:t>.</w:t>
      </w:r>
    </w:p>
    <w:p w:rsidR="009B6204" w:rsidRPr="009B6204" w:rsidRDefault="009B6204" w:rsidP="00473D1C">
      <w:pPr>
        <w:tabs>
          <w:tab w:val="left" w:pos="993"/>
          <w:tab w:val="left" w:pos="1276"/>
          <w:tab w:val="left" w:pos="1560"/>
        </w:tabs>
        <w:spacing w:after="0" w:line="240" w:lineRule="auto"/>
        <w:ind w:firstLine="709"/>
        <w:jc w:val="both"/>
        <w:rPr>
          <w:rFonts w:ascii="Times New Roman" w:hAnsi="Times New Roman"/>
          <w:b/>
          <w:bCs/>
          <w:sz w:val="24"/>
          <w:szCs w:val="24"/>
        </w:rPr>
      </w:pPr>
      <w:r w:rsidRPr="009B6204">
        <w:rPr>
          <w:rFonts w:ascii="Times New Roman" w:hAnsi="Times New Roman"/>
          <w:b/>
          <w:sz w:val="24"/>
          <w:szCs w:val="24"/>
        </w:rPr>
        <w:t xml:space="preserve">6.5. </w:t>
      </w:r>
      <w:r w:rsidRPr="009B6204">
        <w:rPr>
          <w:rFonts w:ascii="Times New Roman" w:hAnsi="Times New Roman"/>
          <w:sz w:val="24"/>
          <w:szCs w:val="24"/>
        </w:rPr>
        <w:t>В случае согласия</w:t>
      </w:r>
      <w:r>
        <w:rPr>
          <w:rFonts w:ascii="Times New Roman" w:hAnsi="Times New Roman"/>
          <w:b/>
          <w:sz w:val="24"/>
          <w:szCs w:val="24"/>
        </w:rPr>
        <w:t xml:space="preserve"> </w:t>
      </w:r>
      <w:r w:rsidRPr="009B6204">
        <w:rPr>
          <w:rFonts w:ascii="Times New Roman" w:hAnsi="Times New Roman"/>
          <w:sz w:val="24"/>
          <w:szCs w:val="24"/>
        </w:rPr>
        <w:t>Заказчика с пересмотренным Графиком выполнения  работ</w:t>
      </w:r>
      <w:r>
        <w:rPr>
          <w:rFonts w:ascii="Times New Roman" w:hAnsi="Times New Roman"/>
          <w:sz w:val="24"/>
          <w:szCs w:val="24"/>
        </w:rPr>
        <w:t xml:space="preserve"> Стороны подпишут соответствующее дополнительное соглашение к Договору.</w:t>
      </w:r>
      <w:r>
        <w:rPr>
          <w:rFonts w:ascii="Times New Roman" w:hAnsi="Times New Roman"/>
          <w:b/>
          <w:sz w:val="24"/>
          <w:szCs w:val="24"/>
        </w:rPr>
        <w:t xml:space="preserve"> </w:t>
      </w:r>
    </w:p>
    <w:p w:rsidR="00A47FDE" w:rsidRPr="009538BA" w:rsidRDefault="00A47FDE" w:rsidP="00917FC0">
      <w:pPr>
        <w:tabs>
          <w:tab w:val="left" w:pos="993"/>
          <w:tab w:val="left" w:pos="1276"/>
        </w:tabs>
        <w:autoSpaceDE w:val="0"/>
        <w:autoSpaceDN w:val="0"/>
        <w:adjustRightInd w:val="0"/>
        <w:spacing w:after="0" w:line="240" w:lineRule="auto"/>
        <w:ind w:right="-1"/>
        <w:jc w:val="both"/>
        <w:rPr>
          <w:rFonts w:ascii="Times New Roman" w:hAnsi="Times New Roman"/>
          <w:sz w:val="24"/>
          <w:szCs w:val="24"/>
        </w:rPr>
      </w:pPr>
    </w:p>
    <w:p w:rsidR="00B06CD3" w:rsidRPr="009538BA" w:rsidRDefault="00B06CD3" w:rsidP="008F4189">
      <w:pPr>
        <w:pStyle w:val="a4"/>
        <w:numPr>
          <w:ilvl w:val="0"/>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6" w:name="_Ref303349755"/>
      <w:r w:rsidRPr="009538BA">
        <w:rPr>
          <w:rFonts w:ascii="Times New Roman" w:hAnsi="Times New Roman" w:cs="Times New Roman"/>
          <w:b/>
          <w:bCs/>
          <w:sz w:val="24"/>
          <w:szCs w:val="24"/>
        </w:rPr>
        <w:t xml:space="preserve">ПРИЕМКА </w:t>
      </w:r>
      <w:r w:rsidR="00A56283" w:rsidRPr="009538BA">
        <w:rPr>
          <w:rFonts w:ascii="Times New Roman" w:hAnsi="Times New Roman" w:cs="Times New Roman"/>
          <w:b/>
          <w:bCs/>
          <w:sz w:val="24"/>
          <w:szCs w:val="24"/>
        </w:rPr>
        <w:t xml:space="preserve">И ДОКУМЕНТИРОВАНИЕ </w:t>
      </w:r>
      <w:r w:rsidRPr="009538BA">
        <w:rPr>
          <w:rFonts w:ascii="Times New Roman" w:hAnsi="Times New Roman" w:cs="Times New Roman"/>
          <w:b/>
          <w:bCs/>
          <w:sz w:val="24"/>
          <w:szCs w:val="24"/>
        </w:rPr>
        <w:t>РАБОТ</w:t>
      </w:r>
      <w:bookmarkEnd w:id="26"/>
      <w:r w:rsidR="00B7582D" w:rsidRPr="009538BA">
        <w:rPr>
          <w:rFonts w:ascii="Times New Roman" w:hAnsi="Times New Roman" w:cs="Times New Roman"/>
          <w:b/>
          <w:bCs/>
          <w:sz w:val="24"/>
          <w:szCs w:val="24"/>
        </w:rPr>
        <w:t xml:space="preserve"> </w:t>
      </w:r>
      <w:bookmarkStart w:id="27" w:name="_Ref312671213"/>
    </w:p>
    <w:p w:rsidR="00E94ACD" w:rsidRPr="009538BA" w:rsidRDefault="00E94ACD" w:rsidP="00E94ACD">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E94ACD" w:rsidRPr="009538BA" w:rsidRDefault="00B06CD3" w:rsidP="008F4189">
      <w:pPr>
        <w:pStyle w:val="a4"/>
        <w:numPr>
          <w:ilvl w:val="1"/>
          <w:numId w:val="29"/>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28" w:name="_Ref348271875"/>
      <w:bookmarkStart w:id="29" w:name="_Ref303974036"/>
      <w:bookmarkStart w:id="30" w:name="_Ref315034850"/>
      <w:bookmarkEnd w:id="27"/>
      <w:r w:rsidRPr="009538BA">
        <w:rPr>
          <w:rFonts w:ascii="Times New Roman" w:hAnsi="Times New Roman" w:cs="Times New Roman"/>
          <w:b/>
          <w:bCs/>
          <w:sz w:val="24"/>
          <w:szCs w:val="24"/>
        </w:rPr>
        <w:t xml:space="preserve">Ежемесячная приемка выполненных </w:t>
      </w:r>
      <w:r w:rsidR="00440AEA" w:rsidRPr="009538BA">
        <w:rPr>
          <w:rFonts w:ascii="Times New Roman" w:hAnsi="Times New Roman" w:cs="Times New Roman"/>
          <w:b/>
          <w:bCs/>
          <w:sz w:val="24"/>
          <w:szCs w:val="24"/>
        </w:rPr>
        <w:t xml:space="preserve">Строительно-монтажных </w:t>
      </w:r>
      <w:bookmarkEnd w:id="28"/>
      <w:r w:rsidRPr="009538BA">
        <w:rPr>
          <w:rFonts w:ascii="Times New Roman" w:hAnsi="Times New Roman" w:cs="Times New Roman"/>
          <w:b/>
          <w:bCs/>
          <w:sz w:val="24"/>
          <w:szCs w:val="24"/>
        </w:rPr>
        <w:t>Работ</w:t>
      </w:r>
      <w:bookmarkEnd w:id="29"/>
      <w:bookmarkEnd w:id="30"/>
    </w:p>
    <w:p w:rsidR="00587DA3" w:rsidRPr="009538BA" w:rsidRDefault="00E94ACD" w:rsidP="008F4189">
      <w:pPr>
        <w:pStyle w:val="a4"/>
        <w:numPr>
          <w:ilvl w:val="2"/>
          <w:numId w:val="29"/>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 xml:space="preserve"> </w:t>
      </w:r>
      <w:r w:rsidR="00AA58AC" w:rsidRPr="009538BA">
        <w:rPr>
          <w:rFonts w:ascii="Times New Roman" w:hAnsi="Times New Roman" w:cs="Times New Roman"/>
          <w:color w:val="000000"/>
          <w:sz w:val="24"/>
          <w:szCs w:val="24"/>
        </w:rPr>
        <w:t xml:space="preserve">Генеральный Подрядчик ежемесячно </w:t>
      </w:r>
      <w:r w:rsidR="00587DA3" w:rsidRPr="009538BA">
        <w:rPr>
          <w:rFonts w:ascii="Times New Roman" w:hAnsi="Times New Roman" w:cs="Times New Roman"/>
          <w:color w:val="000000"/>
          <w:sz w:val="24"/>
          <w:szCs w:val="24"/>
        </w:rPr>
        <w:t xml:space="preserve">в срок </w:t>
      </w:r>
      <w:r w:rsidR="00AA58AC" w:rsidRPr="009538BA">
        <w:rPr>
          <w:rFonts w:ascii="Times New Roman" w:hAnsi="Times New Roman" w:cs="Times New Roman"/>
          <w:color w:val="000000"/>
          <w:sz w:val="24"/>
          <w:szCs w:val="24"/>
        </w:rPr>
        <w:t xml:space="preserve">не позднее 25 </w:t>
      </w:r>
      <w:r w:rsidR="00587DA3" w:rsidRPr="009538BA">
        <w:rPr>
          <w:rFonts w:ascii="Times New Roman" w:hAnsi="Times New Roman" w:cs="Times New Roman"/>
          <w:color w:val="000000"/>
          <w:sz w:val="24"/>
          <w:szCs w:val="24"/>
        </w:rPr>
        <w:t xml:space="preserve">(двадцать пятого) </w:t>
      </w:r>
      <w:r w:rsidR="00AA58AC" w:rsidRPr="009538BA">
        <w:rPr>
          <w:rFonts w:ascii="Times New Roman" w:hAnsi="Times New Roman" w:cs="Times New Roman"/>
          <w:color w:val="000000"/>
          <w:sz w:val="24"/>
          <w:szCs w:val="24"/>
        </w:rPr>
        <w:t xml:space="preserve">числа </w:t>
      </w:r>
      <w:r w:rsidR="0087655E" w:rsidRPr="009538BA">
        <w:rPr>
          <w:rFonts w:ascii="Times New Roman" w:hAnsi="Times New Roman" w:cs="Times New Roman"/>
          <w:color w:val="000000"/>
          <w:sz w:val="24"/>
          <w:szCs w:val="24"/>
        </w:rPr>
        <w:t>текущего (</w:t>
      </w:r>
      <w:r w:rsidR="00AA58AC" w:rsidRPr="009538BA">
        <w:rPr>
          <w:rFonts w:ascii="Times New Roman" w:hAnsi="Times New Roman" w:cs="Times New Roman"/>
          <w:color w:val="000000"/>
          <w:sz w:val="24"/>
          <w:szCs w:val="24"/>
        </w:rPr>
        <w:t>отчетного</w:t>
      </w:r>
      <w:r w:rsidR="0087655E" w:rsidRPr="009538BA">
        <w:rPr>
          <w:rFonts w:ascii="Times New Roman" w:hAnsi="Times New Roman" w:cs="Times New Roman"/>
          <w:color w:val="000000"/>
          <w:sz w:val="24"/>
          <w:szCs w:val="24"/>
        </w:rPr>
        <w:t>)</w:t>
      </w:r>
      <w:r w:rsidR="00AA58AC" w:rsidRPr="009538BA">
        <w:rPr>
          <w:rFonts w:ascii="Times New Roman" w:hAnsi="Times New Roman" w:cs="Times New Roman"/>
          <w:color w:val="000000"/>
          <w:sz w:val="24"/>
          <w:szCs w:val="24"/>
        </w:rPr>
        <w:t xml:space="preserve"> месяца </w:t>
      </w:r>
      <w:r w:rsidR="00CD00AA" w:rsidRPr="009538BA">
        <w:rPr>
          <w:rFonts w:ascii="Times New Roman" w:hAnsi="Times New Roman" w:cs="Times New Roman"/>
          <w:color w:val="000000"/>
          <w:sz w:val="24"/>
          <w:szCs w:val="24"/>
        </w:rPr>
        <w:t xml:space="preserve">представляет Заказчику </w:t>
      </w:r>
      <w:r w:rsidR="00587DA3" w:rsidRPr="009538BA">
        <w:rPr>
          <w:rFonts w:ascii="Times New Roman" w:hAnsi="Times New Roman" w:cs="Times New Roman"/>
          <w:color w:val="000000"/>
          <w:sz w:val="24"/>
          <w:szCs w:val="24"/>
        </w:rPr>
        <w:t xml:space="preserve">нарочным либо </w:t>
      </w:r>
      <w:proofErr w:type="gramStart"/>
      <w:r w:rsidR="00587DA3" w:rsidRPr="009538BA">
        <w:rPr>
          <w:rFonts w:ascii="Times New Roman" w:hAnsi="Times New Roman" w:cs="Times New Roman"/>
          <w:color w:val="000000"/>
          <w:sz w:val="24"/>
          <w:szCs w:val="24"/>
        </w:rPr>
        <w:t>экспресс-почтой</w:t>
      </w:r>
      <w:proofErr w:type="gramEnd"/>
      <w:r w:rsidR="00587DA3" w:rsidRPr="009538BA">
        <w:rPr>
          <w:rFonts w:ascii="Times New Roman" w:hAnsi="Times New Roman" w:cs="Times New Roman"/>
          <w:sz w:val="24"/>
          <w:szCs w:val="24"/>
        </w:rPr>
        <w:t xml:space="preserve"> </w:t>
      </w:r>
      <w:r w:rsidR="00CD00AA" w:rsidRPr="009538BA">
        <w:rPr>
          <w:rFonts w:ascii="Times New Roman" w:hAnsi="Times New Roman" w:cs="Times New Roman"/>
          <w:color w:val="000000"/>
          <w:sz w:val="24"/>
          <w:szCs w:val="24"/>
        </w:rPr>
        <w:t>с сопроводительным письмом оформленный комплект оригиналов документов</w:t>
      </w:r>
      <w:r w:rsidR="0087655E" w:rsidRPr="009538BA">
        <w:rPr>
          <w:rFonts w:ascii="Times New Roman" w:hAnsi="Times New Roman" w:cs="Times New Roman"/>
          <w:color w:val="000000"/>
          <w:sz w:val="24"/>
          <w:szCs w:val="24"/>
        </w:rPr>
        <w:t xml:space="preserve"> (далее – Пакет документов)</w:t>
      </w:r>
      <w:r w:rsidR="00CD00AA" w:rsidRPr="009538BA">
        <w:rPr>
          <w:rFonts w:ascii="Times New Roman" w:hAnsi="Times New Roman" w:cs="Times New Roman"/>
          <w:color w:val="000000"/>
          <w:sz w:val="24"/>
          <w:szCs w:val="24"/>
        </w:rPr>
        <w:t>, включающий:</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Исполнительную документацию (5 экземпляров на бумажном носителе, 1 экземпляр в электронном в формате </w:t>
      </w:r>
      <w:proofErr w:type="spellStart"/>
      <w:r w:rsidRPr="009538BA">
        <w:rPr>
          <w:rFonts w:ascii="Times New Roman" w:hAnsi="Times New Roman" w:cs="Times New Roman"/>
          <w:color w:val="000000"/>
          <w:sz w:val="24"/>
          <w:szCs w:val="24"/>
        </w:rPr>
        <w:t>AutoCAD</w:t>
      </w:r>
      <w:proofErr w:type="spellEnd"/>
      <w:r w:rsidRPr="009538BA">
        <w:rPr>
          <w:rFonts w:ascii="Times New Roman" w:hAnsi="Times New Roman" w:cs="Times New Roman"/>
          <w:color w:val="000000"/>
          <w:sz w:val="24"/>
          <w:szCs w:val="24"/>
        </w:rPr>
        <w:t xml:space="preserve"> виде и сканированном в формате PDF варианте подписанной Исполнительной документации)</w:t>
      </w:r>
      <w:r w:rsidR="0087655E" w:rsidRPr="009538BA">
        <w:rPr>
          <w:rFonts w:ascii="Times New Roman" w:hAnsi="Times New Roman" w:cs="Times New Roman"/>
          <w:color w:val="000000"/>
          <w:sz w:val="24"/>
          <w:szCs w:val="24"/>
        </w:rPr>
        <w:t>;</w:t>
      </w:r>
    </w:p>
    <w:p w:rsidR="00CD00AA" w:rsidRPr="009538BA" w:rsidRDefault="0087655E"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Ж</w:t>
      </w:r>
      <w:r w:rsidR="00CD00AA" w:rsidRPr="009538BA">
        <w:rPr>
          <w:rFonts w:ascii="Times New Roman" w:hAnsi="Times New Roman" w:cs="Times New Roman"/>
          <w:color w:val="000000"/>
          <w:sz w:val="24"/>
          <w:szCs w:val="24"/>
        </w:rPr>
        <w:t xml:space="preserve">урнал учета выполненных работ (форма КС-6а) – </w:t>
      </w:r>
      <w:r w:rsidR="00CA7DC4" w:rsidRPr="009538BA">
        <w:rPr>
          <w:rFonts w:ascii="Times New Roman" w:hAnsi="Times New Roman" w:cs="Times New Roman"/>
          <w:color w:val="000000"/>
          <w:sz w:val="24"/>
          <w:szCs w:val="24"/>
        </w:rPr>
        <w:t>2</w:t>
      </w:r>
      <w:r w:rsidR="00CD00AA"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00CD00AA" w:rsidRPr="009538BA">
        <w:rPr>
          <w:rFonts w:ascii="Times New Roman" w:hAnsi="Times New Roman" w:cs="Times New Roman"/>
          <w:color w:val="000000"/>
          <w:sz w:val="24"/>
          <w:szCs w:val="24"/>
        </w:rPr>
        <w:t xml:space="preserve"> на бумажном носителе и 1 экземпляр в электронном виде;</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акт о приемке выполненных работ (форма КС-2)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 с обязательным приложением актов на скрытые работы;</w:t>
      </w:r>
    </w:p>
    <w:p w:rsidR="00CD00AA" w:rsidRPr="009538BA"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справку о стоимости выполненных работ и затрат (форма КС-3) – </w:t>
      </w:r>
      <w:r w:rsidR="00CA7DC4"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экземпляр</w:t>
      </w:r>
      <w:r w:rsidR="00CA7DC4" w:rsidRPr="009538BA">
        <w:rPr>
          <w:rFonts w:ascii="Times New Roman" w:hAnsi="Times New Roman" w:cs="Times New Roman"/>
          <w:color w:val="000000"/>
          <w:sz w:val="24"/>
          <w:szCs w:val="24"/>
        </w:rPr>
        <w:t>а</w:t>
      </w:r>
      <w:r w:rsidRPr="009538BA">
        <w:rPr>
          <w:rFonts w:ascii="Times New Roman" w:hAnsi="Times New Roman" w:cs="Times New Roman"/>
          <w:color w:val="000000"/>
          <w:sz w:val="24"/>
          <w:szCs w:val="24"/>
        </w:rPr>
        <w:t xml:space="preserve"> на бумажном носителе и 1 экземпляр в электронном виде;</w:t>
      </w:r>
    </w:p>
    <w:p w:rsidR="00AF49D3" w:rsidRDefault="00CD00A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счет на оплату – 1</w:t>
      </w:r>
      <w:r w:rsidR="00C90925">
        <w:rPr>
          <w:rFonts w:ascii="Times New Roman" w:hAnsi="Times New Roman" w:cs="Times New Roman"/>
          <w:color w:val="000000"/>
          <w:sz w:val="24"/>
          <w:szCs w:val="24"/>
        </w:rPr>
        <w:t xml:space="preserve"> экземпляр на бумажном носителе</w:t>
      </w:r>
      <w:r w:rsidR="00AF49D3">
        <w:rPr>
          <w:rFonts w:ascii="Times New Roman" w:hAnsi="Times New Roman" w:cs="Times New Roman"/>
          <w:color w:val="000000"/>
          <w:sz w:val="24"/>
          <w:szCs w:val="24"/>
        </w:rPr>
        <w:t>;</w:t>
      </w:r>
    </w:p>
    <w:p w:rsidR="00CD00AA" w:rsidRDefault="00AF49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счет-фактуру – 1 экземпляр на бумажном носителе;</w:t>
      </w:r>
    </w:p>
    <w:p w:rsidR="00B02EBA" w:rsidRPr="008F5E85" w:rsidDel="00ED773E" w:rsidRDefault="00B02EBA" w:rsidP="00B02EBA">
      <w:pPr>
        <w:pStyle w:val="a4"/>
        <w:tabs>
          <w:tab w:val="left" w:pos="993"/>
          <w:tab w:val="left" w:pos="1276"/>
        </w:tabs>
        <w:spacing w:after="0" w:line="240" w:lineRule="auto"/>
        <w:ind w:left="0" w:right="-1" w:firstLine="709"/>
        <w:jc w:val="both"/>
        <w:rPr>
          <w:del w:id="31" w:author="Stolyar Vadim" w:date="2014-07-07T12:43:00Z"/>
          <w:rFonts w:ascii="Times New Roman" w:hAnsi="Times New Roman" w:cs="Times New Roman"/>
          <w:sz w:val="24"/>
          <w:szCs w:val="24"/>
        </w:rPr>
      </w:pPr>
      <w:del w:id="32" w:author="Stolyar Vadim" w:date="2014-07-07T12:43:00Z">
        <w:r w:rsidRPr="008F5E85" w:rsidDel="00ED773E">
          <w:rPr>
            <w:rFonts w:ascii="Times New Roman" w:hAnsi="Times New Roman" w:cs="Times New Roman"/>
            <w:sz w:val="24"/>
            <w:szCs w:val="24"/>
          </w:rPr>
          <w:delText>ведомость переработки давальческих материалов (при наличии материалов и оборудования поставки Заказчика) – 2 экземпляра на бумажном носителе;</w:delText>
        </w:r>
      </w:del>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 Журнал учета выполненных работ по форме КС-6а.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7.1.2.1. Журнал учета выполненных работ по форме КС-6а ведется Генеральным Подрядчиком в</w:t>
      </w:r>
      <w:del w:id="33" w:author="Shostak Andrey" w:date="2014-07-04T14:32:00Z">
        <w:r w:rsidRPr="008F5E85" w:rsidDel="00F8165D">
          <w:rPr>
            <w:rFonts w:ascii="Times New Roman" w:hAnsi="Times New Roman" w:cs="Times New Roman"/>
            <w:sz w:val="24"/>
            <w:szCs w:val="24"/>
          </w:rPr>
          <w:delText xml:space="preserve"> текущих</w:delText>
        </w:r>
      </w:del>
      <w:r w:rsidRPr="008F5E85">
        <w:rPr>
          <w:rFonts w:ascii="Times New Roman" w:hAnsi="Times New Roman" w:cs="Times New Roman"/>
          <w:sz w:val="24"/>
          <w:szCs w:val="24"/>
        </w:rPr>
        <w:t xml:space="preserve"> ценах</w:t>
      </w:r>
      <w:ins w:id="34" w:author="Shostak Andrey" w:date="2014-07-04T14:32:00Z">
        <w:r w:rsidR="00F8165D">
          <w:rPr>
            <w:rFonts w:ascii="Times New Roman" w:hAnsi="Times New Roman" w:cs="Times New Roman"/>
            <w:sz w:val="24"/>
            <w:szCs w:val="24"/>
          </w:rPr>
          <w:t xml:space="preserve">, установленных Договором в </w:t>
        </w:r>
      </w:ins>
      <w:ins w:id="35" w:author="Shostak Andrey" w:date="2014-07-04T14:33:00Z">
        <w:r w:rsidR="00F8165D">
          <w:rPr>
            <w:rFonts w:ascii="Times New Roman" w:hAnsi="Times New Roman" w:cs="Times New Roman"/>
            <w:sz w:val="24"/>
            <w:szCs w:val="24"/>
          </w:rPr>
          <w:t>П</w:t>
        </w:r>
      </w:ins>
      <w:ins w:id="36" w:author="Shostak Andrey" w:date="2014-07-04T14:32:00Z">
        <w:r w:rsidR="00F8165D">
          <w:rPr>
            <w:rFonts w:ascii="Times New Roman" w:hAnsi="Times New Roman" w:cs="Times New Roman"/>
            <w:sz w:val="24"/>
            <w:szCs w:val="24"/>
          </w:rPr>
          <w:t xml:space="preserve">риложении </w:t>
        </w:r>
      </w:ins>
      <w:ins w:id="37" w:author="Shostak Andrey" w:date="2014-07-04T14:33:00Z">
        <w:r w:rsidR="00F8165D">
          <w:rPr>
            <w:rFonts w:ascii="Times New Roman" w:hAnsi="Times New Roman" w:cs="Times New Roman"/>
            <w:sz w:val="24"/>
            <w:szCs w:val="24"/>
          </w:rPr>
          <w:t xml:space="preserve">№ </w:t>
        </w:r>
      </w:ins>
      <w:ins w:id="38" w:author="Shostak Andrey" w:date="2014-07-04T14:32:00Z">
        <w:r w:rsidR="00F8165D">
          <w:rPr>
            <w:rFonts w:ascii="Times New Roman" w:hAnsi="Times New Roman" w:cs="Times New Roman"/>
            <w:sz w:val="24"/>
            <w:szCs w:val="24"/>
          </w:rPr>
          <w:t>1</w:t>
        </w:r>
      </w:ins>
      <w:r w:rsidRPr="008F5E85">
        <w:rPr>
          <w:rFonts w:ascii="Times New Roman" w:hAnsi="Times New Roman" w:cs="Times New Roman"/>
          <w:sz w:val="24"/>
          <w:szCs w:val="24"/>
        </w:rPr>
        <w:t xml:space="preserve"> по объекту в разрезе перечня объектов, входящих в состав объекта</w:t>
      </w:r>
      <w:ins w:id="39" w:author="Stolyar Vadim" w:date="2014-07-07T12:45:00Z">
        <w:r w:rsidR="00ED773E">
          <w:rPr>
            <w:rFonts w:ascii="Times New Roman" w:hAnsi="Times New Roman" w:cs="Times New Roman"/>
            <w:sz w:val="24"/>
            <w:szCs w:val="24"/>
          </w:rPr>
          <w:t>.</w:t>
        </w:r>
      </w:ins>
      <w:del w:id="40" w:author="Stolyar Vadim" w:date="2014-07-07T12:45:00Z">
        <w:r w:rsidRPr="008F5E85" w:rsidDel="00ED773E">
          <w:rPr>
            <w:rFonts w:ascii="Times New Roman" w:hAnsi="Times New Roman" w:cs="Times New Roman"/>
            <w:sz w:val="24"/>
            <w:szCs w:val="24"/>
          </w:rPr>
          <w:delText xml:space="preserve"> с дет</w:delText>
        </w:r>
      </w:del>
      <w:del w:id="41" w:author="Stolyar Vadim" w:date="2014-07-07T12:44:00Z">
        <w:r w:rsidRPr="008F5E85" w:rsidDel="00ED773E">
          <w:rPr>
            <w:rFonts w:ascii="Times New Roman" w:hAnsi="Times New Roman" w:cs="Times New Roman"/>
            <w:sz w:val="24"/>
            <w:szCs w:val="24"/>
          </w:rPr>
          <w:delText>ализацией по видам работ,</w:delText>
        </w:r>
      </w:del>
      <w:del w:id="42" w:author="Stolyar Vadim" w:date="2014-07-07T12:45:00Z">
        <w:r w:rsidRPr="008F5E85" w:rsidDel="00ED773E">
          <w:rPr>
            <w:rFonts w:ascii="Times New Roman" w:hAnsi="Times New Roman" w:cs="Times New Roman"/>
            <w:sz w:val="24"/>
            <w:szCs w:val="24"/>
          </w:rPr>
          <w:delText xml:space="preserve"> оборудованию и материалам в электронном виде на основании сметных норм и расценок для каждого конструктивного элемента или вида работ.</w:delText>
        </w:r>
      </w:del>
      <w:r w:rsidRPr="008F5E85">
        <w:rPr>
          <w:rFonts w:ascii="Times New Roman" w:hAnsi="Times New Roman" w:cs="Times New Roman"/>
          <w:sz w:val="24"/>
          <w:szCs w:val="24"/>
        </w:rPr>
        <w:t xml:space="preserve"> Ежемесячно при сдаче выполненных работ Журнал распечатывается, листы нумеруются, прошнуровывается. Журнал оформляется Генеральным Подрядчиком, согласовывается работником организации по проведению строительного контроля, закрепленного за Объект</w:t>
      </w:r>
      <w:r w:rsidR="00F54940">
        <w:rPr>
          <w:rFonts w:ascii="Times New Roman" w:hAnsi="Times New Roman" w:cs="Times New Roman"/>
          <w:sz w:val="24"/>
          <w:szCs w:val="24"/>
        </w:rPr>
        <w:t>ом</w:t>
      </w:r>
      <w:r w:rsidRPr="008F5E85">
        <w:rPr>
          <w:rFonts w:ascii="Times New Roman" w:hAnsi="Times New Roman" w:cs="Times New Roman"/>
          <w:sz w:val="24"/>
          <w:szCs w:val="24"/>
        </w:rPr>
        <w:t>, и передает</w:t>
      </w:r>
      <w:r w:rsidR="00F54940">
        <w:rPr>
          <w:rFonts w:ascii="Times New Roman" w:hAnsi="Times New Roman" w:cs="Times New Roman"/>
          <w:sz w:val="24"/>
          <w:szCs w:val="24"/>
        </w:rPr>
        <w:t>ся Заказчику с полным комплектом</w:t>
      </w:r>
      <w:r w:rsidRPr="008F5E85">
        <w:rPr>
          <w:rFonts w:ascii="Times New Roman" w:hAnsi="Times New Roman" w:cs="Times New Roman"/>
          <w:sz w:val="24"/>
          <w:szCs w:val="24"/>
        </w:rPr>
        <w:t xml:space="preserve">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3701FE" w:rsidRPr="008F5E85" w:rsidDel="00ED773E" w:rsidRDefault="003701FE" w:rsidP="00ED773E">
      <w:pPr>
        <w:pStyle w:val="a4"/>
        <w:tabs>
          <w:tab w:val="left" w:pos="993"/>
          <w:tab w:val="left" w:pos="1276"/>
        </w:tabs>
        <w:spacing w:after="0" w:line="240" w:lineRule="auto"/>
        <w:ind w:left="0" w:right="-1" w:firstLine="709"/>
        <w:jc w:val="both"/>
        <w:rPr>
          <w:del w:id="43" w:author="Stolyar Vadim" w:date="2014-07-07T12:45:00Z"/>
          <w:rFonts w:ascii="Times New Roman" w:hAnsi="Times New Roman" w:cs="Times New Roman"/>
          <w:sz w:val="24"/>
          <w:szCs w:val="24"/>
        </w:rPr>
      </w:pPr>
      <w:r w:rsidRPr="008F5E85">
        <w:rPr>
          <w:rFonts w:ascii="Times New Roman" w:hAnsi="Times New Roman" w:cs="Times New Roman"/>
          <w:sz w:val="24"/>
          <w:szCs w:val="24"/>
        </w:rPr>
        <w:lastRenderedPageBreak/>
        <w:t>7.1.</w:t>
      </w:r>
      <w:ins w:id="44" w:author="Stolyar Vadim" w:date="2014-07-07T14:30:00Z">
        <w:r w:rsidR="00987454">
          <w:rPr>
            <w:rFonts w:ascii="Times New Roman" w:hAnsi="Times New Roman" w:cs="Times New Roman"/>
            <w:sz w:val="24"/>
            <w:szCs w:val="24"/>
          </w:rPr>
          <w:t>3</w:t>
        </w:r>
      </w:ins>
      <w:del w:id="45" w:author="Stolyar Vadim" w:date="2014-07-07T14:30:00Z">
        <w:r w:rsidRPr="008F5E85" w:rsidDel="00987454">
          <w:rPr>
            <w:rFonts w:ascii="Times New Roman" w:hAnsi="Times New Roman" w:cs="Times New Roman"/>
            <w:sz w:val="24"/>
            <w:szCs w:val="24"/>
          </w:rPr>
          <w:delText>2.2.</w:delText>
        </w:r>
      </w:del>
      <w:r w:rsidRPr="008F5E85">
        <w:rPr>
          <w:rFonts w:ascii="Times New Roman" w:hAnsi="Times New Roman" w:cs="Times New Roman"/>
          <w:sz w:val="24"/>
          <w:szCs w:val="24"/>
        </w:rPr>
        <w:t xml:space="preserve"> </w:t>
      </w:r>
      <w:del w:id="46" w:author="Stolyar Vadim" w:date="2014-07-07T12:45:00Z">
        <w:r w:rsidRPr="008F5E85" w:rsidDel="00ED773E">
          <w:rPr>
            <w:rFonts w:ascii="Times New Roman" w:hAnsi="Times New Roman" w:cs="Times New Roman"/>
            <w:sz w:val="24"/>
            <w:szCs w:val="24"/>
          </w:rPr>
          <w:delText>Журнал учета выполненных работ по форме КС-6а заполняется следующим образом:</w:delText>
        </w:r>
      </w:del>
    </w:p>
    <w:p w:rsidR="003701FE" w:rsidRPr="008F5E85" w:rsidDel="00ED773E" w:rsidRDefault="003701FE" w:rsidP="00ED773E">
      <w:pPr>
        <w:pStyle w:val="a4"/>
        <w:tabs>
          <w:tab w:val="left" w:pos="993"/>
          <w:tab w:val="left" w:pos="1276"/>
        </w:tabs>
        <w:spacing w:after="0" w:line="240" w:lineRule="auto"/>
        <w:ind w:left="0" w:right="-1" w:firstLine="709"/>
        <w:jc w:val="both"/>
        <w:rPr>
          <w:del w:id="47" w:author="Stolyar Vadim" w:date="2014-07-07T12:45:00Z"/>
          <w:rFonts w:ascii="Times New Roman" w:hAnsi="Times New Roman" w:cs="Times New Roman"/>
          <w:sz w:val="24"/>
          <w:szCs w:val="24"/>
        </w:rPr>
      </w:pPr>
      <w:del w:id="48" w:author="Stolyar Vadim" w:date="2014-07-07T12:45:00Z">
        <w:r w:rsidRPr="008F5E85" w:rsidDel="00ED773E">
          <w:rPr>
            <w:rFonts w:ascii="Times New Roman" w:hAnsi="Times New Roman" w:cs="Times New Roman"/>
            <w:sz w:val="24"/>
            <w:szCs w:val="24"/>
          </w:rPr>
          <w:delText>После утверждения полного комплекта рабочей документации в производство работ КС-6а составляется с учетом начислений, предусмотренных в разработанной сметной документации, на основании:</w:delText>
        </w:r>
      </w:del>
    </w:p>
    <w:p w:rsidR="003701FE" w:rsidRPr="008F5E85" w:rsidDel="00ED773E" w:rsidRDefault="003701FE" w:rsidP="00ED773E">
      <w:pPr>
        <w:pStyle w:val="a4"/>
        <w:tabs>
          <w:tab w:val="left" w:pos="993"/>
          <w:tab w:val="left" w:pos="1276"/>
        </w:tabs>
        <w:spacing w:after="0" w:line="240" w:lineRule="auto"/>
        <w:ind w:left="0" w:right="-1" w:firstLine="709"/>
        <w:jc w:val="both"/>
        <w:rPr>
          <w:del w:id="49" w:author="Stolyar Vadim" w:date="2014-07-07T12:45:00Z"/>
          <w:rFonts w:ascii="Times New Roman" w:hAnsi="Times New Roman" w:cs="Times New Roman"/>
          <w:sz w:val="24"/>
          <w:szCs w:val="24"/>
        </w:rPr>
      </w:pPr>
      <w:del w:id="50" w:author="Stolyar Vadim" w:date="2014-07-07T12:45:00Z">
        <w:r w:rsidRPr="008F5E85" w:rsidDel="00ED773E">
          <w:rPr>
            <w:rFonts w:ascii="Times New Roman" w:hAnsi="Times New Roman" w:cs="Times New Roman"/>
            <w:sz w:val="24"/>
            <w:szCs w:val="24"/>
          </w:rPr>
          <w:delText>– соответствующих позиций согласованной сметной документации с применением Договорного коэффициента;</w:delText>
        </w:r>
      </w:del>
    </w:p>
    <w:p w:rsidR="003701FE" w:rsidRPr="008F5E85" w:rsidDel="00ED773E" w:rsidRDefault="003701FE" w:rsidP="00ED773E">
      <w:pPr>
        <w:pStyle w:val="a4"/>
        <w:tabs>
          <w:tab w:val="left" w:pos="993"/>
          <w:tab w:val="left" w:pos="1276"/>
        </w:tabs>
        <w:spacing w:after="0" w:line="240" w:lineRule="auto"/>
        <w:ind w:left="0" w:right="-1" w:firstLine="709"/>
        <w:jc w:val="both"/>
        <w:rPr>
          <w:del w:id="51" w:author="Stolyar Vadim" w:date="2014-07-07T12:45:00Z"/>
          <w:rFonts w:ascii="Times New Roman" w:hAnsi="Times New Roman" w:cs="Times New Roman"/>
          <w:sz w:val="24"/>
          <w:szCs w:val="24"/>
        </w:rPr>
      </w:pPr>
      <w:del w:id="52" w:author="Stolyar Vadim" w:date="2014-07-07T12:45:00Z">
        <w:r w:rsidRPr="008F5E85" w:rsidDel="00ED773E">
          <w:rPr>
            <w:rFonts w:ascii="Times New Roman" w:hAnsi="Times New Roman" w:cs="Times New Roman"/>
            <w:sz w:val="24"/>
            <w:szCs w:val="24"/>
          </w:rPr>
          <w:delText>– фактически выполненных видов и объемов работ согласно выданной Заказчиком в производство работ рабочей документации.</w:delText>
        </w:r>
      </w:del>
    </w:p>
    <w:p w:rsidR="00F54940" w:rsidRPr="008F5E85" w:rsidDel="00ED773E" w:rsidRDefault="00F54940" w:rsidP="00ED773E">
      <w:pPr>
        <w:pStyle w:val="a4"/>
        <w:tabs>
          <w:tab w:val="left" w:pos="993"/>
          <w:tab w:val="left" w:pos="1276"/>
        </w:tabs>
        <w:spacing w:after="0" w:line="240" w:lineRule="auto"/>
        <w:ind w:left="0" w:right="-1" w:firstLine="709"/>
        <w:jc w:val="both"/>
        <w:rPr>
          <w:del w:id="53" w:author="Stolyar Vadim" w:date="2014-07-07T12:45:00Z"/>
          <w:rFonts w:ascii="Times New Roman" w:hAnsi="Times New Roman" w:cs="Times New Roman"/>
          <w:sz w:val="24"/>
          <w:szCs w:val="24"/>
        </w:rPr>
      </w:pPr>
      <w:del w:id="54" w:author="Stolyar Vadim" w:date="2014-07-07T12:45:00Z">
        <w:r w:rsidRPr="008F5E85" w:rsidDel="00ED773E">
          <w:rPr>
            <w:rFonts w:ascii="Times New Roman" w:hAnsi="Times New Roman" w:cs="Times New Roman"/>
            <w:sz w:val="24"/>
            <w:szCs w:val="24"/>
          </w:rPr>
          <w:delText>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Результаты вычислений приводятся без округления до двух знаков после запятой. Арифметические ошибки и погрешности, выявленные после утверждения проектной документации, резервируются в средствах на непредвиденные работы и затраты.</w:delText>
        </w:r>
      </w:del>
    </w:p>
    <w:p w:rsidR="003701FE" w:rsidRPr="008F5E85" w:rsidDel="00ED773E" w:rsidRDefault="003701FE" w:rsidP="00ED773E">
      <w:pPr>
        <w:pStyle w:val="a4"/>
        <w:tabs>
          <w:tab w:val="left" w:pos="993"/>
          <w:tab w:val="left" w:pos="1276"/>
        </w:tabs>
        <w:spacing w:after="0" w:line="240" w:lineRule="auto"/>
        <w:ind w:left="0" w:right="-1" w:firstLine="709"/>
        <w:jc w:val="both"/>
        <w:rPr>
          <w:del w:id="55" w:author="Stolyar Vadim" w:date="2014-07-07T12:45:00Z"/>
          <w:rFonts w:ascii="Times New Roman" w:hAnsi="Times New Roman" w:cs="Times New Roman"/>
          <w:sz w:val="24"/>
          <w:szCs w:val="24"/>
        </w:rPr>
      </w:pPr>
      <w:del w:id="56" w:author="Stolyar Vadim" w:date="2014-07-07T12:45:00Z">
        <w:r w:rsidRPr="008F5E85" w:rsidDel="00ED773E">
          <w:rPr>
            <w:rFonts w:ascii="Times New Roman" w:hAnsi="Times New Roman" w:cs="Times New Roman"/>
            <w:sz w:val="24"/>
            <w:szCs w:val="24"/>
          </w:rPr>
          <w:delText>Журнал должен быть пронумерован, прошнурован, сброшюрован и постоянно находиться на Объекте совместно с исполнительной документацией.</w:delText>
        </w:r>
      </w:del>
    </w:p>
    <w:p w:rsidR="003701FE" w:rsidRPr="008F5E85" w:rsidRDefault="003701FE" w:rsidP="00ED773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Акт о приемке выполненных работ (далее - КС-2).</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7.1.3.1. Акт о приемке выполненных работ (далее - КС-2) должен быть заполнен по перечню объектов, входящих в состав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w:t>
      </w:r>
      <w:ins w:id="57" w:author="Stolyar Vadim" w:date="2014-07-07T14:30:00Z">
        <w:r w:rsidR="00987454">
          <w:rPr>
            <w:rFonts w:ascii="Times New Roman" w:hAnsi="Times New Roman" w:cs="Times New Roman"/>
            <w:sz w:val="24"/>
            <w:szCs w:val="24"/>
          </w:rPr>
          <w:t>2</w:t>
        </w:r>
      </w:ins>
      <w:del w:id="58" w:author="Stolyar Vadim" w:date="2014-07-07T14:30:00Z">
        <w:r w:rsidRPr="008F5E85" w:rsidDel="00987454">
          <w:rPr>
            <w:rFonts w:ascii="Times New Roman" w:hAnsi="Times New Roman" w:cs="Times New Roman"/>
            <w:sz w:val="24"/>
            <w:szCs w:val="24"/>
          </w:rPr>
          <w:delText>3</w:delText>
        </w:r>
      </w:del>
      <w:r w:rsidRPr="008F5E85">
        <w:rPr>
          <w:rFonts w:ascii="Times New Roman" w:hAnsi="Times New Roman" w:cs="Times New Roman"/>
          <w:sz w:val="24"/>
          <w:szCs w:val="24"/>
        </w:rPr>
        <w:t xml:space="preserve">. В составе утвержденной «в производство работ»  рабочей документации Заказчик направляет Генеральному Подрядчику сметную документацию, разработанную в составе  рабочей документации. </w:t>
      </w:r>
    </w:p>
    <w:p w:rsidR="005B0609"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w:t>
      </w:r>
      <w:ins w:id="59" w:author="Stolyar Vadim" w:date="2014-07-07T14:31:00Z">
        <w:r w:rsidR="00987454">
          <w:rPr>
            <w:rFonts w:ascii="Times New Roman" w:hAnsi="Times New Roman" w:cs="Times New Roman"/>
            <w:sz w:val="24"/>
            <w:szCs w:val="24"/>
          </w:rPr>
          <w:t>3</w:t>
        </w:r>
      </w:ins>
      <w:del w:id="60" w:author="Stolyar Vadim" w:date="2014-07-07T14:31:00Z">
        <w:r w:rsidRPr="008F5E85" w:rsidDel="00987454">
          <w:rPr>
            <w:rFonts w:ascii="Times New Roman" w:hAnsi="Times New Roman" w:cs="Times New Roman"/>
            <w:sz w:val="24"/>
            <w:szCs w:val="24"/>
          </w:rPr>
          <w:delText>4</w:delText>
        </w:r>
      </w:del>
      <w:r w:rsidRPr="008F5E85">
        <w:rPr>
          <w:rFonts w:ascii="Times New Roman" w:hAnsi="Times New Roman" w:cs="Times New Roman"/>
          <w:sz w:val="24"/>
          <w:szCs w:val="24"/>
        </w:rPr>
        <w:t xml:space="preserve">. Стороны согласны с тем, что </w:t>
      </w:r>
      <w:del w:id="61" w:author="Stolyar Vadim" w:date="2014-07-07T12:46:00Z">
        <w:r w:rsidRPr="008F5E85" w:rsidDel="00ED773E">
          <w:rPr>
            <w:rFonts w:ascii="Times New Roman" w:hAnsi="Times New Roman" w:cs="Times New Roman"/>
            <w:sz w:val="24"/>
            <w:szCs w:val="24"/>
          </w:rPr>
          <w:delText xml:space="preserve">составление сметной документации и </w:delText>
        </w:r>
      </w:del>
      <w:r w:rsidRPr="008F5E85">
        <w:rPr>
          <w:rFonts w:ascii="Times New Roman" w:hAnsi="Times New Roman" w:cs="Times New Roman"/>
          <w:sz w:val="24"/>
          <w:szCs w:val="24"/>
        </w:rPr>
        <w:t xml:space="preserve">оформление актов для расчетов за выполненные работы осуществляется в соответствии </w:t>
      </w:r>
      <w:r w:rsidR="00121452">
        <w:rPr>
          <w:rFonts w:ascii="Times New Roman" w:hAnsi="Times New Roman" w:cs="Times New Roman"/>
          <w:sz w:val="24"/>
          <w:szCs w:val="24"/>
        </w:rPr>
        <w:t>с Приложением № 1 настоящему Договору</w:t>
      </w:r>
      <w:r w:rsidR="005B0609">
        <w:rPr>
          <w:rFonts w:ascii="Times New Roman" w:hAnsi="Times New Roman" w:cs="Times New Roman"/>
          <w:sz w:val="24"/>
          <w:szCs w:val="24"/>
        </w:rPr>
        <w:t>.</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w:t>
      </w:r>
      <w:ins w:id="62" w:author="Stolyar Vadim" w:date="2014-07-07T14:33:00Z">
        <w:r w:rsidR="00987454">
          <w:rPr>
            <w:rFonts w:ascii="Times New Roman" w:hAnsi="Times New Roman" w:cs="Times New Roman"/>
            <w:sz w:val="24"/>
            <w:szCs w:val="24"/>
          </w:rPr>
          <w:t>4</w:t>
        </w:r>
      </w:ins>
      <w:del w:id="63" w:author="Stolyar Vadim" w:date="2014-07-07T14:33:00Z">
        <w:r w:rsidRPr="008F5E85" w:rsidDel="00987454">
          <w:rPr>
            <w:rFonts w:ascii="Times New Roman" w:hAnsi="Times New Roman" w:cs="Times New Roman"/>
            <w:sz w:val="24"/>
            <w:szCs w:val="24"/>
          </w:rPr>
          <w:delText>5</w:delText>
        </w:r>
      </w:del>
      <w:r w:rsidRPr="008F5E85">
        <w:rPr>
          <w:rFonts w:ascii="Times New Roman" w:hAnsi="Times New Roman" w:cs="Times New Roman"/>
          <w:sz w:val="24"/>
          <w:szCs w:val="24"/>
        </w:rPr>
        <w:t xml:space="preserve">. Компенсация затрат Генерального Подрядчика по страхованию строительных рисков </w:t>
      </w:r>
      <w:r w:rsidR="009F68EB">
        <w:rPr>
          <w:rFonts w:ascii="Times New Roman" w:hAnsi="Times New Roman" w:cs="Times New Roman"/>
          <w:sz w:val="24"/>
          <w:szCs w:val="24"/>
        </w:rPr>
        <w:t xml:space="preserve">включается в Акт по форме КС-2 и Справку по форме КС-3 </w:t>
      </w:r>
      <w:r w:rsidRPr="008F5E85">
        <w:rPr>
          <w:rFonts w:ascii="Times New Roman" w:hAnsi="Times New Roman" w:cs="Times New Roman"/>
          <w:sz w:val="24"/>
          <w:szCs w:val="24"/>
        </w:rPr>
        <w:t>с предоставлением Генеральным Подрядчиком, заверенных соответствующим образом копий: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–договора страхования на сумму, не превышающую лимит, учтенный договорной ценой,</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платежного поручения по договору,</w:t>
      </w:r>
    </w:p>
    <w:p w:rsidR="003701FE" w:rsidRPr="005B0609" w:rsidRDefault="003701FE" w:rsidP="005B0609">
      <w:pPr>
        <w:pStyle w:val="a4"/>
        <w:tabs>
          <w:tab w:val="left" w:pos="993"/>
          <w:tab w:val="left" w:pos="1276"/>
        </w:tabs>
        <w:spacing w:after="0" w:line="240" w:lineRule="auto"/>
        <w:ind w:left="0" w:right="-1" w:firstLine="709"/>
        <w:jc w:val="both"/>
        <w:rPr>
          <w:rFonts w:cs="Times New Roman"/>
        </w:rPr>
      </w:pPr>
      <w:r w:rsidRPr="008F5E85">
        <w:rPr>
          <w:rFonts w:ascii="Times New Roman" w:hAnsi="Times New Roman" w:cs="Times New Roman"/>
          <w:sz w:val="24"/>
          <w:szCs w:val="24"/>
        </w:rPr>
        <w:t>– страхового полиса.</w:t>
      </w:r>
    </w:p>
    <w:p w:rsidR="003701FE" w:rsidRPr="008F5E85" w:rsidDel="00ED773E" w:rsidRDefault="003701FE" w:rsidP="00ED773E">
      <w:pPr>
        <w:pStyle w:val="a4"/>
        <w:tabs>
          <w:tab w:val="left" w:pos="993"/>
          <w:tab w:val="left" w:pos="1276"/>
        </w:tabs>
        <w:spacing w:after="0" w:line="240" w:lineRule="auto"/>
        <w:ind w:left="0" w:right="-1" w:firstLine="709"/>
        <w:jc w:val="both"/>
        <w:rPr>
          <w:del w:id="64" w:author="Stolyar Vadim" w:date="2014-07-07T12:49:00Z"/>
          <w:rFonts w:ascii="Times New Roman" w:hAnsi="Times New Roman" w:cs="Times New Roman"/>
          <w:sz w:val="24"/>
          <w:szCs w:val="24"/>
        </w:rPr>
      </w:pPr>
      <w:del w:id="65" w:author="Stolyar Vadim" w:date="2014-07-07T14:34:00Z">
        <w:r w:rsidRPr="008F5E85" w:rsidDel="00987454">
          <w:rPr>
            <w:rFonts w:ascii="Times New Roman" w:hAnsi="Times New Roman" w:cs="Times New Roman"/>
            <w:sz w:val="24"/>
            <w:szCs w:val="24"/>
          </w:rPr>
          <w:delText xml:space="preserve">7.1.3.7. </w:delText>
        </w:r>
      </w:del>
      <w:del w:id="66" w:author="Stolyar Vadim" w:date="2014-07-07T12:49:00Z">
        <w:r w:rsidRPr="008F5E85" w:rsidDel="00ED773E">
          <w:rPr>
            <w:rFonts w:ascii="Times New Roman" w:hAnsi="Times New Roman" w:cs="Times New Roman"/>
            <w:sz w:val="24"/>
            <w:szCs w:val="24"/>
          </w:rPr>
          <w:delText>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Генерального Подрядчика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delText>
        </w:r>
      </w:del>
    </w:p>
    <w:p w:rsidR="003701FE" w:rsidRPr="008F5E85" w:rsidDel="00987454" w:rsidRDefault="003701FE" w:rsidP="00ED773E">
      <w:pPr>
        <w:pStyle w:val="a4"/>
        <w:tabs>
          <w:tab w:val="left" w:pos="993"/>
          <w:tab w:val="left" w:pos="1276"/>
        </w:tabs>
        <w:spacing w:after="0" w:line="240" w:lineRule="auto"/>
        <w:ind w:left="0" w:right="-1" w:firstLine="709"/>
        <w:jc w:val="both"/>
        <w:rPr>
          <w:del w:id="67" w:author="Stolyar Vadim" w:date="2014-07-07T14:34:00Z"/>
          <w:rFonts w:ascii="Times New Roman" w:hAnsi="Times New Roman" w:cs="Times New Roman"/>
          <w:sz w:val="24"/>
          <w:szCs w:val="24"/>
        </w:rPr>
      </w:pPr>
      <w:del w:id="68" w:author="Stolyar Vadim" w:date="2014-07-07T12:49:00Z">
        <w:r w:rsidRPr="008F5E85" w:rsidDel="00ED773E">
          <w:rPr>
            <w:rFonts w:ascii="Times New Roman" w:hAnsi="Times New Roman" w:cs="Times New Roman"/>
            <w:sz w:val="24"/>
            <w:szCs w:val="24"/>
          </w:rPr>
          <w:delText>На титульном листе КС-2 после слов «Акт о приемке выполненных работ» указывается «Непредвиденные работы и затраты».</w:delText>
        </w:r>
      </w:del>
    </w:p>
    <w:p w:rsidR="003701FE" w:rsidRPr="008F5E85" w:rsidDel="00ED773E" w:rsidRDefault="003701FE" w:rsidP="003701FE">
      <w:pPr>
        <w:pStyle w:val="a4"/>
        <w:tabs>
          <w:tab w:val="left" w:pos="993"/>
          <w:tab w:val="left" w:pos="1276"/>
        </w:tabs>
        <w:spacing w:after="0" w:line="240" w:lineRule="auto"/>
        <w:ind w:left="0" w:right="-1" w:firstLine="709"/>
        <w:jc w:val="both"/>
        <w:rPr>
          <w:del w:id="69" w:author="Stolyar Vadim" w:date="2014-07-07T12:49:00Z"/>
          <w:rFonts w:ascii="Times New Roman" w:hAnsi="Times New Roman" w:cs="Times New Roman"/>
          <w:sz w:val="24"/>
          <w:szCs w:val="24"/>
        </w:rPr>
      </w:pPr>
      <w:del w:id="70" w:author="Stolyar Vadim" w:date="2014-07-07T14:34:00Z">
        <w:r w:rsidRPr="008F5E85" w:rsidDel="00987454">
          <w:rPr>
            <w:rFonts w:ascii="Times New Roman" w:hAnsi="Times New Roman" w:cs="Times New Roman"/>
            <w:sz w:val="24"/>
            <w:szCs w:val="24"/>
          </w:rPr>
          <w:delText xml:space="preserve">7.1.3.8. </w:delText>
        </w:r>
      </w:del>
      <w:del w:id="71" w:author="Stolyar Vadim" w:date="2014-07-07T12:49:00Z">
        <w:r w:rsidRPr="008F5E85" w:rsidDel="00ED773E">
          <w:rPr>
            <w:rFonts w:ascii="Times New Roman" w:hAnsi="Times New Roman" w:cs="Times New Roman"/>
            <w:sz w:val="24"/>
            <w:szCs w:val="24"/>
          </w:rPr>
          <w:delText>При отсутствии стоимости оборудования и материалов в сметной нормативной базе, их цена подтверждается заверенны</w:delText>
        </w:r>
        <w:r w:rsidR="005B0609" w:rsidDel="00ED773E">
          <w:rPr>
            <w:rFonts w:ascii="Times New Roman" w:hAnsi="Times New Roman" w:cs="Times New Roman"/>
            <w:sz w:val="24"/>
            <w:szCs w:val="24"/>
          </w:rPr>
          <w:delText>ми</w:delText>
        </w:r>
        <w:r w:rsidRPr="008F5E85" w:rsidDel="00ED773E">
          <w:rPr>
            <w:rFonts w:ascii="Times New Roman" w:hAnsi="Times New Roman" w:cs="Times New Roman"/>
            <w:sz w:val="24"/>
            <w:szCs w:val="24"/>
          </w:rPr>
          <w:delText xml:space="preserve"> копи</w:delText>
        </w:r>
        <w:r w:rsidR="005B0609" w:rsidDel="00ED773E">
          <w:rPr>
            <w:rFonts w:ascii="Times New Roman" w:hAnsi="Times New Roman" w:cs="Times New Roman"/>
            <w:sz w:val="24"/>
            <w:szCs w:val="24"/>
          </w:rPr>
          <w:delText>ями</w:delText>
        </w:r>
        <w:r w:rsidRPr="008F5E85" w:rsidDel="00ED773E">
          <w:rPr>
            <w:rFonts w:ascii="Times New Roman" w:hAnsi="Times New Roman" w:cs="Times New Roman"/>
            <w:sz w:val="24"/>
            <w:szCs w:val="24"/>
          </w:rPr>
          <w:delText xml:space="preserve">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delText>
        </w:r>
      </w:del>
    </w:p>
    <w:p w:rsidR="003701FE" w:rsidRPr="008F5E85" w:rsidDel="00987454" w:rsidRDefault="003701FE" w:rsidP="00ED773E">
      <w:pPr>
        <w:pStyle w:val="a4"/>
        <w:tabs>
          <w:tab w:val="left" w:pos="993"/>
          <w:tab w:val="left" w:pos="1276"/>
        </w:tabs>
        <w:spacing w:after="0" w:line="240" w:lineRule="auto"/>
        <w:ind w:left="0" w:right="-1" w:firstLine="709"/>
        <w:jc w:val="both"/>
        <w:rPr>
          <w:del w:id="72" w:author="Stolyar Vadim" w:date="2014-07-07T14:34:00Z"/>
          <w:rFonts w:ascii="Times New Roman" w:hAnsi="Times New Roman" w:cs="Times New Roman"/>
          <w:sz w:val="24"/>
          <w:szCs w:val="24"/>
        </w:rPr>
      </w:pPr>
      <w:del w:id="73" w:author="Stolyar Vadim" w:date="2014-07-07T12:50:00Z">
        <w:r w:rsidRPr="008F5E85" w:rsidDel="00ED773E">
          <w:rPr>
            <w:rFonts w:ascii="Times New Roman" w:hAnsi="Times New Roman" w:cs="Times New Roman"/>
            <w:sz w:val="24"/>
            <w:szCs w:val="24"/>
          </w:rPr>
          <w:delText>7.1.3.9. К итоговой стоимости строительно-монтажных работ в КС-2 начисляются коэффициенты, учитывающие работы и затраты, включенные в Договор:</w:delText>
        </w:r>
        <w:r w:rsidR="00F76957" w:rsidDel="00ED773E">
          <w:rPr>
            <w:rFonts w:ascii="Times New Roman" w:hAnsi="Times New Roman" w:cs="Times New Roman"/>
            <w:sz w:val="24"/>
            <w:szCs w:val="24"/>
          </w:rPr>
          <w:delText xml:space="preserve"> страхование, временные здания и сооружения</w:delText>
        </w:r>
        <w:r w:rsidRPr="008F5E85" w:rsidDel="00ED773E">
          <w:rPr>
            <w:rFonts w:ascii="Times New Roman" w:hAnsi="Times New Roman" w:cs="Times New Roman"/>
            <w:sz w:val="24"/>
            <w:szCs w:val="24"/>
          </w:rPr>
          <w:delText xml:space="preserve">, и т.п. </w:delText>
        </w:r>
      </w:del>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w:t>
      </w:r>
      <w:ins w:id="74" w:author="Stolyar Vadim" w:date="2014-07-07T14:34:00Z">
        <w:r w:rsidR="00987454">
          <w:rPr>
            <w:rFonts w:ascii="Times New Roman" w:hAnsi="Times New Roman" w:cs="Times New Roman"/>
            <w:sz w:val="24"/>
            <w:szCs w:val="24"/>
          </w:rPr>
          <w:t>5</w:t>
        </w:r>
      </w:ins>
      <w:del w:id="75" w:author="Stolyar Vadim" w:date="2014-07-07T14:34:00Z">
        <w:r w:rsidRPr="008F5E85" w:rsidDel="00987454">
          <w:rPr>
            <w:rFonts w:ascii="Times New Roman" w:hAnsi="Times New Roman" w:cs="Times New Roman"/>
            <w:sz w:val="24"/>
            <w:szCs w:val="24"/>
          </w:rPr>
          <w:delText>10</w:delText>
        </w:r>
      </w:del>
      <w:r w:rsidRPr="008F5E85">
        <w:rPr>
          <w:rFonts w:ascii="Times New Roman" w:hAnsi="Times New Roman" w:cs="Times New Roman"/>
          <w:sz w:val="24"/>
          <w:szCs w:val="24"/>
        </w:rPr>
        <w:t xml:space="preserve">. В КС-2 выполненные объемы работ распределяются по объектам учета в соответствии с Рабочей документацией. </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7.1.3.</w:t>
      </w:r>
      <w:ins w:id="76" w:author="Stolyar Vadim" w:date="2014-07-07T14:34:00Z">
        <w:r w:rsidR="00987454">
          <w:rPr>
            <w:rFonts w:ascii="Times New Roman" w:hAnsi="Times New Roman" w:cs="Times New Roman"/>
            <w:sz w:val="24"/>
            <w:szCs w:val="24"/>
          </w:rPr>
          <w:t>6</w:t>
        </w:r>
      </w:ins>
      <w:del w:id="77" w:author="Stolyar Vadim" w:date="2014-07-07T14:34:00Z">
        <w:r w:rsidRPr="008F5E85" w:rsidDel="00987454">
          <w:rPr>
            <w:rFonts w:ascii="Times New Roman" w:hAnsi="Times New Roman" w:cs="Times New Roman"/>
            <w:sz w:val="24"/>
            <w:szCs w:val="24"/>
          </w:rPr>
          <w:delText>11</w:delText>
        </w:r>
      </w:del>
      <w:r w:rsidRPr="008F5E85">
        <w:rPr>
          <w:rFonts w:ascii="Times New Roman" w:hAnsi="Times New Roman" w:cs="Times New Roman"/>
          <w:sz w:val="24"/>
          <w:szCs w:val="24"/>
        </w:rPr>
        <w:t>. В случае, если затраты на страхование включены в договорную цену компенсация включается в форму КС-2 отдельной строкой «Затраты на страхование».</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 Справка о стоимости выполненных работ и затрат (форма КС-3).</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7.1.4.1. 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3701FE" w:rsidRPr="008F5E85" w:rsidRDefault="003701FE" w:rsidP="003701F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7.1.4.2</w:t>
      </w:r>
      <w:r w:rsidR="00A026F9">
        <w:rPr>
          <w:rFonts w:ascii="Times New Roman" w:hAnsi="Times New Roman" w:cs="Times New Roman"/>
          <w:sz w:val="24"/>
          <w:szCs w:val="24"/>
        </w:rPr>
        <w:t>.</w:t>
      </w:r>
      <w:r w:rsidRPr="008F5E85">
        <w:rPr>
          <w:rFonts w:ascii="Times New Roman" w:hAnsi="Times New Roman" w:cs="Times New Roman"/>
          <w:sz w:val="24"/>
          <w:szCs w:val="24"/>
        </w:rPr>
        <w:t xml:space="preserve">  В случае, если затраты на страхование включены в договорную цену компенсация включается в форму КС-3 отдельной строкой «Затраты на страхование».</w:t>
      </w:r>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Style w:val="FontStyle15"/>
          <w:sz w:val="24"/>
          <w:szCs w:val="24"/>
        </w:rPr>
        <w:t xml:space="preserve">Заказчик в течение 10 (десяти) Календарных дней с момента получения указанных документов рассматривает их и направляет Генеральному Подрядчику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Генеральный </w:t>
      </w:r>
      <w:r w:rsidRPr="008F5E85">
        <w:rPr>
          <w:rFonts w:ascii="Times New Roman" w:hAnsi="Times New Roman" w:cs="Times New Roman"/>
          <w:sz w:val="24"/>
          <w:szCs w:val="24"/>
        </w:rPr>
        <w:t>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 xml:space="preserve">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 таких Недостатков Генеральным Подрядчиком, при условии, что Недостатки не произошли по вине Заказчика, а также </w:t>
      </w:r>
      <w:proofErr w:type="spellStart"/>
      <w:r w:rsidRPr="008F5E85">
        <w:rPr>
          <w:rFonts w:ascii="Times New Roman" w:hAnsi="Times New Roman" w:cs="Times New Roman"/>
          <w:sz w:val="24"/>
          <w:szCs w:val="24"/>
        </w:rPr>
        <w:t>непредоставления</w:t>
      </w:r>
      <w:proofErr w:type="spellEnd"/>
      <w:r w:rsidRPr="008F5E85">
        <w:rPr>
          <w:rFonts w:ascii="Times New Roman" w:hAnsi="Times New Roman" w:cs="Times New Roman"/>
          <w:sz w:val="24"/>
          <w:szCs w:val="24"/>
        </w:rPr>
        <w:t xml:space="preserve"> (или ненадлежащего оформления) Генеральным Подрядчиком подтверждения затрат на Материалы и Оборудование.</w:t>
      </w:r>
      <w:proofErr w:type="gramEnd"/>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После подписания</w:t>
      </w:r>
      <w:proofErr w:type="gramStart"/>
      <w:r w:rsidRPr="008F5E85">
        <w:rPr>
          <w:rFonts w:ascii="Times New Roman" w:hAnsi="Times New Roman" w:cs="Times New Roman"/>
          <w:sz w:val="24"/>
          <w:szCs w:val="24"/>
        </w:rPr>
        <w:t xml:space="preserve"> </w:t>
      </w:r>
      <w:ins w:id="78" w:author="Stolyar Vadim" w:date="2014-07-07T14:39:00Z">
        <w:r w:rsidR="00784BF7">
          <w:rPr>
            <w:rFonts w:ascii="Times New Roman" w:hAnsi="Times New Roman" w:cs="Times New Roman"/>
            <w:sz w:val="24"/>
            <w:szCs w:val="24"/>
          </w:rPr>
          <w:t>С</w:t>
        </w:r>
      </w:ins>
      <w:proofErr w:type="gramEnd"/>
      <w:del w:id="79" w:author="Stolyar Vadim" w:date="2014-07-07T14:39:00Z">
        <w:r w:rsidRPr="008F5E85" w:rsidDel="00784BF7">
          <w:rPr>
            <w:rFonts w:ascii="Times New Roman" w:hAnsi="Times New Roman" w:cs="Times New Roman"/>
            <w:sz w:val="24"/>
            <w:szCs w:val="24"/>
          </w:rPr>
          <w:delText>с</w:delText>
        </w:r>
      </w:del>
      <w:r w:rsidRPr="008F5E85">
        <w:rPr>
          <w:rFonts w:ascii="Times New Roman" w:hAnsi="Times New Roman" w:cs="Times New Roman"/>
          <w:sz w:val="24"/>
          <w:szCs w:val="24"/>
        </w:rPr>
        <w:t>торонами форм КС-2 и КС-3, Генеральный Подрядчик направляет в адрес Заказчика счет-фактуру в течение 1-го дня.</w:t>
      </w:r>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8F5E85">
        <w:rPr>
          <w:rFonts w:ascii="Times New Roman" w:hAnsi="Times New Roman" w:cs="Times New Roman"/>
          <w:sz w:val="24"/>
          <w:szCs w:val="24"/>
        </w:rPr>
        <w:t>Перед подписанием КС-2 и КС-3 Заказчик может запросить у Генерального Подрядчика,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3701FE" w:rsidRPr="008F5E85" w:rsidRDefault="003701FE" w:rsidP="003701FE">
      <w:pPr>
        <w:pStyle w:val="a4"/>
        <w:numPr>
          <w:ilvl w:val="2"/>
          <w:numId w:val="61"/>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8F5E85">
        <w:rPr>
          <w:rFonts w:ascii="Times New Roman" w:hAnsi="Times New Roman" w:cs="Times New Roman"/>
          <w:sz w:val="24"/>
          <w:szCs w:val="24"/>
        </w:rPr>
        <w:t>К моменту передачи любого документа (в том числе:</w:t>
      </w:r>
      <w:proofErr w:type="gramEnd"/>
      <w:r w:rsidRPr="008F5E85">
        <w:rPr>
          <w:rFonts w:ascii="Times New Roman" w:hAnsi="Times New Roman" w:cs="Times New Roman"/>
          <w:sz w:val="24"/>
          <w:szCs w:val="24"/>
        </w:rPr>
        <w:t xml:space="preserve"> </w:t>
      </w:r>
      <w:proofErr w:type="gramStart"/>
      <w:r w:rsidRPr="008F5E85">
        <w:rPr>
          <w:rFonts w:ascii="Times New Roman" w:hAnsi="Times New Roman" w:cs="Times New Roman"/>
          <w:sz w:val="24"/>
          <w:szCs w:val="24"/>
        </w:rPr>
        <w:t xml:space="preserve">КС-2, КС-3, акты скрытых работ, акты  испытаний, Акт передачи </w:t>
      </w:r>
      <w:r w:rsidR="00453005">
        <w:rPr>
          <w:rFonts w:ascii="Times New Roman" w:hAnsi="Times New Roman" w:cs="Times New Roman"/>
          <w:sz w:val="24"/>
          <w:szCs w:val="24"/>
        </w:rPr>
        <w:t>Помещений</w:t>
      </w:r>
      <w:r w:rsidRPr="008F5E85">
        <w:rPr>
          <w:rFonts w:ascii="Times New Roman" w:hAnsi="Times New Roman" w:cs="Times New Roman"/>
          <w:sz w:val="24"/>
          <w:szCs w:val="24"/>
        </w:rPr>
        <w:t xml:space="preserve">, Акт приемки законченного строительством </w:t>
      </w:r>
      <w:r w:rsidRPr="008F5E85">
        <w:rPr>
          <w:rFonts w:ascii="Times New Roman" w:hAnsi="Times New Roman" w:cs="Times New Roman"/>
          <w:sz w:val="24"/>
          <w:szCs w:val="24"/>
        </w:rPr>
        <w:lastRenderedPageBreak/>
        <w:t>объекта и т.д.)</w:t>
      </w:r>
      <w:proofErr w:type="gramEnd"/>
      <w:r w:rsidRPr="008F5E85">
        <w:rPr>
          <w:rFonts w:ascii="Times New Roman" w:hAnsi="Times New Roman" w:cs="Times New Roman"/>
          <w:sz w:val="24"/>
          <w:szCs w:val="24"/>
        </w:rPr>
        <w:t xml:space="preserve"> Заказчику Генеральный Подрядчик обязан заблаговременно подписать данный документ.</w:t>
      </w:r>
    </w:p>
    <w:p w:rsidR="003701FE" w:rsidRPr="008F5E85" w:rsidDel="002B054F" w:rsidRDefault="003701FE" w:rsidP="003701FE">
      <w:pPr>
        <w:pStyle w:val="a4"/>
        <w:numPr>
          <w:ilvl w:val="2"/>
          <w:numId w:val="61"/>
        </w:numPr>
        <w:tabs>
          <w:tab w:val="left" w:pos="993"/>
          <w:tab w:val="left" w:pos="1276"/>
        </w:tabs>
        <w:spacing w:after="0" w:line="240" w:lineRule="auto"/>
        <w:ind w:left="0" w:right="-1" w:firstLine="709"/>
        <w:jc w:val="both"/>
        <w:rPr>
          <w:del w:id="80" w:author="Stolyar Vadim" w:date="2014-07-07T12:55:00Z"/>
          <w:rFonts w:ascii="Times New Roman" w:hAnsi="Times New Roman" w:cs="Times New Roman"/>
          <w:b/>
          <w:bCs/>
          <w:sz w:val="24"/>
          <w:szCs w:val="24"/>
        </w:rPr>
      </w:pPr>
      <w:del w:id="81" w:author="Stolyar Vadim" w:date="2014-07-07T12:55:00Z">
        <w:r w:rsidRPr="008F5E85" w:rsidDel="002B054F">
          <w:rPr>
            <w:rFonts w:ascii="Times New Roman" w:hAnsi="Times New Roman" w:cs="Times New Roman"/>
            <w:bCs/>
            <w:sz w:val="24"/>
            <w:szCs w:val="24"/>
          </w:rPr>
          <w:delText>В течение 10 (десяти) рабочих дней после подписания дополнительного соглашения к настоящему Договору, которым будет предусмотрено уточнение Цены Договора в соответствии с ценами, указанными в проектной документации получившей положительное заключение Экспертизы (далее - Дополнительное соглашение) 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 и КС-3). Положительная разница между суммами, которые были фактически оплачены Заказчиком Генеральному Подрядчику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Подрядчиком Заказчику до подписания Сторонами акта КС-11 (в случае если Работы завершены).</w:delText>
        </w:r>
      </w:del>
    </w:p>
    <w:p w:rsidR="00497375" w:rsidRDefault="00497375" w:rsidP="00280527">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B06CD3" w:rsidRPr="008808FF" w:rsidRDefault="008808FF" w:rsidP="008808FF">
      <w:pPr>
        <w:tabs>
          <w:tab w:val="left" w:pos="993"/>
          <w:tab w:val="left" w:pos="1276"/>
        </w:tabs>
        <w:spacing w:after="0" w:line="240" w:lineRule="auto"/>
        <w:ind w:right="-1" w:firstLine="709"/>
        <w:jc w:val="both"/>
        <w:rPr>
          <w:rFonts w:ascii="Times New Roman" w:hAnsi="Times New Roman"/>
          <w:b/>
          <w:bCs/>
          <w:sz w:val="24"/>
          <w:szCs w:val="24"/>
        </w:rPr>
      </w:pPr>
      <w:bookmarkStart w:id="82" w:name="_Ref303349740"/>
      <w:bookmarkStart w:id="83" w:name="_Ref304371123"/>
      <w:r>
        <w:rPr>
          <w:rFonts w:ascii="Times New Roman" w:hAnsi="Times New Roman"/>
          <w:b/>
          <w:iCs/>
          <w:sz w:val="24"/>
          <w:szCs w:val="24"/>
        </w:rPr>
        <w:t>7.2.</w:t>
      </w:r>
      <w:r w:rsidR="00F6115D" w:rsidRPr="008808FF">
        <w:rPr>
          <w:rFonts w:ascii="Times New Roman" w:hAnsi="Times New Roman"/>
          <w:b/>
          <w:iCs/>
          <w:sz w:val="24"/>
          <w:szCs w:val="24"/>
        </w:rPr>
        <w:tab/>
      </w:r>
      <w:r w:rsidR="00B06CD3" w:rsidRPr="008808FF">
        <w:rPr>
          <w:rFonts w:ascii="Times New Roman" w:hAnsi="Times New Roman"/>
          <w:b/>
          <w:iCs/>
          <w:sz w:val="24"/>
          <w:szCs w:val="24"/>
        </w:rPr>
        <w:t xml:space="preserve">Испытания, Предварительная и Окончательная приемка </w:t>
      </w:r>
      <w:r w:rsidR="00440AEA" w:rsidRPr="008808FF">
        <w:rPr>
          <w:rFonts w:ascii="Times New Roman" w:hAnsi="Times New Roman"/>
          <w:b/>
          <w:iCs/>
          <w:sz w:val="24"/>
          <w:szCs w:val="24"/>
        </w:rPr>
        <w:t xml:space="preserve">Строительно-монтажных </w:t>
      </w:r>
      <w:r w:rsidR="00B06CD3" w:rsidRPr="008808FF">
        <w:rPr>
          <w:rFonts w:ascii="Times New Roman" w:hAnsi="Times New Roman"/>
          <w:b/>
          <w:iCs/>
          <w:sz w:val="24"/>
          <w:szCs w:val="24"/>
        </w:rPr>
        <w:t>Работ</w:t>
      </w:r>
      <w:bookmarkEnd w:id="82"/>
      <w:bookmarkEnd w:id="83"/>
    </w:p>
    <w:p w:rsidR="007127F9" w:rsidRPr="009538BA" w:rsidRDefault="00B06CD3" w:rsidP="00FF1420">
      <w:pPr>
        <w:pStyle w:val="a4"/>
        <w:numPr>
          <w:ilvl w:val="2"/>
          <w:numId w:val="49"/>
        </w:numPr>
        <w:tabs>
          <w:tab w:val="left" w:pos="993"/>
          <w:tab w:val="left" w:pos="1276"/>
        </w:tabs>
        <w:spacing w:after="0" w:line="240" w:lineRule="auto"/>
        <w:ind w:right="-1"/>
        <w:jc w:val="both"/>
        <w:rPr>
          <w:rFonts w:ascii="Times New Roman" w:hAnsi="Times New Roman" w:cs="Times New Roman"/>
          <w:b/>
          <w:iCs/>
          <w:sz w:val="24"/>
          <w:szCs w:val="24"/>
        </w:rPr>
      </w:pPr>
      <w:r w:rsidRPr="009538BA">
        <w:rPr>
          <w:rFonts w:ascii="Times New Roman" w:hAnsi="Times New Roman" w:cs="Times New Roman"/>
          <w:b/>
          <w:bCs/>
          <w:sz w:val="24"/>
          <w:szCs w:val="24"/>
        </w:rPr>
        <w:t>Общие</w:t>
      </w:r>
      <w:r w:rsidRPr="009538BA">
        <w:rPr>
          <w:rFonts w:ascii="Times New Roman" w:hAnsi="Times New Roman" w:cs="Times New Roman"/>
          <w:b/>
          <w:iCs/>
          <w:sz w:val="24"/>
          <w:szCs w:val="24"/>
        </w:rPr>
        <w:t xml:space="preserve"> положения</w:t>
      </w:r>
      <w:bookmarkStart w:id="84" w:name="_Toc172540861"/>
    </w:p>
    <w:p w:rsidR="00DE7B5E" w:rsidRPr="00DF5DBE" w:rsidRDefault="00B06CD3"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color w:val="000000"/>
          <w:sz w:val="24"/>
          <w:szCs w:val="24"/>
        </w:rPr>
      </w:pPr>
      <w:r w:rsidRPr="00DF5DBE">
        <w:rPr>
          <w:rFonts w:ascii="Times New Roman" w:hAnsi="Times New Roman" w:cs="Times New Roman"/>
          <w:color w:val="000000"/>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DF5DBE">
        <w:rPr>
          <w:rFonts w:ascii="Times New Roman" w:hAnsi="Times New Roman" w:cs="Times New Roman"/>
          <w:color w:val="000000"/>
          <w:sz w:val="24"/>
          <w:szCs w:val="24"/>
        </w:rPr>
        <w:t xml:space="preserve">промышленной, пожарной и экологической безопасности, </w:t>
      </w:r>
      <w:r w:rsidRPr="00DF5DBE">
        <w:rPr>
          <w:rFonts w:ascii="Times New Roman" w:hAnsi="Times New Roman" w:cs="Times New Roman"/>
          <w:color w:val="000000"/>
          <w:sz w:val="24"/>
          <w:szCs w:val="24"/>
        </w:rPr>
        <w:t>действующими в РФ</w:t>
      </w:r>
      <w:bookmarkEnd w:id="84"/>
      <w:r w:rsidRPr="00DF5DBE">
        <w:rPr>
          <w:rFonts w:ascii="Times New Roman" w:hAnsi="Times New Roman" w:cs="Times New Roman"/>
          <w:color w:val="000000"/>
          <w:sz w:val="24"/>
          <w:szCs w:val="24"/>
        </w:rPr>
        <w:t>.</w:t>
      </w:r>
    </w:p>
    <w:p w:rsidR="00DE7B5E" w:rsidRPr="009538BA" w:rsidRDefault="008408AB"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В течение 15 (пятнадцати</w:t>
      </w:r>
      <w:r w:rsidR="00B06CD3" w:rsidRPr="009538BA">
        <w:rPr>
          <w:rFonts w:ascii="Times New Roman" w:hAnsi="Times New Roman" w:cs="Times New Roman"/>
          <w:color w:val="000000"/>
          <w:sz w:val="24"/>
          <w:szCs w:val="24"/>
        </w:rPr>
        <w:t>)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w:t>
      </w:r>
      <w:proofErr w:type="gramStart"/>
      <w:r w:rsidR="00B06CD3" w:rsidRPr="009538BA">
        <w:rPr>
          <w:rFonts w:ascii="Times New Roman" w:hAnsi="Times New Roman" w:cs="Times New Roman"/>
          <w:color w:val="000000"/>
          <w:sz w:val="24"/>
          <w:szCs w:val="24"/>
        </w:rPr>
        <w:t xml:space="preserve">с даты </w:t>
      </w:r>
      <w:r w:rsidRPr="009538BA">
        <w:rPr>
          <w:rFonts w:ascii="Times New Roman" w:hAnsi="Times New Roman" w:cs="Times New Roman"/>
          <w:color w:val="000000"/>
          <w:sz w:val="24"/>
          <w:szCs w:val="24"/>
        </w:rPr>
        <w:t>подписания</w:t>
      </w:r>
      <w:proofErr w:type="gramEnd"/>
      <w:r w:rsidRPr="009538BA">
        <w:rPr>
          <w:rFonts w:ascii="Times New Roman" w:hAnsi="Times New Roman" w:cs="Times New Roman"/>
          <w:color w:val="000000"/>
          <w:sz w:val="24"/>
          <w:szCs w:val="24"/>
        </w:rPr>
        <w:t xml:space="preserve"> настоящего Договора </w:t>
      </w:r>
      <w:r w:rsidR="00B06CD3" w:rsidRPr="009538BA">
        <w:rPr>
          <w:rFonts w:ascii="Times New Roman" w:hAnsi="Times New Roman" w:cs="Times New Roman"/>
          <w:color w:val="000000"/>
          <w:sz w:val="24"/>
          <w:szCs w:val="24"/>
        </w:rPr>
        <w:t>Генеральный Подрядчик предоставляет</w:t>
      </w:r>
      <w:r w:rsidR="004818C8" w:rsidRPr="009538BA">
        <w:rPr>
          <w:rFonts w:ascii="Times New Roman" w:hAnsi="Times New Roman" w:cs="Times New Roman"/>
          <w:color w:val="000000"/>
          <w:sz w:val="24"/>
          <w:szCs w:val="24"/>
        </w:rPr>
        <w:t xml:space="preserve">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 xml:space="preserve">формы актов </w:t>
      </w:r>
      <w:r w:rsidR="00B06CD3" w:rsidRPr="009538BA">
        <w:rPr>
          <w:rFonts w:ascii="Times New Roman" w:hAnsi="Times New Roman" w:cs="Times New Roman"/>
          <w:sz w:val="24"/>
          <w:szCs w:val="24"/>
        </w:rPr>
        <w:t>освидетельствования</w:t>
      </w:r>
      <w:r w:rsidR="00B06CD3" w:rsidRPr="009538BA">
        <w:rPr>
          <w:rFonts w:ascii="Times New Roman" w:hAnsi="Times New Roman" w:cs="Times New Roman"/>
          <w:color w:val="000000"/>
          <w:sz w:val="24"/>
          <w:szCs w:val="24"/>
        </w:rPr>
        <w:t xml:space="preserve"> скрытых </w:t>
      </w:r>
      <w:r w:rsidR="0067002D" w:rsidRPr="009538BA">
        <w:rPr>
          <w:rFonts w:ascii="Times New Roman" w:hAnsi="Times New Roman" w:cs="Times New Roman"/>
          <w:color w:val="000000"/>
          <w:sz w:val="24"/>
          <w:szCs w:val="24"/>
        </w:rPr>
        <w:t>Работ</w:t>
      </w:r>
      <w:r w:rsidR="00B06CD3" w:rsidRPr="009538BA">
        <w:rPr>
          <w:rFonts w:ascii="Times New Roman" w:hAnsi="Times New Roman" w:cs="Times New Roman"/>
          <w:color w:val="000000"/>
          <w:sz w:val="24"/>
          <w:szCs w:val="24"/>
        </w:rPr>
        <w:t xml:space="preserve">, испытаний и т.д. </w:t>
      </w:r>
      <w:r w:rsidR="0056418C" w:rsidRPr="009538BA">
        <w:rPr>
          <w:rFonts w:ascii="Times New Roman" w:hAnsi="Times New Roman" w:cs="Times New Roman"/>
          <w:sz w:val="24"/>
          <w:szCs w:val="24"/>
        </w:rPr>
        <w:t xml:space="preserve">Строительный контроль </w:t>
      </w:r>
      <w:r w:rsidR="00B06CD3" w:rsidRPr="009538BA">
        <w:rPr>
          <w:rFonts w:ascii="Times New Roman" w:hAnsi="Times New Roman" w:cs="Times New Roman"/>
          <w:color w:val="000000"/>
          <w:sz w:val="24"/>
          <w:szCs w:val="24"/>
        </w:rPr>
        <w:t>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согласовыва</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эти формы или предоставля</w:t>
      </w:r>
      <w:r w:rsidR="00D4712E"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свои комментарии. Генеральный Подрядчик в течение 3 (трех)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вносит изменения в формы актов и предоставляет их </w:t>
      </w:r>
      <w:r w:rsidR="0056418C" w:rsidRPr="009538BA">
        <w:rPr>
          <w:rFonts w:ascii="Times New Roman" w:hAnsi="Times New Roman" w:cs="Times New Roman"/>
          <w:sz w:val="24"/>
          <w:szCs w:val="24"/>
        </w:rPr>
        <w:t>Строительному контролю</w:t>
      </w:r>
      <w:r w:rsidR="00845F5E" w:rsidRPr="009538BA">
        <w:rPr>
          <w:rFonts w:ascii="Times New Roman" w:hAnsi="Times New Roman" w:cs="Times New Roman"/>
          <w:sz w:val="24"/>
          <w:szCs w:val="24"/>
        </w:rPr>
        <w:t xml:space="preserve"> </w:t>
      </w:r>
      <w:r w:rsidR="00B06CD3" w:rsidRPr="009538BA">
        <w:rPr>
          <w:rFonts w:ascii="Times New Roman" w:hAnsi="Times New Roman" w:cs="Times New Roman"/>
          <w:color w:val="000000"/>
          <w:sz w:val="24"/>
          <w:szCs w:val="24"/>
        </w:rPr>
        <w:t>на повторное согласование в соответствии с описанной выше процедурой.</w:t>
      </w:r>
    </w:p>
    <w:p w:rsidR="00DE7B5E" w:rsidRPr="009538BA" w:rsidRDefault="0056418C"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Н</w:t>
      </w:r>
      <w:r w:rsidR="00B06CD3" w:rsidRPr="009538BA">
        <w:rPr>
          <w:rFonts w:ascii="Times New Roman" w:hAnsi="Times New Roman" w:cs="Times New Roman"/>
          <w:color w:val="000000"/>
          <w:sz w:val="24"/>
          <w:szCs w:val="24"/>
        </w:rPr>
        <w:t>е менее</w:t>
      </w:r>
      <w:proofErr w:type="gramStart"/>
      <w:r w:rsidR="00B06CD3" w:rsidRPr="009538BA">
        <w:rPr>
          <w:rFonts w:ascii="Times New Roman" w:hAnsi="Times New Roman" w:cs="Times New Roman"/>
          <w:color w:val="000000"/>
          <w:sz w:val="24"/>
          <w:szCs w:val="24"/>
        </w:rPr>
        <w:t>,</w:t>
      </w:r>
      <w:proofErr w:type="gramEnd"/>
      <w:r w:rsidR="00B06CD3" w:rsidRPr="009538BA">
        <w:rPr>
          <w:rFonts w:ascii="Times New Roman" w:hAnsi="Times New Roman" w:cs="Times New Roman"/>
          <w:color w:val="000000"/>
          <w:sz w:val="24"/>
          <w:szCs w:val="24"/>
        </w:rPr>
        <w:t xml:space="preserve"> </w:t>
      </w:r>
      <w:r w:rsidR="00B06CD3" w:rsidRPr="009538BA">
        <w:rPr>
          <w:rFonts w:ascii="Times New Roman" w:hAnsi="Times New Roman" w:cs="Times New Roman"/>
          <w:sz w:val="24"/>
          <w:szCs w:val="24"/>
        </w:rPr>
        <w:t>чем</w:t>
      </w:r>
      <w:r w:rsidR="00B06CD3" w:rsidRPr="009538BA">
        <w:rPr>
          <w:rFonts w:ascii="Times New Roman" w:hAnsi="Times New Roman" w:cs="Times New Roman"/>
          <w:color w:val="000000"/>
          <w:sz w:val="24"/>
          <w:szCs w:val="24"/>
        </w:rPr>
        <w:t xml:space="preserve"> за 15 (пятнадцать)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 xml:space="preserve">дней до даты первого освидетельствования скрытых Работ или проведения </w:t>
      </w:r>
      <w:r w:rsidR="00B06CD3" w:rsidRPr="009538BA">
        <w:rPr>
          <w:rFonts w:ascii="Times New Roman" w:hAnsi="Times New Roman" w:cs="Times New Roman"/>
          <w:sz w:val="24"/>
          <w:szCs w:val="24"/>
        </w:rPr>
        <w:t>испытаний</w:t>
      </w:r>
      <w:r w:rsidR="00B06CD3" w:rsidRPr="009538BA">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 частей. Заказчик в течение 5 (пяти) Календарных</w:t>
      </w:r>
      <w:r w:rsidR="00B06CD3" w:rsidRPr="009538BA" w:rsidDel="00DC1832">
        <w:rPr>
          <w:rFonts w:ascii="Times New Roman" w:hAnsi="Times New Roman" w:cs="Times New Roman"/>
          <w:color w:val="000000"/>
          <w:sz w:val="24"/>
          <w:szCs w:val="24"/>
        </w:rPr>
        <w:t xml:space="preserve"> </w:t>
      </w:r>
      <w:r w:rsidR="00B06CD3" w:rsidRPr="009538BA">
        <w:rPr>
          <w:rFonts w:ascii="Times New Roman" w:hAnsi="Times New Roman" w:cs="Times New Roman"/>
          <w:color w:val="000000"/>
          <w:sz w:val="24"/>
          <w:szCs w:val="24"/>
        </w:rPr>
        <w:t>дней сообща</w:t>
      </w:r>
      <w:r w:rsidR="00113E34" w:rsidRPr="009538BA">
        <w:rPr>
          <w:rFonts w:ascii="Times New Roman" w:hAnsi="Times New Roman" w:cs="Times New Roman"/>
          <w:color w:val="000000"/>
          <w:sz w:val="24"/>
          <w:szCs w:val="24"/>
        </w:rPr>
        <w:t>е</w:t>
      </w:r>
      <w:r w:rsidR="00B06CD3" w:rsidRPr="009538BA">
        <w:rPr>
          <w:rFonts w:ascii="Times New Roman" w:hAnsi="Times New Roman" w:cs="Times New Roman"/>
          <w:color w:val="000000"/>
          <w:sz w:val="24"/>
          <w:szCs w:val="24"/>
        </w:rPr>
        <w:t>т Генеральному Подрядчику список членов приемочной комиссии и их контактные данные.</w:t>
      </w:r>
    </w:p>
    <w:p w:rsidR="00DE7B5E" w:rsidRPr="009538BA" w:rsidRDefault="00B06CD3"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w:t>
      </w:r>
      <w:r w:rsidR="00D4712E"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освидетельствование скрытых </w:t>
      </w:r>
      <w:r w:rsidR="0067002D"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испытания</w:t>
      </w:r>
      <w:r w:rsidRPr="009538BA">
        <w:rPr>
          <w:rFonts w:ascii="Times New Roman" w:hAnsi="Times New Roman" w:cs="Times New Roman"/>
          <w:color w:val="000000"/>
          <w:sz w:val="24"/>
          <w:szCs w:val="24"/>
        </w:rPr>
        <w:t>, предварительная и окончательная приемка Работ. При этом</w:t>
      </w:r>
      <w:proofErr w:type="gramStart"/>
      <w:r w:rsidRPr="009538BA">
        <w:rPr>
          <w:rFonts w:ascii="Times New Roman" w:hAnsi="Times New Roman" w:cs="Times New Roman"/>
          <w:color w:val="000000"/>
          <w:sz w:val="24"/>
          <w:szCs w:val="24"/>
        </w:rPr>
        <w:t>,</w:t>
      </w:r>
      <w:proofErr w:type="gramEnd"/>
      <w:r w:rsidRPr="009538BA">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w:t>
      </w:r>
    </w:p>
    <w:p w:rsidR="00DE7B5E" w:rsidRPr="009538BA" w:rsidRDefault="00B06CD3"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Проведение</w:t>
      </w:r>
      <w:r w:rsidRPr="009538BA">
        <w:rPr>
          <w:rFonts w:ascii="Times New Roman" w:hAnsi="Times New Roman" w:cs="Times New Roman"/>
          <w:color w:val="000000"/>
          <w:sz w:val="24"/>
          <w:szCs w:val="24"/>
        </w:rPr>
        <w:t xml:space="preserve"> освидетельствований и/или испытаний, отказ </w:t>
      </w:r>
      <w:r w:rsidR="0056418C" w:rsidRPr="009538BA">
        <w:rPr>
          <w:rFonts w:ascii="Times New Roman" w:hAnsi="Times New Roman" w:cs="Times New Roman"/>
          <w:sz w:val="24"/>
          <w:szCs w:val="24"/>
        </w:rPr>
        <w:t>Строительного контроля</w:t>
      </w:r>
      <w:r w:rsidR="00162E01"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от проведения освидетельствований и/или испытаний не </w:t>
      </w:r>
      <w:r w:rsidR="00EB67DC" w:rsidRPr="009538BA">
        <w:rPr>
          <w:rFonts w:ascii="Times New Roman" w:hAnsi="Times New Roman" w:cs="Times New Roman"/>
          <w:color w:val="000000"/>
          <w:sz w:val="24"/>
          <w:szCs w:val="24"/>
        </w:rPr>
        <w:t xml:space="preserve">освобождает </w:t>
      </w:r>
      <w:r w:rsidRPr="009538BA">
        <w:rPr>
          <w:rFonts w:ascii="Times New Roman" w:hAnsi="Times New Roman" w:cs="Times New Roman"/>
          <w:color w:val="000000"/>
          <w:sz w:val="24"/>
          <w:szCs w:val="24"/>
        </w:rPr>
        <w:t xml:space="preserve">Генерального Подрядчика от выполнения им своих обязательств по настоящему Договору и не </w:t>
      </w:r>
      <w:r w:rsidR="00EB67DC" w:rsidRPr="009538BA">
        <w:rPr>
          <w:rFonts w:ascii="Times New Roman" w:hAnsi="Times New Roman" w:cs="Times New Roman"/>
          <w:color w:val="000000"/>
          <w:sz w:val="24"/>
          <w:szCs w:val="24"/>
        </w:rPr>
        <w:t xml:space="preserve">может </w:t>
      </w:r>
      <w:r w:rsidRPr="009538BA">
        <w:rPr>
          <w:rFonts w:ascii="Times New Roman" w:hAnsi="Times New Roman" w:cs="Times New Roman"/>
          <w:color w:val="000000"/>
          <w:sz w:val="24"/>
          <w:szCs w:val="24"/>
        </w:rPr>
        <w:t>рассматриваться как окончательное согласование или приемка Работ или части Работ Генерального Подрядчика.</w:t>
      </w:r>
    </w:p>
    <w:p w:rsidR="00B06CD3" w:rsidRPr="009538BA" w:rsidRDefault="00B06CD3" w:rsidP="00DF5DBE">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Заказчик</w:t>
      </w:r>
      <w:r w:rsidRPr="009538BA">
        <w:rPr>
          <w:rFonts w:ascii="Times New Roman" w:hAnsi="Times New Roman" w:cs="Times New Roman"/>
          <w:color w:val="000000"/>
          <w:sz w:val="24"/>
          <w:szCs w:val="24"/>
        </w:rPr>
        <w:t xml:space="preserve"> </w:t>
      </w:r>
      <w:r w:rsidR="00113E34" w:rsidRPr="009538BA">
        <w:rPr>
          <w:rFonts w:ascii="Times New Roman" w:hAnsi="Times New Roman" w:cs="Times New Roman"/>
          <w:color w:val="000000"/>
          <w:sz w:val="24"/>
          <w:szCs w:val="24"/>
        </w:rPr>
        <w:t>вправе</w:t>
      </w:r>
      <w:r w:rsidRPr="009538BA">
        <w:rPr>
          <w:rFonts w:ascii="Times New Roman" w:hAnsi="Times New Roman" w:cs="Times New Roman"/>
          <w:color w:val="000000"/>
          <w:sz w:val="24"/>
          <w:szCs w:val="24"/>
        </w:rPr>
        <w:t xml:space="preserve"> обязать Генерального Подрядчика: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удалить со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 xml:space="preserve">троительной площадки и заменить любое </w:t>
      </w:r>
      <w:r w:rsidR="007B27DB" w:rsidRPr="009538BA">
        <w:rPr>
          <w:rFonts w:ascii="Times New Roman" w:hAnsi="Times New Roman"/>
          <w:color w:val="000000"/>
          <w:sz w:val="24"/>
          <w:szCs w:val="24"/>
        </w:rPr>
        <w:t>Оборудован</w:t>
      </w:r>
      <w:r w:rsidR="00B06CD3" w:rsidRPr="009538BA">
        <w:rPr>
          <w:rFonts w:ascii="Times New Roman" w:hAnsi="Times New Roman"/>
          <w:color w:val="000000"/>
          <w:sz w:val="24"/>
          <w:szCs w:val="24"/>
        </w:rPr>
        <w:t xml:space="preserve">ие и/или </w:t>
      </w:r>
      <w:r w:rsidR="007B27DB" w:rsidRPr="009538BA">
        <w:rPr>
          <w:rFonts w:ascii="Times New Roman" w:hAnsi="Times New Roman"/>
          <w:color w:val="000000"/>
          <w:sz w:val="24"/>
          <w:szCs w:val="24"/>
        </w:rPr>
        <w:t>Материал</w:t>
      </w:r>
      <w:r w:rsidR="00B06CD3" w:rsidRPr="009538BA">
        <w:rPr>
          <w:rFonts w:ascii="Times New Roman" w:hAnsi="Times New Roman"/>
          <w:color w:val="000000"/>
          <w:sz w:val="24"/>
          <w:szCs w:val="24"/>
        </w:rPr>
        <w:t>ы, которые не соответствуют условиям настоящего Договора;</w:t>
      </w:r>
    </w:p>
    <w:p w:rsidR="00B06CD3" w:rsidRPr="009538BA" w:rsidRDefault="005C5BA6" w:rsidP="00473D1C">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удалить или переделать любую часть Работ, которая не соответствует условиям настоящего Договора;</w:t>
      </w:r>
    </w:p>
    <w:p w:rsidR="00B06CD3" w:rsidRPr="009538BA" w:rsidRDefault="005C5BA6" w:rsidP="00326920">
      <w:pPr>
        <w:tabs>
          <w:tab w:val="left" w:pos="993"/>
          <w:tab w:val="left" w:pos="1134"/>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B06CD3" w:rsidRPr="009538BA">
        <w:rPr>
          <w:rFonts w:ascii="Times New Roman" w:hAnsi="Times New Roman"/>
          <w:color w:val="000000"/>
          <w:sz w:val="24"/>
          <w:szCs w:val="24"/>
        </w:rPr>
        <w:t xml:space="preserve">) </w:t>
      </w:r>
      <w:r w:rsidR="00B06CD3" w:rsidRPr="009538BA">
        <w:rPr>
          <w:rFonts w:ascii="Times New Roman" w:hAnsi="Times New Roman"/>
          <w:color w:val="000000"/>
          <w:sz w:val="24"/>
          <w:szCs w:val="24"/>
        </w:rPr>
        <w:tab/>
        <w:t xml:space="preserve">выполнить любые работы, которые срочно необходимы для обеспечения безопасности на </w:t>
      </w:r>
      <w:r w:rsidR="00453005">
        <w:rPr>
          <w:rFonts w:ascii="Times New Roman" w:hAnsi="Times New Roman"/>
          <w:color w:val="000000"/>
          <w:sz w:val="24"/>
          <w:szCs w:val="24"/>
        </w:rPr>
        <w:t>с</w:t>
      </w:r>
      <w:r w:rsidR="00B06CD3" w:rsidRPr="009538BA">
        <w:rPr>
          <w:rFonts w:ascii="Times New Roman" w:hAnsi="Times New Roman"/>
          <w:color w:val="000000"/>
          <w:sz w:val="24"/>
          <w:szCs w:val="24"/>
        </w:rPr>
        <w:t>троительной площадке, как по причине несчастного случая, аварии, наступлении непредвиденных событий, так и по другим причинам.</w:t>
      </w:r>
    </w:p>
    <w:p w:rsidR="00B06CD3" w:rsidRDefault="00B06CD3"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пунктам «</w:t>
      </w:r>
      <w:r w:rsidR="005C5BA6" w:rsidRPr="009538BA">
        <w:rPr>
          <w:rFonts w:ascii="Times New Roman" w:hAnsi="Times New Roman" w:cs="Times New Roman"/>
          <w:color w:val="000000"/>
          <w:sz w:val="24"/>
          <w:szCs w:val="24"/>
        </w:rPr>
        <w:t>1</w:t>
      </w:r>
      <w:r w:rsidR="00367EDC" w:rsidRPr="009538BA">
        <w:rPr>
          <w:rFonts w:ascii="Times New Roman" w:hAnsi="Times New Roman" w:cs="Times New Roman"/>
          <w:color w:val="000000"/>
          <w:sz w:val="24"/>
          <w:szCs w:val="24"/>
        </w:rPr>
        <w:t>)» и «</w:t>
      </w:r>
      <w:r w:rsidR="005C5BA6"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 xml:space="preserve">)» настоящего пункта Генеральный Подрядчик обязан выполнить распоряжения Заказчика в </w:t>
      </w:r>
      <w:r w:rsidR="00036C40" w:rsidRPr="009538BA">
        <w:rPr>
          <w:rFonts w:ascii="Times New Roman" w:hAnsi="Times New Roman" w:cs="Times New Roman"/>
          <w:color w:val="000000"/>
          <w:sz w:val="24"/>
          <w:szCs w:val="24"/>
        </w:rPr>
        <w:t>указанный Заказчиком срок</w:t>
      </w:r>
      <w:r w:rsidRPr="009538BA">
        <w:rPr>
          <w:rFonts w:ascii="Times New Roman" w:hAnsi="Times New Roman" w:cs="Times New Roman"/>
          <w:color w:val="000000"/>
          <w:sz w:val="24"/>
          <w:szCs w:val="24"/>
        </w:rPr>
        <w:t xml:space="preserve">. По </w:t>
      </w:r>
      <w:r w:rsidR="00E11AE8" w:rsidRPr="009538BA">
        <w:rPr>
          <w:rFonts w:ascii="Times New Roman" w:hAnsi="Times New Roman" w:cs="Times New Roman"/>
          <w:color w:val="000000"/>
          <w:sz w:val="24"/>
          <w:szCs w:val="24"/>
        </w:rPr>
        <w:t>под</w:t>
      </w:r>
      <w:r w:rsidR="00367EDC" w:rsidRPr="009538BA">
        <w:rPr>
          <w:rFonts w:ascii="Times New Roman" w:hAnsi="Times New Roman" w:cs="Times New Roman"/>
          <w:color w:val="000000"/>
          <w:sz w:val="24"/>
          <w:szCs w:val="24"/>
        </w:rPr>
        <w:t>пункту «</w:t>
      </w:r>
      <w:r w:rsidR="005C5BA6" w:rsidRPr="009538BA">
        <w:rPr>
          <w:rFonts w:ascii="Times New Roman" w:hAnsi="Times New Roman" w:cs="Times New Roman"/>
          <w:color w:val="000000"/>
          <w:sz w:val="24"/>
          <w:szCs w:val="24"/>
        </w:rPr>
        <w:t>3</w:t>
      </w:r>
      <w:r w:rsidR="00DE7B5E" w:rsidRPr="009538BA">
        <w:rPr>
          <w:rFonts w:ascii="Times New Roman" w:hAnsi="Times New Roman" w:cs="Times New Roman"/>
          <w:color w:val="000000"/>
          <w:sz w:val="24"/>
          <w:szCs w:val="24"/>
        </w:rPr>
        <w:t>)» настоящего</w:t>
      </w:r>
      <w:r w:rsidRPr="009538BA">
        <w:rPr>
          <w:rFonts w:ascii="Times New Roman" w:hAnsi="Times New Roman" w:cs="Times New Roman"/>
          <w:color w:val="000000"/>
          <w:sz w:val="24"/>
          <w:szCs w:val="24"/>
        </w:rPr>
        <w:t xml:space="preserve"> </w:t>
      </w:r>
      <w:r w:rsidR="00DE7B5E" w:rsidRPr="009538BA">
        <w:rPr>
          <w:rFonts w:ascii="Times New Roman" w:hAnsi="Times New Roman" w:cs="Times New Roman"/>
          <w:color w:val="000000"/>
          <w:sz w:val="24"/>
          <w:szCs w:val="24"/>
        </w:rPr>
        <w:t>пункта</w:t>
      </w:r>
      <w:r w:rsidRPr="009538BA">
        <w:rPr>
          <w:rFonts w:ascii="Times New Roman" w:hAnsi="Times New Roman" w:cs="Times New Roman"/>
          <w:color w:val="000000"/>
          <w:sz w:val="24"/>
          <w:szCs w:val="24"/>
        </w:rPr>
        <w:t xml:space="preserve"> Генеральный Подрядчик обязан выполнить распоряжения Заказчика немедленно.</w:t>
      </w:r>
    </w:p>
    <w:p w:rsidR="0037518F" w:rsidRPr="009538BA" w:rsidRDefault="0037518F"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B06CD3" w:rsidRPr="009538BA" w:rsidRDefault="00B06CD3" w:rsidP="00FF1420">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iCs/>
          <w:sz w:val="24"/>
          <w:szCs w:val="24"/>
        </w:rPr>
      </w:pPr>
      <w:r w:rsidRPr="009538BA">
        <w:rPr>
          <w:rFonts w:ascii="Times New Roman" w:hAnsi="Times New Roman" w:cs="Times New Roman"/>
          <w:b/>
          <w:iCs/>
          <w:sz w:val="24"/>
          <w:szCs w:val="24"/>
        </w:rPr>
        <w:t xml:space="preserve">Испытания во время выполнения </w:t>
      </w:r>
      <w:r w:rsidR="00D40E87" w:rsidRPr="009538BA">
        <w:rPr>
          <w:rFonts w:ascii="Times New Roman" w:hAnsi="Times New Roman" w:cs="Times New Roman"/>
          <w:b/>
          <w:iCs/>
          <w:sz w:val="24"/>
          <w:szCs w:val="24"/>
        </w:rPr>
        <w:t xml:space="preserve">Строительно-монтажных </w:t>
      </w:r>
      <w:r w:rsidRPr="009538BA">
        <w:rPr>
          <w:rFonts w:ascii="Times New Roman" w:hAnsi="Times New Roman" w:cs="Times New Roman"/>
          <w:b/>
          <w:iCs/>
          <w:sz w:val="24"/>
          <w:szCs w:val="24"/>
        </w:rPr>
        <w:t>Работ</w:t>
      </w:r>
    </w:p>
    <w:p w:rsidR="00D67074" w:rsidRPr="009538BA" w:rsidRDefault="007B27DB"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Материал</w:t>
      </w:r>
      <w:r w:rsidR="00B06CD3" w:rsidRPr="009538BA">
        <w:rPr>
          <w:rFonts w:ascii="Times New Roman" w:hAnsi="Times New Roman" w:cs="Times New Roman"/>
          <w:sz w:val="24"/>
          <w:szCs w:val="24"/>
        </w:rPr>
        <w:t xml:space="preserve">ы, приборы, </w:t>
      </w:r>
      <w:r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 xml:space="preserve">ие, </w:t>
      </w:r>
      <w:r w:rsidR="00EB67DC" w:rsidRPr="009538BA">
        <w:rPr>
          <w:rFonts w:ascii="Times New Roman" w:hAnsi="Times New Roman" w:cs="Times New Roman"/>
          <w:sz w:val="24"/>
          <w:szCs w:val="24"/>
        </w:rPr>
        <w:t xml:space="preserve">Строительно-монтажные </w:t>
      </w:r>
      <w:r w:rsidR="00C64240"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ы или монтаж не должны быть укрыты или иным способом постоянно скрыты от наблюдения до тех пор, пока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не получ</w:t>
      </w:r>
      <w:r w:rsidR="00640ABF" w:rsidRPr="009538BA">
        <w:rPr>
          <w:rFonts w:ascii="Times New Roman" w:hAnsi="Times New Roman" w:cs="Times New Roman"/>
          <w:sz w:val="24"/>
          <w:szCs w:val="24"/>
        </w:rPr>
        <w:t>и</w:t>
      </w:r>
      <w:r w:rsidR="00B06CD3" w:rsidRPr="009538BA">
        <w:rPr>
          <w:rFonts w:ascii="Times New Roman" w:hAnsi="Times New Roman" w:cs="Times New Roman"/>
          <w:sz w:val="24"/>
          <w:szCs w:val="24"/>
        </w:rPr>
        <w:t xml:space="preserve">т возможность осмотреть их и дать письменное разрешение Генеральному Подрядчику на выполнение работ по скрытию. Генеральный Подрядчик обязуется письменно уведомлять </w:t>
      </w:r>
      <w:r w:rsidR="0056418C"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008448DF" w:rsidRPr="009538BA">
        <w:rPr>
          <w:rFonts w:ascii="Times New Roman" w:hAnsi="Times New Roman" w:cs="Times New Roman"/>
          <w:sz w:val="24"/>
          <w:szCs w:val="24"/>
        </w:rPr>
        <w:t xml:space="preserve">и Заказчика </w:t>
      </w:r>
      <w:r w:rsidR="00B06CD3" w:rsidRPr="009538BA">
        <w:rPr>
          <w:rFonts w:ascii="Times New Roman" w:hAnsi="Times New Roman" w:cs="Times New Roman"/>
          <w:sz w:val="24"/>
          <w:szCs w:val="24"/>
        </w:rPr>
        <w:t xml:space="preserve">о необходимости освидетельствования скрытых </w:t>
      </w:r>
      <w:r w:rsidR="00D40E87" w:rsidRPr="009538BA">
        <w:rPr>
          <w:rFonts w:ascii="Times New Roman" w:hAnsi="Times New Roman" w:cs="Times New Roman"/>
          <w:sz w:val="24"/>
          <w:szCs w:val="24"/>
        </w:rPr>
        <w:t>р</w:t>
      </w:r>
      <w:r w:rsidR="00724A39" w:rsidRPr="009538BA">
        <w:rPr>
          <w:rFonts w:ascii="Times New Roman" w:hAnsi="Times New Roman" w:cs="Times New Roman"/>
          <w:sz w:val="24"/>
          <w:szCs w:val="24"/>
        </w:rPr>
        <w:t xml:space="preserve">абот </w:t>
      </w:r>
      <w:r w:rsidR="00B06CD3" w:rsidRPr="009538BA">
        <w:rPr>
          <w:rFonts w:ascii="Times New Roman" w:hAnsi="Times New Roman" w:cs="Times New Roman"/>
          <w:sz w:val="24"/>
          <w:szCs w:val="24"/>
        </w:rPr>
        <w:t xml:space="preserve">не менее чем за 24 часа до даты начала освидетельствования. При этом время, отведенное </w:t>
      </w:r>
      <w:r w:rsidR="0056418C" w:rsidRPr="009538BA">
        <w:rPr>
          <w:rFonts w:ascii="Times New Roman" w:hAnsi="Times New Roman" w:cs="Times New Roman"/>
          <w:sz w:val="24"/>
          <w:szCs w:val="24"/>
        </w:rPr>
        <w:t>Строительному контролю</w:t>
      </w:r>
      <w:r w:rsidR="00162E01" w:rsidRPr="009538BA">
        <w:rPr>
          <w:rFonts w:ascii="Times New Roman" w:hAnsi="Times New Roman" w:cs="Times New Roman"/>
          <w:sz w:val="24"/>
          <w:szCs w:val="24"/>
        </w:rPr>
        <w:t xml:space="preserve"> </w:t>
      </w:r>
      <w:r w:rsidR="00B06CD3" w:rsidRPr="009538BA">
        <w:rPr>
          <w:rFonts w:ascii="Times New Roman" w:hAnsi="Times New Roman" w:cs="Times New Roman"/>
          <w:sz w:val="24"/>
          <w:szCs w:val="24"/>
        </w:rPr>
        <w:t xml:space="preserve">для </w:t>
      </w:r>
      <w:r w:rsidR="00B06CD3" w:rsidRPr="009538BA">
        <w:rPr>
          <w:rFonts w:ascii="Times New Roman" w:hAnsi="Times New Roman" w:cs="Times New Roman"/>
          <w:sz w:val="24"/>
          <w:szCs w:val="24"/>
        </w:rPr>
        <w:lastRenderedPageBreak/>
        <w:t xml:space="preserve">освидетельствования результатов скрываемых </w:t>
      </w:r>
      <w:r w:rsidR="00D40E87" w:rsidRPr="009538BA">
        <w:rPr>
          <w:rFonts w:ascii="Times New Roman" w:hAnsi="Times New Roman" w:cs="Times New Roman"/>
          <w:sz w:val="24"/>
          <w:szCs w:val="24"/>
        </w:rPr>
        <w:t xml:space="preserve">Строительно-монтажных </w:t>
      </w:r>
      <w:r w:rsidR="00724A39"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не должно быть менее 1 Календарного дня.</w:t>
      </w:r>
      <w:bookmarkStart w:id="85" w:name="_Toc172540871"/>
    </w:p>
    <w:p w:rsidR="00D67074"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w:t>
      </w:r>
      <w:r w:rsidR="003B0522" w:rsidRPr="009B6204">
        <w:rPr>
          <w:rFonts w:ascii="Times New Roman" w:hAnsi="Times New Roman" w:cs="Times New Roman"/>
          <w:sz w:val="24"/>
          <w:szCs w:val="24"/>
        </w:rPr>
        <w:t xml:space="preserve">ввода Объекта </w:t>
      </w:r>
      <w:r w:rsidR="00A026F9">
        <w:rPr>
          <w:rFonts w:ascii="Times New Roman" w:hAnsi="Times New Roman" w:cs="Times New Roman"/>
          <w:sz w:val="24"/>
          <w:szCs w:val="24"/>
        </w:rPr>
        <w:t>в эксплуатацию</w:t>
      </w:r>
      <w:r w:rsidRPr="009538BA">
        <w:rPr>
          <w:rFonts w:ascii="Times New Roman" w:hAnsi="Times New Roman" w:cs="Times New Roman"/>
          <w:sz w:val="24"/>
          <w:szCs w:val="24"/>
        </w:rPr>
        <w:t xml:space="preserve"> не менее чем за 6 (шесть) недель до предлагаемой даты начала сдачи в эксплуатацию.</w:t>
      </w:r>
      <w:bookmarkEnd w:id="85"/>
      <w:r w:rsidRPr="009538BA">
        <w:rPr>
          <w:rFonts w:ascii="Times New Roman" w:hAnsi="Times New Roman" w:cs="Times New Roman"/>
          <w:sz w:val="24"/>
          <w:szCs w:val="24"/>
        </w:rPr>
        <w:t xml:space="preserve"> Заказчик </w:t>
      </w:r>
      <w:r w:rsidR="00113E34" w:rsidRPr="009538BA">
        <w:rPr>
          <w:rFonts w:ascii="Times New Roman" w:hAnsi="Times New Roman" w:cs="Times New Roman"/>
          <w:sz w:val="24"/>
          <w:szCs w:val="24"/>
        </w:rPr>
        <w:t>обязан</w:t>
      </w:r>
      <w:r w:rsidRPr="009538BA">
        <w:rPr>
          <w:rFonts w:ascii="Times New Roman" w:hAnsi="Times New Roman" w:cs="Times New Roman"/>
          <w:sz w:val="24"/>
          <w:szCs w:val="24"/>
        </w:rPr>
        <w:t xml:space="preserve"> в течение 2 (двух) недель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w:t>
      </w:r>
      <w:r w:rsidR="00EB67DC" w:rsidRPr="009538BA">
        <w:rPr>
          <w:rFonts w:ascii="Times New Roman" w:hAnsi="Times New Roman" w:cs="Times New Roman"/>
          <w:sz w:val="24"/>
          <w:szCs w:val="24"/>
        </w:rPr>
        <w:t xml:space="preserve">ввода </w:t>
      </w:r>
      <w:r w:rsidR="009103E1" w:rsidRPr="009538BA">
        <w:rPr>
          <w:rFonts w:ascii="Times New Roman" w:hAnsi="Times New Roman" w:cs="Times New Roman"/>
          <w:sz w:val="24"/>
          <w:szCs w:val="24"/>
        </w:rPr>
        <w:t>Объекта</w:t>
      </w:r>
      <w:r w:rsidR="00BF577C" w:rsidRPr="009538BA">
        <w:rPr>
          <w:rFonts w:ascii="Times New Roman" w:hAnsi="Times New Roman" w:cs="Times New Roman"/>
          <w:sz w:val="24"/>
          <w:szCs w:val="24"/>
        </w:rPr>
        <w:t xml:space="preserve"> </w:t>
      </w:r>
      <w:r w:rsidRPr="009538BA">
        <w:rPr>
          <w:rFonts w:ascii="Times New Roman" w:hAnsi="Times New Roman" w:cs="Times New Roman"/>
          <w:sz w:val="24"/>
          <w:szCs w:val="24"/>
        </w:rPr>
        <w:t>в эксплуатацию и повторно представляет ее Заказчику на согласование в соответствии с описанной выше процедурой.</w:t>
      </w:r>
    </w:p>
    <w:p w:rsidR="00D67074"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w:t>
      </w:r>
      <w:r w:rsidR="003B0522" w:rsidRPr="009B6204">
        <w:rPr>
          <w:rFonts w:ascii="Times New Roman" w:hAnsi="Times New Roman" w:cs="Times New Roman"/>
          <w:sz w:val="24"/>
          <w:szCs w:val="24"/>
        </w:rPr>
        <w:t xml:space="preserve">ввода Объекта </w:t>
      </w:r>
      <w:r w:rsidRPr="009538BA">
        <w:rPr>
          <w:rFonts w:ascii="Times New Roman" w:hAnsi="Times New Roman" w:cs="Times New Roman"/>
          <w:sz w:val="24"/>
          <w:szCs w:val="24"/>
        </w:rPr>
        <w:t>в эксплуатацию, согласованной с Заказчиком, причем должны быть предоставлены условия для присутствия Заказчика на всех таких проверках и испытаниях.</w:t>
      </w:r>
    </w:p>
    <w:p w:rsidR="00D67074"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Испытания, проведенные в отсутствие представителя </w:t>
      </w:r>
      <w:r w:rsidR="00E35536" w:rsidRPr="009538BA">
        <w:rPr>
          <w:rFonts w:ascii="Times New Roman" w:hAnsi="Times New Roman" w:cs="Times New Roman"/>
          <w:sz w:val="24"/>
          <w:szCs w:val="24"/>
        </w:rPr>
        <w:t>Строительного контроля</w:t>
      </w:r>
      <w:r w:rsidRPr="009538BA">
        <w:rPr>
          <w:rFonts w:ascii="Times New Roman" w:hAnsi="Times New Roman" w:cs="Times New Roman"/>
          <w:sz w:val="24"/>
          <w:szCs w:val="24"/>
        </w:rPr>
        <w:t xml:space="preserve">, не признаются состоятельными в целях выполнения настоящего Договора, если только </w:t>
      </w:r>
      <w:r w:rsidR="00E35536" w:rsidRPr="009538BA">
        <w:rPr>
          <w:rFonts w:ascii="Times New Roman" w:hAnsi="Times New Roman" w:cs="Times New Roman"/>
          <w:sz w:val="24"/>
          <w:szCs w:val="24"/>
        </w:rPr>
        <w:t>Строительный контроль</w:t>
      </w:r>
      <w:r w:rsidR="00162E01"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 разреш</w:t>
      </w:r>
      <w:r w:rsidR="00113E34" w:rsidRPr="009538BA">
        <w:rPr>
          <w:rFonts w:ascii="Times New Roman" w:hAnsi="Times New Roman" w:cs="Times New Roman"/>
          <w:sz w:val="24"/>
          <w:szCs w:val="24"/>
        </w:rPr>
        <w:t>и</w:t>
      </w:r>
      <w:r w:rsidRPr="009538BA">
        <w:rPr>
          <w:rFonts w:ascii="Times New Roman" w:hAnsi="Times New Roman" w:cs="Times New Roman"/>
          <w:sz w:val="24"/>
          <w:szCs w:val="24"/>
        </w:rPr>
        <w:t xml:space="preserve">т Генеральному Подрядчику выполнять конкретный испытательный процесс в </w:t>
      </w:r>
      <w:r w:rsidR="00EB67DC" w:rsidRPr="009538BA">
        <w:rPr>
          <w:rFonts w:ascii="Times New Roman" w:hAnsi="Times New Roman" w:cs="Times New Roman"/>
          <w:sz w:val="24"/>
          <w:szCs w:val="24"/>
        </w:rPr>
        <w:t xml:space="preserve">его </w:t>
      </w:r>
      <w:r w:rsidRPr="009538BA">
        <w:rPr>
          <w:rFonts w:ascii="Times New Roman" w:hAnsi="Times New Roman" w:cs="Times New Roman"/>
          <w:sz w:val="24"/>
          <w:szCs w:val="24"/>
        </w:rPr>
        <w:t>отсутствие.</w:t>
      </w:r>
    </w:p>
    <w:p w:rsidR="00D67074" w:rsidRPr="009538BA" w:rsidRDefault="00EB67DC"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r w:rsidR="00B06CD3" w:rsidRPr="009538BA">
        <w:rPr>
          <w:rFonts w:ascii="Times New Roman" w:hAnsi="Times New Roman" w:cs="Times New Roman"/>
          <w:sz w:val="24"/>
          <w:szCs w:val="24"/>
        </w:rPr>
        <w:t>.</w:t>
      </w:r>
    </w:p>
    <w:p w:rsidR="00D67074"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характеристики </w:t>
      </w:r>
      <w:r w:rsidR="00EB67DC" w:rsidRPr="009538BA">
        <w:rPr>
          <w:rFonts w:ascii="Times New Roman" w:hAnsi="Times New Roman" w:cs="Times New Roman"/>
          <w:sz w:val="24"/>
          <w:szCs w:val="24"/>
        </w:rPr>
        <w:t>того или иного Оборудования</w:t>
      </w:r>
      <w:r w:rsidRPr="009538BA">
        <w:rPr>
          <w:rFonts w:ascii="Times New Roman" w:hAnsi="Times New Roman" w:cs="Times New Roman"/>
          <w:sz w:val="24"/>
          <w:szCs w:val="24"/>
        </w:rPr>
        <w:t xml:space="preserve"> не </w:t>
      </w:r>
      <w:r w:rsidR="003E4741" w:rsidRPr="009538BA">
        <w:rPr>
          <w:rFonts w:ascii="Times New Roman" w:hAnsi="Times New Roman" w:cs="Times New Roman"/>
          <w:sz w:val="24"/>
          <w:szCs w:val="24"/>
        </w:rPr>
        <w:t>удовлетворяют требованиям</w:t>
      </w:r>
      <w:r w:rsidR="003929CB" w:rsidRPr="009538BA">
        <w:rPr>
          <w:rFonts w:ascii="Times New Roman" w:hAnsi="Times New Roman" w:cs="Times New Roman"/>
          <w:sz w:val="24"/>
          <w:szCs w:val="24"/>
        </w:rPr>
        <w:t>, указанным в Проектной документации,</w:t>
      </w:r>
      <w:r w:rsidR="003E4741" w:rsidRPr="009538BA">
        <w:rPr>
          <w:rFonts w:ascii="Times New Roman" w:hAnsi="Times New Roman" w:cs="Times New Roman"/>
          <w:sz w:val="24"/>
          <w:szCs w:val="24"/>
        </w:rPr>
        <w:t xml:space="preserve"> например, </w:t>
      </w:r>
      <w:r w:rsidR="00400FD8" w:rsidRPr="009538BA">
        <w:rPr>
          <w:rFonts w:ascii="Times New Roman" w:hAnsi="Times New Roman" w:cs="Times New Roman"/>
          <w:sz w:val="24"/>
          <w:szCs w:val="24"/>
        </w:rPr>
        <w:t>по уровню шума или температуре</w:t>
      </w:r>
      <w:r w:rsidRPr="009538BA">
        <w:rPr>
          <w:rFonts w:ascii="Times New Roman" w:hAnsi="Times New Roman" w:cs="Times New Roman"/>
          <w:sz w:val="24"/>
          <w:szCs w:val="24"/>
        </w:rPr>
        <w:t xml:space="preserve">, то Генеральный Подрядчик обязан представить соответствующие данные и предложения для устранения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сообщить о принятых мерах по предотвращению негативного влияния на </w:t>
      </w:r>
      <w:r w:rsidR="003E4741" w:rsidRPr="009538BA">
        <w:rPr>
          <w:rFonts w:ascii="Times New Roman" w:hAnsi="Times New Roman" w:cs="Times New Roman"/>
          <w:sz w:val="24"/>
          <w:szCs w:val="24"/>
        </w:rPr>
        <w:t>График</w:t>
      </w:r>
      <w:r w:rsidRPr="009538BA">
        <w:rPr>
          <w:rFonts w:ascii="Times New Roman" w:hAnsi="Times New Roman" w:cs="Times New Roman"/>
          <w:sz w:val="24"/>
          <w:szCs w:val="24"/>
        </w:rPr>
        <w:t xml:space="preserve"> </w:t>
      </w:r>
      <w:r w:rsidR="00B30E38" w:rsidRPr="009538BA">
        <w:rPr>
          <w:rFonts w:ascii="Times New Roman" w:hAnsi="Times New Roman" w:cs="Times New Roman"/>
          <w:color w:val="000000"/>
          <w:sz w:val="24"/>
          <w:szCs w:val="24"/>
        </w:rPr>
        <w:t>выполнения работ</w:t>
      </w:r>
      <w:r w:rsidRPr="009538BA">
        <w:rPr>
          <w:rFonts w:ascii="Times New Roman" w:hAnsi="Times New Roman" w:cs="Times New Roman"/>
          <w:sz w:val="24"/>
          <w:szCs w:val="24"/>
        </w:rPr>
        <w:t>.</w:t>
      </w:r>
    </w:p>
    <w:p w:rsidR="00D67074"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Не допускается никаких присоединений </w:t>
      </w:r>
      <w:r w:rsidR="00400FD8" w:rsidRPr="009538BA">
        <w:rPr>
          <w:rFonts w:ascii="Times New Roman" w:hAnsi="Times New Roman" w:cs="Times New Roman"/>
          <w:sz w:val="24"/>
          <w:szCs w:val="24"/>
        </w:rPr>
        <w:t>к Оборудованию</w:t>
      </w:r>
      <w:r w:rsidRPr="009538BA">
        <w:rPr>
          <w:rFonts w:ascii="Times New Roman" w:hAnsi="Times New Roman" w:cs="Times New Roman"/>
          <w:sz w:val="24"/>
          <w:szCs w:val="24"/>
        </w:rPr>
        <w:t>, за исключением случаев, когда на это получено предварительное письменное согласие Заказчика.</w:t>
      </w:r>
    </w:p>
    <w:p w:rsidR="00B06CD3" w:rsidRPr="009538BA" w:rsidRDefault="00B06CD3" w:rsidP="008F4189">
      <w:pPr>
        <w:pStyle w:val="a4"/>
        <w:numPr>
          <w:ilvl w:val="3"/>
          <w:numId w:val="34"/>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Генеральный Подрядчик в рамках мероприятий </w:t>
      </w:r>
      <w:r w:rsidR="00400FD8" w:rsidRPr="009538BA">
        <w:rPr>
          <w:rFonts w:ascii="Times New Roman" w:hAnsi="Times New Roman" w:cs="Times New Roman"/>
          <w:sz w:val="24"/>
          <w:szCs w:val="24"/>
        </w:rPr>
        <w:t xml:space="preserve">по приемке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w:t>
      </w:r>
      <w:r w:rsidR="00400FD8" w:rsidRPr="009538BA">
        <w:rPr>
          <w:rFonts w:ascii="Times New Roman" w:hAnsi="Times New Roman" w:cs="Times New Roman"/>
          <w:sz w:val="24"/>
          <w:szCs w:val="24"/>
        </w:rPr>
        <w:t>обязан обеспечить</w:t>
      </w:r>
      <w:r w:rsidRPr="009538BA">
        <w:rPr>
          <w:rFonts w:ascii="Times New Roman" w:hAnsi="Times New Roman" w:cs="Times New Roman"/>
          <w:sz w:val="24"/>
          <w:szCs w:val="24"/>
        </w:rPr>
        <w:t>:</w:t>
      </w:r>
      <w:bookmarkStart w:id="86" w:name="_Toc172540863"/>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у</w:t>
      </w:r>
      <w:r w:rsidR="00B06CD3" w:rsidRPr="009538BA">
        <w:rPr>
          <w:rFonts w:ascii="Times New Roman" w:hAnsi="Times New Roman" w:cs="Times New Roman"/>
          <w:sz w:val="24"/>
          <w:szCs w:val="24"/>
        </w:rPr>
        <w:t xml:space="preserve">становку всего </w:t>
      </w:r>
      <w:r w:rsidR="007B27DB" w:rsidRPr="009538BA">
        <w:rPr>
          <w:rFonts w:ascii="Times New Roman" w:hAnsi="Times New Roman" w:cs="Times New Roman"/>
          <w:sz w:val="24"/>
          <w:szCs w:val="24"/>
        </w:rPr>
        <w:t>Оборудован</w:t>
      </w:r>
      <w:r w:rsidR="00B06CD3" w:rsidRPr="009538BA">
        <w:rPr>
          <w:rFonts w:ascii="Times New Roman" w:hAnsi="Times New Roman" w:cs="Times New Roman"/>
          <w:sz w:val="24"/>
          <w:szCs w:val="24"/>
        </w:rPr>
        <w:t>ия и частей системы в соответствии с инструкциями производител</w:t>
      </w:r>
      <w:bookmarkEnd w:id="86"/>
      <w:r w:rsidR="00B06CD3" w:rsidRPr="009538BA">
        <w:rPr>
          <w:rFonts w:ascii="Times New Roman" w:hAnsi="Times New Roman" w:cs="Times New Roman"/>
          <w:sz w:val="24"/>
          <w:szCs w:val="24"/>
        </w:rPr>
        <w:t>ей</w:t>
      </w:r>
      <w:r w:rsidR="003E4741" w:rsidRPr="009538BA">
        <w:rPr>
          <w:rFonts w:ascii="Times New Roman" w:hAnsi="Times New Roman" w:cs="Times New Roman"/>
          <w:sz w:val="24"/>
          <w:szCs w:val="24"/>
        </w:rPr>
        <w:t>;</w:t>
      </w:r>
    </w:p>
    <w:p w:rsidR="00B06CD3" w:rsidRPr="009538BA" w:rsidRDefault="00400FD8"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87" w:name="_Toc172540864"/>
      <w:r w:rsidRPr="009538BA">
        <w:rPr>
          <w:rFonts w:ascii="Times New Roman" w:hAnsi="Times New Roman" w:cs="Times New Roman"/>
          <w:sz w:val="24"/>
          <w:szCs w:val="24"/>
        </w:rPr>
        <w:t>выполнение</w:t>
      </w:r>
      <w:r w:rsidR="00B06CD3" w:rsidRPr="009538BA">
        <w:rPr>
          <w:rFonts w:ascii="Times New Roman" w:hAnsi="Times New Roman" w:cs="Times New Roman"/>
          <w:sz w:val="24"/>
          <w:szCs w:val="24"/>
        </w:rPr>
        <w:t xml:space="preserve"> всех мероприятий, </w:t>
      </w:r>
      <w:r w:rsidRPr="009538BA">
        <w:rPr>
          <w:rFonts w:ascii="Times New Roman" w:hAnsi="Times New Roman" w:cs="Times New Roman"/>
          <w:sz w:val="24"/>
          <w:szCs w:val="24"/>
        </w:rPr>
        <w:t xml:space="preserve">квалифицированным персоналом, имеющим </w:t>
      </w:r>
      <w:r w:rsidR="00B06CD3" w:rsidRPr="009538BA">
        <w:rPr>
          <w:rFonts w:ascii="Times New Roman" w:hAnsi="Times New Roman" w:cs="Times New Roman"/>
          <w:sz w:val="24"/>
          <w:szCs w:val="24"/>
        </w:rPr>
        <w:t xml:space="preserve">разряды, соответствующие </w:t>
      </w:r>
      <w:r w:rsidRPr="009538BA">
        <w:rPr>
          <w:rFonts w:ascii="Times New Roman" w:hAnsi="Times New Roman" w:cs="Times New Roman"/>
          <w:sz w:val="24"/>
          <w:szCs w:val="24"/>
        </w:rPr>
        <w:t xml:space="preserve">видам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Работ</w:t>
      </w:r>
      <w:r w:rsidR="00B06CD3"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которые </w:t>
      </w:r>
      <w:r w:rsidR="00B06CD3" w:rsidRPr="009538BA">
        <w:rPr>
          <w:rFonts w:ascii="Times New Roman" w:hAnsi="Times New Roman" w:cs="Times New Roman"/>
          <w:sz w:val="24"/>
          <w:szCs w:val="24"/>
        </w:rPr>
        <w:t>они должны выполнять</w:t>
      </w:r>
      <w:bookmarkStart w:id="88" w:name="_Toc172540865"/>
      <w:bookmarkEnd w:id="87"/>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п</w:t>
      </w:r>
      <w:r w:rsidR="00B06CD3" w:rsidRPr="009538BA">
        <w:rPr>
          <w:rFonts w:ascii="Times New Roman" w:hAnsi="Times New Roman" w:cs="Times New Roman"/>
          <w:sz w:val="24"/>
          <w:szCs w:val="24"/>
        </w:rPr>
        <w:t xml:space="preserve">ланирование и программирование </w:t>
      </w:r>
      <w:r w:rsidR="00400FD8" w:rsidRPr="009538BA">
        <w:rPr>
          <w:rFonts w:ascii="Times New Roman" w:hAnsi="Times New Roman" w:cs="Times New Roman"/>
          <w:sz w:val="24"/>
          <w:szCs w:val="24"/>
        </w:rPr>
        <w:t xml:space="preserve">Работ </w:t>
      </w:r>
      <w:r w:rsidR="00B06CD3" w:rsidRPr="009538BA">
        <w:rPr>
          <w:rFonts w:ascii="Times New Roman" w:hAnsi="Times New Roman" w:cs="Times New Roman"/>
          <w:sz w:val="24"/>
          <w:szCs w:val="24"/>
        </w:rPr>
        <w:t xml:space="preserve">по испытанию и </w:t>
      </w:r>
      <w:r w:rsidR="00400FD8" w:rsidRPr="009538BA">
        <w:rPr>
          <w:rFonts w:ascii="Times New Roman" w:hAnsi="Times New Roman" w:cs="Times New Roman"/>
          <w:sz w:val="24"/>
          <w:szCs w:val="24"/>
        </w:rPr>
        <w:t xml:space="preserve">вводу </w:t>
      </w:r>
      <w:r w:rsidR="00B06CD3" w:rsidRPr="009538BA">
        <w:rPr>
          <w:rFonts w:ascii="Times New Roman" w:hAnsi="Times New Roman" w:cs="Times New Roman"/>
          <w:sz w:val="24"/>
          <w:szCs w:val="24"/>
        </w:rPr>
        <w:t xml:space="preserve">в эксплуатацию таким образом, чтобы они были скоординированы </w:t>
      </w:r>
      <w:r w:rsidR="00400FD8" w:rsidRPr="009538BA">
        <w:rPr>
          <w:rFonts w:ascii="Times New Roman" w:hAnsi="Times New Roman" w:cs="Times New Roman"/>
          <w:sz w:val="24"/>
          <w:szCs w:val="24"/>
        </w:rPr>
        <w:t>с другими подрядчиками Заказчика и Субподрядчиками,</w:t>
      </w:r>
      <w:r w:rsidR="00B06CD3" w:rsidRPr="009538BA">
        <w:rPr>
          <w:rFonts w:ascii="Times New Roman" w:hAnsi="Times New Roman" w:cs="Times New Roman"/>
          <w:sz w:val="24"/>
          <w:szCs w:val="24"/>
        </w:rPr>
        <w:t xml:space="preserve"> выполнялись безопасно и эффективно</w:t>
      </w:r>
      <w:bookmarkEnd w:id="88"/>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89" w:name="_Toc172540866"/>
      <w:r w:rsidRPr="009538BA">
        <w:rPr>
          <w:rFonts w:ascii="Times New Roman" w:hAnsi="Times New Roman" w:cs="Times New Roman"/>
          <w:sz w:val="24"/>
          <w:szCs w:val="24"/>
        </w:rPr>
        <w:t>д</w:t>
      </w:r>
      <w:r w:rsidR="00B06CD3" w:rsidRPr="009538BA">
        <w:rPr>
          <w:rFonts w:ascii="Times New Roman" w:hAnsi="Times New Roman" w:cs="Times New Roman"/>
          <w:sz w:val="24"/>
          <w:szCs w:val="24"/>
        </w:rPr>
        <w:t>ополнительное уведомление Заказчика за 7 (семь) Календарных</w:t>
      </w:r>
      <w:r w:rsidR="00B06CD3" w:rsidRPr="009538BA" w:rsidDel="00DC1832">
        <w:rPr>
          <w:rFonts w:ascii="Times New Roman" w:hAnsi="Times New Roman" w:cs="Times New Roman"/>
          <w:sz w:val="24"/>
          <w:szCs w:val="24"/>
        </w:rPr>
        <w:t xml:space="preserve"> </w:t>
      </w:r>
      <w:r w:rsidR="00B06CD3" w:rsidRPr="009538BA">
        <w:rPr>
          <w:rFonts w:ascii="Times New Roman" w:hAnsi="Times New Roman" w:cs="Times New Roman"/>
          <w:sz w:val="24"/>
          <w:szCs w:val="24"/>
        </w:rPr>
        <w:t>дней о</w:t>
      </w:r>
      <w:r w:rsidR="00B774D1" w:rsidRPr="009538BA">
        <w:rPr>
          <w:rFonts w:ascii="Times New Roman" w:hAnsi="Times New Roman" w:cs="Times New Roman"/>
          <w:sz w:val="24"/>
          <w:szCs w:val="24"/>
        </w:rPr>
        <w:t>бо</w:t>
      </w:r>
      <w:r w:rsidR="00B06CD3" w:rsidRPr="009538BA">
        <w:rPr>
          <w:rFonts w:ascii="Times New Roman" w:hAnsi="Times New Roman" w:cs="Times New Roman"/>
          <w:sz w:val="24"/>
          <w:szCs w:val="24"/>
        </w:rPr>
        <w:t xml:space="preserve"> всех предлагаемых к </w:t>
      </w:r>
      <w:r w:rsidR="003E4741" w:rsidRPr="009538BA">
        <w:rPr>
          <w:rFonts w:ascii="Times New Roman" w:hAnsi="Times New Roman" w:cs="Times New Roman"/>
          <w:sz w:val="24"/>
          <w:szCs w:val="24"/>
        </w:rPr>
        <w:t>его</w:t>
      </w:r>
      <w:r w:rsidR="00B06CD3" w:rsidRPr="009538BA">
        <w:rPr>
          <w:rFonts w:ascii="Times New Roman" w:hAnsi="Times New Roman" w:cs="Times New Roman"/>
          <w:sz w:val="24"/>
          <w:szCs w:val="24"/>
        </w:rPr>
        <w:t xml:space="preserve"> </w:t>
      </w:r>
      <w:r w:rsidR="003E4741" w:rsidRPr="009538BA">
        <w:rPr>
          <w:rFonts w:ascii="Times New Roman" w:hAnsi="Times New Roman" w:cs="Times New Roman"/>
          <w:sz w:val="24"/>
          <w:szCs w:val="24"/>
        </w:rPr>
        <w:t>освидетельствованию</w:t>
      </w:r>
      <w:r w:rsidR="00B06CD3" w:rsidRPr="009538BA">
        <w:rPr>
          <w:rFonts w:ascii="Times New Roman" w:hAnsi="Times New Roman" w:cs="Times New Roman"/>
          <w:sz w:val="24"/>
          <w:szCs w:val="24"/>
        </w:rPr>
        <w:t xml:space="preserve"> приемо-сдаточных или эксплуатационных испытаниях</w:t>
      </w:r>
      <w:bookmarkEnd w:id="89"/>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90" w:name="_Toc172540867"/>
      <w:r w:rsidRPr="009538BA">
        <w:rPr>
          <w:rFonts w:ascii="Times New Roman" w:hAnsi="Times New Roman" w:cs="Times New Roman"/>
          <w:sz w:val="24"/>
          <w:szCs w:val="24"/>
        </w:rPr>
        <w:t>н</w:t>
      </w:r>
      <w:r w:rsidR="00B06CD3" w:rsidRPr="009538BA">
        <w:rPr>
          <w:rFonts w:ascii="Times New Roman" w:hAnsi="Times New Roman" w:cs="Times New Roman"/>
          <w:sz w:val="24"/>
          <w:szCs w:val="24"/>
        </w:rPr>
        <w:t xml:space="preserve">еобходимые расходные материалы и электроэнергию, горюче-смазочные материалы, воду и </w:t>
      </w:r>
      <w:bookmarkEnd w:id="90"/>
      <w:r w:rsidR="00B06CD3" w:rsidRPr="009538BA">
        <w:rPr>
          <w:rFonts w:ascii="Times New Roman" w:hAnsi="Times New Roman" w:cs="Times New Roman"/>
          <w:sz w:val="24"/>
          <w:szCs w:val="24"/>
        </w:rPr>
        <w:t>т.д.</w:t>
      </w:r>
      <w:r w:rsidR="003E4741" w:rsidRPr="009538BA">
        <w:rPr>
          <w:rFonts w:ascii="Times New Roman" w:hAnsi="Times New Roman" w:cs="Times New Roman"/>
          <w:sz w:val="24"/>
          <w:szCs w:val="24"/>
        </w:rPr>
        <w:t>;</w:t>
      </w:r>
    </w:p>
    <w:p w:rsidR="00B06CD3" w:rsidRPr="009538BA" w:rsidRDefault="009905F1" w:rsidP="008F4189">
      <w:pPr>
        <w:pStyle w:val="a4"/>
        <w:numPr>
          <w:ilvl w:val="3"/>
          <w:numId w:val="24"/>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bookmarkStart w:id="91" w:name="_Toc172540868"/>
      <w:r w:rsidRPr="009538BA">
        <w:rPr>
          <w:rFonts w:ascii="Times New Roman" w:hAnsi="Times New Roman" w:cs="Times New Roman"/>
          <w:sz w:val="24"/>
          <w:szCs w:val="24"/>
        </w:rPr>
        <w:t>д</w:t>
      </w:r>
      <w:r w:rsidR="00B06CD3" w:rsidRPr="009538BA">
        <w:rPr>
          <w:rFonts w:ascii="Times New Roman" w:hAnsi="Times New Roman" w:cs="Times New Roman"/>
          <w:sz w:val="24"/>
          <w:szCs w:val="24"/>
        </w:rPr>
        <w:t xml:space="preserve">емонстрацию выполненных </w:t>
      </w:r>
      <w:r w:rsidR="005018A7" w:rsidRPr="009538BA">
        <w:rPr>
          <w:rFonts w:ascii="Times New Roman" w:hAnsi="Times New Roman" w:cs="Times New Roman"/>
          <w:sz w:val="24"/>
          <w:szCs w:val="24"/>
        </w:rPr>
        <w:t xml:space="preserve">Строительно-монтажных </w:t>
      </w:r>
      <w:r w:rsidR="00B06CD3" w:rsidRPr="009538BA">
        <w:rPr>
          <w:rFonts w:ascii="Times New Roman" w:hAnsi="Times New Roman" w:cs="Times New Roman"/>
          <w:sz w:val="24"/>
          <w:szCs w:val="24"/>
        </w:rPr>
        <w:t>Работ Заказчику по согласованию с ним, включая:</w:t>
      </w:r>
      <w:bookmarkEnd w:id="91"/>
    </w:p>
    <w:p w:rsidR="00B06CD3" w:rsidRPr="009538BA" w:rsidRDefault="00A53990" w:rsidP="00FC6B1D">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с</w:t>
      </w:r>
      <w:r w:rsidR="00B06CD3" w:rsidRPr="009538BA">
        <w:rPr>
          <w:rFonts w:ascii="Times New Roman" w:hAnsi="Times New Roman" w:cs="Times New Roman"/>
          <w:sz w:val="24"/>
          <w:szCs w:val="24"/>
        </w:rPr>
        <w:t>оответствие параметров систем проектным значениям величин</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довлетворение заданным акустическим характеристикам систем</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освещенности</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у</w:t>
      </w:r>
      <w:r w:rsidR="00B06CD3" w:rsidRPr="009538BA">
        <w:rPr>
          <w:rFonts w:ascii="Times New Roman" w:hAnsi="Times New Roman" w:cs="Times New Roman"/>
          <w:sz w:val="24"/>
          <w:szCs w:val="24"/>
        </w:rPr>
        <w:t>ровни шума</w:t>
      </w:r>
      <w:bookmarkStart w:id="92" w:name="_Toc172540869"/>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лектромонтажные испытания всех силовых и управляющих кабельных разводок</w:t>
      </w:r>
      <w:r w:rsidR="003E4741" w:rsidRPr="009538BA">
        <w:rPr>
          <w:rFonts w:ascii="Times New Roman" w:hAnsi="Times New Roman" w:cs="Times New Roman"/>
          <w:sz w:val="24"/>
          <w:szCs w:val="24"/>
        </w:rPr>
        <w:t>;</w:t>
      </w:r>
    </w:p>
    <w:p w:rsidR="00B06CD3"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э</w:t>
      </w:r>
      <w:r w:rsidR="00B06CD3" w:rsidRPr="009538BA">
        <w:rPr>
          <w:rFonts w:ascii="Times New Roman" w:hAnsi="Times New Roman" w:cs="Times New Roman"/>
          <w:sz w:val="24"/>
          <w:szCs w:val="24"/>
        </w:rPr>
        <w:t>лектрические испытания по соответствующим стандартам РФ</w:t>
      </w:r>
      <w:bookmarkEnd w:id="92"/>
      <w:r w:rsidR="003E4741" w:rsidRPr="009538BA">
        <w:rPr>
          <w:rFonts w:ascii="Times New Roman" w:hAnsi="Times New Roman" w:cs="Times New Roman"/>
          <w:sz w:val="24"/>
          <w:szCs w:val="24"/>
        </w:rPr>
        <w:t>;</w:t>
      </w:r>
    </w:p>
    <w:p w:rsidR="00E66CE1" w:rsidRPr="009538BA" w:rsidRDefault="00A53990" w:rsidP="00A53990">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b/>
          <w:bCs/>
          <w:sz w:val="24"/>
          <w:szCs w:val="24"/>
        </w:rPr>
      </w:pPr>
      <w:r w:rsidRPr="009538BA">
        <w:rPr>
          <w:rFonts w:ascii="Times New Roman" w:hAnsi="Times New Roman" w:cs="Times New Roman"/>
          <w:sz w:val="24"/>
          <w:szCs w:val="24"/>
        </w:rPr>
        <w:t xml:space="preserve">- </w:t>
      </w:r>
      <w:r w:rsidR="00D67074" w:rsidRPr="009538BA">
        <w:rPr>
          <w:rFonts w:ascii="Times New Roman" w:hAnsi="Times New Roman" w:cs="Times New Roman"/>
          <w:sz w:val="24"/>
          <w:szCs w:val="24"/>
        </w:rPr>
        <w:t>иное.</w:t>
      </w:r>
    </w:p>
    <w:p w:rsidR="00B23F7F" w:rsidRPr="009538BA" w:rsidRDefault="00E66CE1" w:rsidP="00FF1420">
      <w:pPr>
        <w:pStyle w:val="a4"/>
        <w:numPr>
          <w:ilvl w:val="2"/>
          <w:numId w:val="49"/>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Предварительная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p>
    <w:p w:rsidR="00E66CE1" w:rsidRPr="001B7B71" w:rsidRDefault="00E66CE1" w:rsidP="00FF1420">
      <w:pPr>
        <w:pStyle w:val="a4"/>
        <w:numPr>
          <w:ilvl w:val="3"/>
          <w:numId w:val="49"/>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Генеральный Подрядчик за 10 (десять)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до </w:t>
      </w:r>
      <w:r w:rsidR="008448DF" w:rsidRPr="009538BA">
        <w:rPr>
          <w:rFonts w:ascii="Times New Roman" w:hAnsi="Times New Roman" w:cs="Times New Roman"/>
          <w:sz w:val="24"/>
          <w:szCs w:val="24"/>
        </w:rPr>
        <w:t xml:space="preserve">фактического завершения </w:t>
      </w:r>
      <w:r w:rsidR="005018A7" w:rsidRPr="009538BA">
        <w:rPr>
          <w:rFonts w:ascii="Times New Roman" w:hAnsi="Times New Roman" w:cs="Times New Roman"/>
          <w:sz w:val="24"/>
          <w:szCs w:val="24"/>
        </w:rPr>
        <w:t xml:space="preserve">Строительно-монтажных </w:t>
      </w:r>
      <w:r w:rsidR="008448DF" w:rsidRPr="009538BA">
        <w:rPr>
          <w:rFonts w:ascii="Times New Roman" w:hAnsi="Times New Roman" w:cs="Times New Roman"/>
          <w:sz w:val="24"/>
          <w:szCs w:val="24"/>
        </w:rPr>
        <w:t xml:space="preserve">Работ </w:t>
      </w:r>
      <w:r w:rsidR="009613A6">
        <w:rPr>
          <w:rFonts w:ascii="Times New Roman" w:hAnsi="Times New Roman" w:cs="Times New Roman"/>
          <w:sz w:val="24"/>
          <w:szCs w:val="24"/>
        </w:rPr>
        <w:t xml:space="preserve">(но в любом случае не позднее, чем за 20 (двадцать) Календарных дней до даты завершения Строительно-монтажных Работ, указанной в Графике Работ), </w:t>
      </w:r>
      <w:r w:rsidRPr="001B7B71">
        <w:rPr>
          <w:rFonts w:ascii="Times New Roman" w:hAnsi="Times New Roman" w:cs="Times New Roman"/>
          <w:sz w:val="24"/>
          <w:szCs w:val="24"/>
        </w:rPr>
        <w:t>должен уведомить Заказчика</w:t>
      </w:r>
      <w:r w:rsidR="008448DF" w:rsidRPr="001B7B71">
        <w:rPr>
          <w:rFonts w:ascii="Times New Roman" w:hAnsi="Times New Roman" w:cs="Times New Roman"/>
          <w:sz w:val="24"/>
          <w:szCs w:val="24"/>
        </w:rPr>
        <w:t xml:space="preserve"> о готовности </w:t>
      </w:r>
      <w:r w:rsidR="005018A7" w:rsidRPr="001B7B71">
        <w:rPr>
          <w:rFonts w:ascii="Times New Roman" w:hAnsi="Times New Roman" w:cs="Times New Roman"/>
          <w:sz w:val="24"/>
          <w:szCs w:val="24"/>
        </w:rPr>
        <w:t xml:space="preserve">Строительно-монтажных </w:t>
      </w:r>
      <w:r w:rsidR="008448DF" w:rsidRPr="001B7B71">
        <w:rPr>
          <w:rFonts w:ascii="Times New Roman" w:hAnsi="Times New Roman" w:cs="Times New Roman"/>
          <w:sz w:val="24"/>
          <w:szCs w:val="24"/>
        </w:rPr>
        <w:t>Работ к предварительной приемке</w:t>
      </w:r>
      <w:r w:rsidRPr="001B7B71">
        <w:rPr>
          <w:rFonts w:ascii="Times New Roman" w:hAnsi="Times New Roman" w:cs="Times New Roman"/>
          <w:sz w:val="24"/>
          <w:szCs w:val="24"/>
        </w:rPr>
        <w:t xml:space="preserve">. К уведомлению Генеральный Подрядчик прикладывает программу предварительной приемки </w:t>
      </w:r>
      <w:r w:rsidR="005018A7" w:rsidRPr="001B7B71">
        <w:rPr>
          <w:rFonts w:ascii="Times New Roman" w:hAnsi="Times New Roman" w:cs="Times New Roman"/>
          <w:sz w:val="24"/>
          <w:szCs w:val="24"/>
        </w:rPr>
        <w:t xml:space="preserve">Строительно-монтажных </w:t>
      </w:r>
      <w:r w:rsidRPr="001B7B71">
        <w:rPr>
          <w:rFonts w:ascii="Times New Roman" w:hAnsi="Times New Roman" w:cs="Times New Roman"/>
          <w:sz w:val="24"/>
          <w:szCs w:val="24"/>
        </w:rPr>
        <w:t>Работ, включающую:</w:t>
      </w:r>
    </w:p>
    <w:p w:rsidR="006934AB" w:rsidRPr="009538BA" w:rsidRDefault="00A53990"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6934AB" w:rsidRPr="009538BA">
        <w:rPr>
          <w:rFonts w:ascii="Times New Roman" w:hAnsi="Times New Roman" w:cs="Times New Roman"/>
          <w:sz w:val="24"/>
          <w:szCs w:val="24"/>
        </w:rPr>
        <w:t>п</w:t>
      </w:r>
      <w:r w:rsidR="00E66CE1" w:rsidRPr="009538BA">
        <w:rPr>
          <w:rFonts w:ascii="Times New Roman" w:hAnsi="Times New Roman" w:cs="Times New Roman"/>
          <w:sz w:val="24"/>
          <w:szCs w:val="24"/>
        </w:rPr>
        <w:t>орядок комплексного опробовани</w:t>
      </w:r>
      <w:r w:rsidR="006934AB" w:rsidRPr="009538BA">
        <w:rPr>
          <w:rFonts w:ascii="Times New Roman" w:hAnsi="Times New Roman" w:cs="Times New Roman"/>
          <w:sz w:val="24"/>
          <w:szCs w:val="24"/>
        </w:rPr>
        <w:t>я работоспособности;</w:t>
      </w:r>
    </w:p>
    <w:p w:rsidR="006934AB" w:rsidRPr="009538BA" w:rsidRDefault="00D83B2F" w:rsidP="00A53990">
      <w:pPr>
        <w:pStyle w:val="a4"/>
        <w:tabs>
          <w:tab w:val="left" w:pos="993"/>
          <w:tab w:val="left" w:pos="1134"/>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6934AB" w:rsidRPr="009538BA">
        <w:rPr>
          <w:rFonts w:ascii="Times New Roman" w:hAnsi="Times New Roman" w:cs="Times New Roman"/>
          <w:sz w:val="24"/>
          <w:szCs w:val="24"/>
        </w:rPr>
        <w:t>о</w:t>
      </w:r>
      <w:r w:rsidR="00E66CE1" w:rsidRPr="009538BA">
        <w:rPr>
          <w:rFonts w:ascii="Times New Roman" w:hAnsi="Times New Roman" w:cs="Times New Roman"/>
          <w:sz w:val="24"/>
          <w:szCs w:val="24"/>
        </w:rPr>
        <w:t xml:space="preserve">писание </w:t>
      </w:r>
      <w:r w:rsidR="007B27DB" w:rsidRPr="009538BA">
        <w:rPr>
          <w:rFonts w:ascii="Times New Roman" w:hAnsi="Times New Roman" w:cs="Times New Roman"/>
          <w:sz w:val="24"/>
          <w:szCs w:val="24"/>
        </w:rPr>
        <w:t>Оборудован</w:t>
      </w:r>
      <w:r w:rsidR="00E66CE1" w:rsidRPr="009538BA">
        <w:rPr>
          <w:rFonts w:ascii="Times New Roman" w:hAnsi="Times New Roman" w:cs="Times New Roman"/>
          <w:sz w:val="24"/>
          <w:szCs w:val="24"/>
        </w:rPr>
        <w:t>ия и приборов, которые Генеральный Подрядчик будет использовать во время предварительной приемки.</w:t>
      </w:r>
    </w:p>
    <w:p w:rsidR="00E66CE1" w:rsidRPr="009538BA" w:rsidRDefault="00E66CE1"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sz w:val="24"/>
          <w:szCs w:val="24"/>
        </w:rPr>
      </w:pPr>
      <w:proofErr w:type="gramStart"/>
      <w:r w:rsidRPr="009538BA">
        <w:rPr>
          <w:rFonts w:ascii="Times New Roman" w:hAnsi="Times New Roman" w:cs="Times New Roman"/>
          <w:color w:val="000000"/>
          <w:sz w:val="24"/>
          <w:szCs w:val="24"/>
        </w:rPr>
        <w:t>В течение 10 (десяти)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получения от Генерального Подрядчика </w:t>
      </w:r>
      <w:r w:rsidRPr="009538BA">
        <w:rPr>
          <w:rFonts w:ascii="Times New Roman" w:hAnsi="Times New Roman" w:cs="Times New Roman"/>
          <w:sz w:val="24"/>
          <w:szCs w:val="24"/>
        </w:rPr>
        <w:t>письменного</w:t>
      </w:r>
      <w:r w:rsidRPr="009538BA">
        <w:rPr>
          <w:rFonts w:ascii="Times New Roman" w:hAnsi="Times New Roman" w:cs="Times New Roman"/>
          <w:color w:val="000000"/>
          <w:sz w:val="24"/>
          <w:szCs w:val="24"/>
        </w:rPr>
        <w:t xml:space="preserve"> уведомления о готовности к сдаче всего объема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по Договору, Заказчик принимает меры для </w:t>
      </w:r>
      <w:r w:rsidRPr="009538BA">
        <w:rPr>
          <w:rFonts w:ascii="Times New Roman" w:hAnsi="Times New Roman" w:cs="Times New Roman"/>
          <w:sz w:val="24"/>
          <w:szCs w:val="24"/>
        </w:rPr>
        <w:t>назначения</w:t>
      </w:r>
      <w:r w:rsidRPr="009538BA">
        <w:rPr>
          <w:rFonts w:ascii="Times New Roman" w:hAnsi="Times New Roman" w:cs="Times New Roman"/>
          <w:color w:val="000000"/>
          <w:sz w:val="24"/>
          <w:szCs w:val="24"/>
        </w:rPr>
        <w:t xml:space="preserve"> приемочной комиссии (если она еще не назначена), и в течение 10 (десяти)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с даты назначения такой приемочной комиссии Заказчик </w:t>
      </w:r>
      <w:r w:rsidR="00113E34" w:rsidRPr="009538BA">
        <w:rPr>
          <w:rFonts w:ascii="Times New Roman" w:hAnsi="Times New Roman" w:cs="Times New Roman"/>
          <w:color w:val="000000"/>
          <w:sz w:val="24"/>
          <w:szCs w:val="24"/>
        </w:rPr>
        <w:t>обязан</w:t>
      </w:r>
      <w:r w:rsidRPr="009538BA">
        <w:rPr>
          <w:rFonts w:ascii="Times New Roman" w:hAnsi="Times New Roman" w:cs="Times New Roman"/>
          <w:sz w:val="24"/>
          <w:szCs w:val="24"/>
        </w:rPr>
        <w:t xml:space="preserve"> осмотреть выполненные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Работы. </w:t>
      </w:r>
      <w:proofErr w:type="gramEnd"/>
    </w:p>
    <w:p w:rsidR="00E66CE1" w:rsidRPr="009538BA" w:rsidRDefault="00440003"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которые не позволяют использовать Объект</w:t>
      </w:r>
      <w:r w:rsidR="0077237F" w:rsidRPr="009538BA">
        <w:rPr>
          <w:rFonts w:ascii="Times New Roman" w:hAnsi="Times New Roman"/>
          <w:sz w:val="24"/>
          <w:szCs w:val="24"/>
        </w:rPr>
        <w:t xml:space="preserve"> </w:t>
      </w:r>
      <w:r w:rsidR="00E66CE1" w:rsidRPr="009538BA">
        <w:rPr>
          <w:rFonts w:ascii="Times New Roman" w:hAnsi="Times New Roman"/>
          <w:sz w:val="24"/>
          <w:szCs w:val="24"/>
        </w:rPr>
        <w:t xml:space="preserve">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Работ.</w:t>
      </w:r>
    </w:p>
    <w:p w:rsidR="00E81E07" w:rsidRPr="009538BA" w:rsidRDefault="00885C57" w:rsidP="00326920">
      <w:pPr>
        <w:tabs>
          <w:tab w:val="left" w:pos="993"/>
          <w:tab w:val="left" w:pos="1276"/>
          <w:tab w:val="left" w:pos="1418"/>
          <w:tab w:val="left" w:pos="1560"/>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Если при осмотре/</w:t>
      </w:r>
      <w:r w:rsidR="00E66CE1" w:rsidRPr="009538BA">
        <w:rPr>
          <w:rFonts w:ascii="Times New Roman" w:hAnsi="Times New Roman"/>
          <w:sz w:val="24"/>
          <w:szCs w:val="24"/>
        </w:rPr>
        <w:t xml:space="preserve">проверке обнаружены незначительные </w:t>
      </w:r>
      <w:r w:rsidR="00724A39" w:rsidRPr="009538BA">
        <w:rPr>
          <w:rFonts w:ascii="Times New Roman" w:hAnsi="Times New Roman"/>
          <w:sz w:val="24"/>
          <w:szCs w:val="24"/>
        </w:rPr>
        <w:t>Недостатки</w:t>
      </w:r>
      <w:r w:rsidR="00E66CE1" w:rsidRPr="009538BA">
        <w:rPr>
          <w:rFonts w:ascii="Times New Roman" w:hAnsi="Times New Roman"/>
          <w:sz w:val="24"/>
          <w:szCs w:val="24"/>
        </w:rPr>
        <w:t xml:space="preserve">, которые не препятствуют использованию </w:t>
      </w:r>
      <w:r w:rsidR="0077237F" w:rsidRPr="009538BA">
        <w:rPr>
          <w:rFonts w:ascii="Times New Roman" w:hAnsi="Times New Roman"/>
          <w:sz w:val="24"/>
          <w:szCs w:val="24"/>
        </w:rPr>
        <w:t xml:space="preserve">Объекта </w:t>
      </w:r>
      <w:r w:rsidR="00E66CE1" w:rsidRPr="009538BA">
        <w:rPr>
          <w:rFonts w:ascii="Times New Roman" w:hAnsi="Times New Roman"/>
          <w:sz w:val="24"/>
          <w:szCs w:val="24"/>
        </w:rPr>
        <w:t xml:space="preserve">по назначению, Заказчик указывает их в Дефектной ведомости.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 xml:space="preserve">должны быть устранены Генеральным Подрядчиком в течение согласованного Сторонами срока устранения </w:t>
      </w:r>
      <w:r w:rsidR="00724A39" w:rsidRPr="009538BA">
        <w:rPr>
          <w:rFonts w:ascii="Times New Roman" w:hAnsi="Times New Roman"/>
          <w:sz w:val="24"/>
          <w:szCs w:val="24"/>
        </w:rPr>
        <w:t>Недостатков</w:t>
      </w:r>
      <w:r w:rsidR="00E66CE1" w:rsidRPr="009538BA">
        <w:rPr>
          <w:rFonts w:ascii="Times New Roman" w:hAnsi="Times New Roman"/>
          <w:sz w:val="24"/>
          <w:szCs w:val="24"/>
        </w:rPr>
        <w:t xml:space="preserve">, указанного в данной Дефектной ведомости, но в любом случае не позднее 14 (четырнадцати) </w:t>
      </w:r>
      <w:r w:rsidR="002E3C3A" w:rsidRPr="009538BA">
        <w:rPr>
          <w:rFonts w:ascii="Times New Roman" w:hAnsi="Times New Roman"/>
          <w:sz w:val="24"/>
          <w:szCs w:val="24"/>
        </w:rPr>
        <w:t xml:space="preserve">Календарных </w:t>
      </w:r>
      <w:r w:rsidR="00E66CE1" w:rsidRPr="009538BA">
        <w:rPr>
          <w:rFonts w:ascii="Times New Roman" w:hAnsi="Times New Roman"/>
          <w:sz w:val="24"/>
          <w:szCs w:val="24"/>
        </w:rPr>
        <w:t>дней с момента ее подписания.</w:t>
      </w:r>
      <w:r w:rsidR="00724A39" w:rsidRPr="009538BA">
        <w:rPr>
          <w:rFonts w:ascii="Times New Roman" w:hAnsi="Times New Roman"/>
          <w:sz w:val="24"/>
          <w:szCs w:val="24"/>
        </w:rPr>
        <w:t xml:space="preserve"> </w:t>
      </w:r>
      <w:r w:rsidR="00E66CE1" w:rsidRPr="009538BA">
        <w:rPr>
          <w:rFonts w:ascii="Times New Roman" w:hAnsi="Times New Roman"/>
          <w:sz w:val="24"/>
          <w:szCs w:val="24"/>
        </w:rPr>
        <w:t xml:space="preserve">В случае если Генеральный Подрядчик не устранит вышеуказанные </w:t>
      </w:r>
      <w:r w:rsidR="00C64240" w:rsidRPr="009538BA">
        <w:rPr>
          <w:rFonts w:ascii="Times New Roman" w:hAnsi="Times New Roman"/>
          <w:sz w:val="24"/>
          <w:szCs w:val="24"/>
        </w:rPr>
        <w:t>Недостат</w:t>
      </w:r>
      <w:r w:rsidR="00E66CE1" w:rsidRPr="009538BA">
        <w:rPr>
          <w:rFonts w:ascii="Times New Roman" w:hAnsi="Times New Roman"/>
          <w:sz w:val="24"/>
          <w:szCs w:val="24"/>
        </w:rPr>
        <w:t xml:space="preserve">ки в </w:t>
      </w:r>
      <w:r w:rsidR="001B7B71">
        <w:rPr>
          <w:rFonts w:ascii="Times New Roman" w:hAnsi="Times New Roman"/>
          <w:sz w:val="24"/>
          <w:szCs w:val="24"/>
        </w:rPr>
        <w:t>согласованный срок</w:t>
      </w:r>
      <w:r w:rsidR="00E66CE1" w:rsidRPr="009538BA">
        <w:rPr>
          <w:rFonts w:ascii="Times New Roman" w:hAnsi="Times New Roman"/>
          <w:sz w:val="24"/>
          <w:szCs w:val="24"/>
        </w:rPr>
        <w:t>, Заказчик имеет право привлечь друг</w:t>
      </w:r>
      <w:r w:rsidR="009D5E37" w:rsidRPr="009538BA">
        <w:rPr>
          <w:rFonts w:ascii="Times New Roman" w:hAnsi="Times New Roman"/>
          <w:sz w:val="24"/>
          <w:szCs w:val="24"/>
        </w:rPr>
        <w:t>ое лицо</w:t>
      </w:r>
      <w:r w:rsidR="00E66CE1" w:rsidRPr="009538BA">
        <w:rPr>
          <w:rFonts w:ascii="Times New Roman" w:hAnsi="Times New Roman"/>
          <w:sz w:val="24"/>
          <w:szCs w:val="24"/>
        </w:rPr>
        <w:t xml:space="preserve"> для устранения этих </w:t>
      </w:r>
      <w:r w:rsidR="0077237F" w:rsidRPr="009538BA">
        <w:rPr>
          <w:rFonts w:ascii="Times New Roman" w:hAnsi="Times New Roman"/>
          <w:sz w:val="24"/>
          <w:szCs w:val="24"/>
        </w:rPr>
        <w:t>Недостатков</w:t>
      </w:r>
      <w:r w:rsidR="00E201F2">
        <w:rPr>
          <w:rFonts w:ascii="Times New Roman" w:hAnsi="Times New Roman"/>
          <w:sz w:val="24"/>
          <w:szCs w:val="24"/>
        </w:rPr>
        <w:t xml:space="preserve"> за счет Генерального Подрядчика</w:t>
      </w:r>
      <w:r w:rsidR="00E66CE1" w:rsidRPr="009538BA">
        <w:rPr>
          <w:rFonts w:ascii="Times New Roman" w:hAnsi="Times New Roman"/>
          <w:sz w:val="24"/>
          <w:szCs w:val="24"/>
        </w:rPr>
        <w:t xml:space="preserve">. При этом Заказчик удержит сумму своих расходов на устранение таких </w:t>
      </w:r>
      <w:r w:rsidR="0077237F"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из оставшейся стоимости </w:t>
      </w:r>
      <w:r w:rsidR="005018A7" w:rsidRPr="009538BA">
        <w:rPr>
          <w:rFonts w:ascii="Times New Roman" w:hAnsi="Times New Roman"/>
          <w:sz w:val="24"/>
          <w:szCs w:val="24"/>
        </w:rPr>
        <w:t xml:space="preserve">Строительно-монтажных </w:t>
      </w:r>
      <w:r w:rsidR="00E66CE1" w:rsidRPr="009538BA">
        <w:rPr>
          <w:rFonts w:ascii="Times New Roman" w:hAnsi="Times New Roman"/>
          <w:sz w:val="24"/>
          <w:szCs w:val="24"/>
        </w:rPr>
        <w:t xml:space="preserve">Работ, подлежащей выплате Генеральному Подрядчику. Стороны согласны с тем, что сумма расходов Заказчика на устранение таких </w:t>
      </w:r>
      <w:r w:rsidR="00724A39" w:rsidRPr="009538BA">
        <w:rPr>
          <w:rFonts w:ascii="Times New Roman" w:hAnsi="Times New Roman"/>
          <w:sz w:val="24"/>
          <w:szCs w:val="24"/>
        </w:rPr>
        <w:t xml:space="preserve">Недостатков </w:t>
      </w:r>
      <w:r w:rsidR="00E66CE1" w:rsidRPr="009538BA">
        <w:rPr>
          <w:rFonts w:ascii="Times New Roman" w:hAnsi="Times New Roman"/>
          <w:sz w:val="24"/>
          <w:szCs w:val="24"/>
        </w:rPr>
        <w:t xml:space="preserve">не зависит и не должна зависеть от суммы затрат Генерального Подрядчика, если бы такие </w:t>
      </w:r>
      <w:r w:rsidR="00724A39" w:rsidRPr="009538BA">
        <w:rPr>
          <w:rFonts w:ascii="Times New Roman" w:hAnsi="Times New Roman"/>
          <w:sz w:val="24"/>
          <w:szCs w:val="24"/>
        </w:rPr>
        <w:t xml:space="preserve">Недостатки </w:t>
      </w:r>
      <w:r w:rsidR="00E66CE1" w:rsidRPr="009538BA">
        <w:rPr>
          <w:rFonts w:ascii="Times New Roman" w:hAnsi="Times New Roman"/>
          <w:sz w:val="24"/>
          <w:szCs w:val="24"/>
        </w:rPr>
        <w:t>устранялись его силами.</w:t>
      </w:r>
    </w:p>
    <w:p w:rsidR="006D50BD" w:rsidRPr="009538BA" w:rsidRDefault="006D50BD"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Время, затраченное Генеральным Подрядчиком на устранение выявленных Заказчиком </w:t>
      </w:r>
      <w:r w:rsidR="00724A39"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 xml:space="preserve">, не </w:t>
      </w:r>
      <w:r w:rsidRPr="009538BA">
        <w:rPr>
          <w:rFonts w:ascii="Times New Roman" w:hAnsi="Times New Roman" w:cs="Times New Roman"/>
          <w:sz w:val="24"/>
          <w:szCs w:val="24"/>
        </w:rPr>
        <w:t>может</w:t>
      </w:r>
      <w:r w:rsidRPr="009538BA">
        <w:rPr>
          <w:rFonts w:ascii="Times New Roman" w:hAnsi="Times New Roman" w:cs="Times New Roman"/>
          <w:color w:val="000000"/>
          <w:sz w:val="24"/>
          <w:szCs w:val="24"/>
        </w:rPr>
        <w:t xml:space="preserve"> влиять на  увеличение общего срока выполнения Работ по Договору.</w:t>
      </w:r>
    </w:p>
    <w:p w:rsidR="006D50BD" w:rsidRPr="009538BA" w:rsidRDefault="006D50BD"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sz w:val="24"/>
          <w:szCs w:val="24"/>
        </w:rPr>
        <w:t xml:space="preserve">Устранение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Генеральным Подрядчиком не должно приводить к появлению новых </w:t>
      </w:r>
      <w:r w:rsidR="00724A39"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или повреждению результатов (в том числе, промежуточных) работ третьих лиц. В случае если это произошло, такие новые </w:t>
      </w:r>
      <w:r w:rsidR="00724A39"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и/или повреждения результатов работ третьих лиц должны быть устранены Генеральным Подрядчиком до момента окончательной приемки </w:t>
      </w:r>
      <w:r w:rsidR="005018A7" w:rsidRPr="009538BA">
        <w:rPr>
          <w:rFonts w:ascii="Times New Roman" w:hAnsi="Times New Roman" w:cs="Times New Roman"/>
          <w:sz w:val="24"/>
          <w:szCs w:val="24"/>
        </w:rPr>
        <w:t xml:space="preserve">Строительно-монтажных </w:t>
      </w:r>
      <w:r w:rsidRPr="009538BA">
        <w:rPr>
          <w:rFonts w:ascii="Times New Roman" w:hAnsi="Times New Roman" w:cs="Times New Roman"/>
          <w:sz w:val="24"/>
          <w:szCs w:val="24"/>
        </w:rPr>
        <w:t xml:space="preserve">Работ. Все расходы на устранение </w:t>
      </w:r>
      <w:r w:rsidR="0009518C"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и/или повреждений результатов работ третьих лиц, включая расходы на повторное проведение приемки, несет Генеральный Подрядчик.</w:t>
      </w:r>
    </w:p>
    <w:p w:rsidR="006D50BD" w:rsidRPr="009538BA" w:rsidRDefault="002F5E48"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color w:val="000000"/>
          <w:sz w:val="24"/>
          <w:szCs w:val="24"/>
        </w:rPr>
        <w:t xml:space="preserve">До предварительной приемки Строительно-монтажных Работ </w:t>
      </w:r>
      <w:r w:rsidR="005018A7" w:rsidRPr="009538BA">
        <w:rPr>
          <w:rFonts w:ascii="Times New Roman" w:hAnsi="Times New Roman" w:cs="Times New Roman"/>
          <w:color w:val="000000"/>
          <w:sz w:val="24"/>
          <w:szCs w:val="24"/>
        </w:rPr>
        <w:t xml:space="preserve">Генеральный </w:t>
      </w:r>
      <w:r w:rsidR="006D50BD" w:rsidRPr="009538BA">
        <w:rPr>
          <w:rFonts w:ascii="Times New Roman" w:hAnsi="Times New Roman" w:cs="Times New Roman"/>
          <w:color w:val="000000"/>
          <w:sz w:val="24"/>
          <w:szCs w:val="24"/>
        </w:rPr>
        <w:t xml:space="preserve">Подрядчик обязан сообщить Заказчику, в виде </w:t>
      </w:r>
      <w:r w:rsidR="006D50BD" w:rsidRPr="009538BA">
        <w:rPr>
          <w:rFonts w:ascii="Times New Roman" w:hAnsi="Times New Roman" w:cs="Times New Roman"/>
          <w:sz w:val="24"/>
          <w:szCs w:val="24"/>
        </w:rPr>
        <w:t>письменного</w:t>
      </w:r>
      <w:r w:rsidR="006D50BD" w:rsidRPr="009538BA">
        <w:rPr>
          <w:rFonts w:ascii="Times New Roman" w:hAnsi="Times New Roman" w:cs="Times New Roman"/>
          <w:color w:val="000000"/>
          <w:sz w:val="24"/>
          <w:szCs w:val="24"/>
        </w:rPr>
        <w:t xml:space="preserve"> отчета, об особых требованиях, которые необходимо соблюдать для эффективного и безопасного использования результатов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Работ</w:t>
      </w:r>
      <w:r w:rsidR="001B7B71">
        <w:rPr>
          <w:rFonts w:ascii="Times New Roman" w:hAnsi="Times New Roman" w:cs="Times New Roman"/>
          <w:color w:val="000000"/>
          <w:sz w:val="24"/>
          <w:szCs w:val="24"/>
        </w:rPr>
        <w:t xml:space="preserve">, </w:t>
      </w:r>
      <w:r w:rsidR="006D50BD" w:rsidRPr="009538BA">
        <w:rPr>
          <w:rFonts w:ascii="Times New Roman" w:hAnsi="Times New Roman" w:cs="Times New Roman"/>
          <w:color w:val="000000"/>
          <w:sz w:val="24"/>
          <w:szCs w:val="24"/>
        </w:rPr>
        <w:t>а также о возможных для самого Заказчика и других лиц последствиях несоблюдения соответствующих требований.</w:t>
      </w:r>
      <w:proofErr w:type="gramEnd"/>
    </w:p>
    <w:p w:rsidR="006D50BD" w:rsidRPr="009613A6" w:rsidRDefault="000F58D0"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 xml:space="preserve">До </w:t>
      </w:r>
      <w:r w:rsidRPr="009538BA">
        <w:rPr>
          <w:rFonts w:ascii="Times New Roman" w:hAnsi="Times New Roman" w:cs="Times New Roman"/>
          <w:sz w:val="24"/>
          <w:szCs w:val="24"/>
        </w:rPr>
        <w:t>предварительной</w:t>
      </w:r>
      <w:r w:rsidRPr="009538BA">
        <w:rPr>
          <w:rFonts w:ascii="Times New Roman" w:hAnsi="Times New Roman" w:cs="Times New Roman"/>
          <w:color w:val="000000"/>
          <w:sz w:val="24"/>
          <w:szCs w:val="24"/>
        </w:rPr>
        <w:t xml:space="preserve"> приемки </w:t>
      </w:r>
      <w:r w:rsidR="005018A7" w:rsidRPr="009538BA">
        <w:rPr>
          <w:rFonts w:ascii="Times New Roman" w:hAnsi="Times New Roman" w:cs="Times New Roman"/>
          <w:sz w:val="24"/>
          <w:szCs w:val="24"/>
        </w:rPr>
        <w:t>Строительно-монтажных</w:t>
      </w:r>
      <w:r w:rsidR="005018A7"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Работ Генеральный Подрядчик обязан передать Заказчику всю </w:t>
      </w:r>
      <w:r w:rsidR="002E3C3A" w:rsidRPr="009538BA">
        <w:rPr>
          <w:rFonts w:ascii="Times New Roman" w:hAnsi="Times New Roman" w:cs="Times New Roman"/>
          <w:sz w:val="24"/>
          <w:szCs w:val="24"/>
        </w:rPr>
        <w:t>Исполнительную</w:t>
      </w:r>
      <w:r w:rsidR="002E3C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документацию в соответствии с условиями настоящего Договора.</w:t>
      </w:r>
    </w:p>
    <w:p w:rsidR="009613A6" w:rsidRPr="0037518F" w:rsidRDefault="009613A6" w:rsidP="00FF1420">
      <w:pPr>
        <w:pStyle w:val="a4"/>
        <w:numPr>
          <w:ilvl w:val="3"/>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lastRenderedPageBreak/>
        <w:t>После завершения предварительной приемки Строительно-монтажных Работ, Стороны, в срок не позднее 2-х недель, подписывают по каждому Объекту Акт приемки законченного строительством объекта по форме КС-11.</w:t>
      </w:r>
    </w:p>
    <w:p w:rsidR="0037518F" w:rsidRPr="009538BA" w:rsidRDefault="0037518F" w:rsidP="0037518F">
      <w:pPr>
        <w:pStyle w:val="a4"/>
        <w:tabs>
          <w:tab w:val="left" w:pos="993"/>
          <w:tab w:val="left" w:pos="1276"/>
          <w:tab w:val="left" w:pos="1418"/>
          <w:tab w:val="left" w:pos="1560"/>
        </w:tabs>
        <w:spacing w:after="0" w:line="240" w:lineRule="auto"/>
        <w:ind w:left="709" w:right="-1"/>
        <w:jc w:val="both"/>
        <w:rPr>
          <w:rFonts w:ascii="Times New Roman" w:hAnsi="Times New Roman" w:cs="Times New Roman"/>
          <w:bCs/>
          <w:sz w:val="24"/>
          <w:szCs w:val="24"/>
        </w:rPr>
      </w:pPr>
    </w:p>
    <w:p w:rsidR="009B6204" w:rsidRDefault="000F58D0" w:rsidP="00FF1420">
      <w:pPr>
        <w:pStyle w:val="a4"/>
        <w:numPr>
          <w:ilvl w:val="2"/>
          <w:numId w:val="49"/>
        </w:numPr>
        <w:tabs>
          <w:tab w:val="left" w:pos="993"/>
          <w:tab w:val="left" w:pos="1276"/>
          <w:tab w:val="left" w:pos="1418"/>
          <w:tab w:val="left" w:pos="156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 xml:space="preserve">Окончательная приемка </w:t>
      </w:r>
      <w:r w:rsidR="005018A7" w:rsidRPr="009538BA">
        <w:rPr>
          <w:rFonts w:ascii="Times New Roman" w:hAnsi="Times New Roman" w:cs="Times New Roman"/>
          <w:b/>
          <w:bCs/>
          <w:sz w:val="24"/>
          <w:szCs w:val="24"/>
        </w:rPr>
        <w:t xml:space="preserve">Строительно-монтажных </w:t>
      </w:r>
      <w:r w:rsidRPr="009538BA">
        <w:rPr>
          <w:rFonts w:ascii="Times New Roman" w:hAnsi="Times New Roman" w:cs="Times New Roman"/>
          <w:b/>
          <w:bCs/>
          <w:sz w:val="24"/>
          <w:szCs w:val="24"/>
        </w:rPr>
        <w:t>Работ</w:t>
      </w:r>
      <w:r w:rsidR="00D722D0" w:rsidRPr="009538BA">
        <w:rPr>
          <w:rFonts w:ascii="Times New Roman" w:hAnsi="Times New Roman" w:cs="Times New Roman"/>
          <w:b/>
          <w:bCs/>
          <w:sz w:val="24"/>
          <w:szCs w:val="24"/>
        </w:rPr>
        <w:t xml:space="preserve"> </w:t>
      </w:r>
    </w:p>
    <w:p w:rsidR="00326920" w:rsidRDefault="000F58D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r w:rsidRPr="009B6204">
        <w:rPr>
          <w:rFonts w:ascii="Times New Roman" w:hAnsi="Times New Roman" w:cs="Times New Roman"/>
          <w:sz w:val="24"/>
          <w:szCs w:val="24"/>
        </w:rPr>
        <w:t xml:space="preserve">После устранения Генеральным Подрядчиком </w:t>
      </w:r>
      <w:r w:rsidR="00C64240" w:rsidRPr="009B6204">
        <w:rPr>
          <w:rFonts w:ascii="Times New Roman" w:hAnsi="Times New Roman" w:cs="Times New Roman"/>
          <w:sz w:val="24"/>
          <w:szCs w:val="24"/>
        </w:rPr>
        <w:t>Недостат</w:t>
      </w:r>
      <w:r w:rsidRPr="009B6204">
        <w:rPr>
          <w:rFonts w:ascii="Times New Roman" w:hAnsi="Times New Roman" w:cs="Times New Roman"/>
          <w:sz w:val="24"/>
          <w:szCs w:val="24"/>
        </w:rPr>
        <w:t xml:space="preserve">ков, содержащихся в Дефектной ведомости, </w:t>
      </w:r>
      <w:r w:rsidR="002F169E" w:rsidRPr="009B6204">
        <w:rPr>
          <w:rFonts w:ascii="Times New Roman" w:hAnsi="Times New Roman" w:cs="Times New Roman"/>
          <w:sz w:val="24"/>
          <w:szCs w:val="24"/>
        </w:rPr>
        <w:t xml:space="preserve">Стороны </w:t>
      </w:r>
      <w:r w:rsidRPr="009B6204">
        <w:rPr>
          <w:rFonts w:ascii="Times New Roman" w:hAnsi="Times New Roman" w:cs="Times New Roman"/>
          <w:sz w:val="24"/>
          <w:szCs w:val="24"/>
        </w:rPr>
        <w:t xml:space="preserve">подписывают </w:t>
      </w:r>
      <w:r w:rsidR="003B0522" w:rsidRPr="009B6204">
        <w:rPr>
          <w:rFonts w:ascii="Times New Roman" w:hAnsi="Times New Roman" w:cs="Times New Roman"/>
          <w:color w:val="000000"/>
          <w:sz w:val="24"/>
          <w:szCs w:val="24"/>
        </w:rPr>
        <w:t>Акт приемки законченного строительством Объекта</w:t>
      </w:r>
      <w:r w:rsidR="001B7B71" w:rsidRPr="009B6204">
        <w:rPr>
          <w:rFonts w:ascii="Times New Roman" w:hAnsi="Times New Roman" w:cs="Times New Roman"/>
          <w:color w:val="000000"/>
          <w:sz w:val="24"/>
          <w:szCs w:val="24"/>
        </w:rPr>
        <w:t>.</w:t>
      </w:r>
    </w:p>
    <w:p w:rsidR="004032E0"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color w:val="000000"/>
          <w:sz w:val="24"/>
          <w:szCs w:val="24"/>
        </w:rPr>
      </w:pPr>
    </w:p>
    <w:p w:rsidR="004032E0" w:rsidRPr="009B6204" w:rsidRDefault="004032E0" w:rsidP="009B6204">
      <w:pPr>
        <w:pStyle w:val="a4"/>
        <w:tabs>
          <w:tab w:val="left" w:pos="993"/>
          <w:tab w:val="left" w:pos="1276"/>
          <w:tab w:val="left" w:pos="1418"/>
          <w:tab w:val="left" w:pos="1560"/>
        </w:tabs>
        <w:spacing w:before="120" w:after="120" w:line="240" w:lineRule="auto"/>
        <w:ind w:left="0" w:firstLine="709"/>
        <w:jc w:val="both"/>
        <w:rPr>
          <w:rFonts w:ascii="Times New Roman" w:hAnsi="Times New Roman" w:cs="Times New Roman"/>
          <w:b/>
          <w:bCs/>
          <w:sz w:val="24"/>
          <w:szCs w:val="24"/>
        </w:rPr>
      </w:pPr>
    </w:p>
    <w:p w:rsidR="00326920" w:rsidRPr="009A34D1" w:rsidRDefault="000F58D0" w:rsidP="00FF1420">
      <w:pPr>
        <w:pStyle w:val="a4"/>
        <w:numPr>
          <w:ilvl w:val="0"/>
          <w:numId w:val="49"/>
        </w:numPr>
        <w:tabs>
          <w:tab w:val="left" w:pos="993"/>
          <w:tab w:val="left" w:pos="1276"/>
        </w:tabs>
        <w:spacing w:before="120" w:after="120" w:line="240" w:lineRule="auto"/>
        <w:ind w:left="0" w:firstLine="709"/>
        <w:jc w:val="both"/>
        <w:rPr>
          <w:rFonts w:ascii="Times New Roman" w:hAnsi="Times New Roman" w:cs="Times New Roman"/>
          <w:iCs/>
          <w:color w:val="000000"/>
          <w:sz w:val="24"/>
          <w:szCs w:val="24"/>
        </w:rPr>
      </w:pPr>
      <w:bookmarkStart w:id="93" w:name="_Ref304191444"/>
      <w:r w:rsidRPr="009538BA">
        <w:rPr>
          <w:rFonts w:ascii="Times New Roman" w:hAnsi="Times New Roman" w:cs="Times New Roman"/>
          <w:b/>
          <w:iCs/>
          <w:color w:val="000000"/>
          <w:sz w:val="24"/>
          <w:szCs w:val="24"/>
        </w:rPr>
        <w:t>ПОРЯДОК ОПЛАТЫ РАБОТ</w:t>
      </w:r>
      <w:r w:rsidR="00C960D4" w:rsidRPr="009538BA">
        <w:rPr>
          <w:rFonts w:ascii="Times New Roman" w:hAnsi="Times New Roman" w:cs="Times New Roman"/>
          <w:b/>
          <w:iCs/>
          <w:color w:val="000000"/>
          <w:sz w:val="24"/>
          <w:szCs w:val="24"/>
        </w:rPr>
        <w:t xml:space="preserve"> </w:t>
      </w:r>
      <w:bookmarkEnd w:id="93"/>
      <w:r w:rsidR="005920C7" w:rsidRPr="009538BA">
        <w:rPr>
          <w:rFonts w:ascii="Times New Roman" w:hAnsi="Times New Roman" w:cs="Times New Roman"/>
          <w:b/>
          <w:iCs/>
          <w:color w:val="000000"/>
          <w:sz w:val="24"/>
          <w:szCs w:val="24"/>
        </w:rPr>
        <w:t>И ОБОРУДОВАНИЯ</w:t>
      </w:r>
    </w:p>
    <w:p w:rsidR="009A34D1" w:rsidRPr="009A34D1" w:rsidRDefault="009A34D1" w:rsidP="009A34D1">
      <w:pPr>
        <w:tabs>
          <w:tab w:val="left" w:pos="993"/>
          <w:tab w:val="left" w:pos="1276"/>
        </w:tabs>
        <w:spacing w:before="120" w:after="120" w:line="240" w:lineRule="auto"/>
        <w:jc w:val="both"/>
        <w:rPr>
          <w:rFonts w:ascii="Times New Roman" w:hAnsi="Times New Roman"/>
          <w:iCs/>
          <w:color w:val="000000"/>
          <w:sz w:val="24"/>
          <w:szCs w:val="24"/>
        </w:rPr>
      </w:pPr>
      <w:r w:rsidRPr="009A34D1">
        <w:rPr>
          <w:rFonts w:ascii="Times New Roman" w:hAnsi="Times New Roman"/>
          <w:iCs/>
          <w:color w:val="000000"/>
          <w:sz w:val="24"/>
          <w:szCs w:val="24"/>
        </w:rPr>
        <w:tab/>
        <w:t>Платежи по настоящему Договору осуществляются в соответствии с Приложением № 1 к настоящему Договору (Распределение Цены Договора и предполагаемый График финансирования Проекта).</w:t>
      </w:r>
    </w:p>
    <w:p w:rsidR="008A13C3" w:rsidRDefault="00B967A7" w:rsidP="00473D1C">
      <w:pPr>
        <w:tabs>
          <w:tab w:val="left" w:pos="709"/>
          <w:tab w:val="left" w:pos="993"/>
          <w:tab w:val="left" w:pos="1276"/>
        </w:tabs>
        <w:spacing w:after="0" w:line="240" w:lineRule="auto"/>
        <w:ind w:firstLine="709"/>
        <w:jc w:val="both"/>
        <w:rPr>
          <w:rFonts w:ascii="Times New Roman" w:hAnsi="Times New Roman"/>
          <w:b/>
          <w:color w:val="000000"/>
          <w:sz w:val="24"/>
          <w:szCs w:val="24"/>
        </w:rPr>
      </w:pPr>
      <w:bookmarkStart w:id="94" w:name="_Ref315249685"/>
      <w:bookmarkStart w:id="95" w:name="_Ref304470590"/>
      <w:bookmarkStart w:id="96" w:name="восемьодин"/>
      <w:r w:rsidRPr="009538BA">
        <w:rPr>
          <w:rFonts w:ascii="Times New Roman" w:hAnsi="Times New Roman"/>
          <w:b/>
          <w:color w:val="000000"/>
          <w:sz w:val="24"/>
          <w:szCs w:val="24"/>
        </w:rPr>
        <w:t>8.1</w:t>
      </w:r>
      <w:r w:rsidR="00E73820" w:rsidRPr="009538BA">
        <w:rPr>
          <w:rFonts w:ascii="Times New Roman" w:hAnsi="Times New Roman"/>
          <w:b/>
          <w:color w:val="000000"/>
          <w:sz w:val="24"/>
          <w:szCs w:val="24"/>
        </w:rPr>
        <w:t>.</w:t>
      </w:r>
      <w:r w:rsidR="001F797E" w:rsidRPr="009538BA">
        <w:rPr>
          <w:rFonts w:ascii="Times New Roman" w:hAnsi="Times New Roman"/>
          <w:b/>
          <w:color w:val="000000"/>
          <w:sz w:val="24"/>
          <w:szCs w:val="24"/>
        </w:rPr>
        <w:tab/>
      </w:r>
      <w:r w:rsidR="00C52E8F" w:rsidRPr="009538BA">
        <w:rPr>
          <w:rFonts w:ascii="Times New Roman" w:hAnsi="Times New Roman"/>
          <w:b/>
          <w:color w:val="000000"/>
          <w:sz w:val="24"/>
          <w:szCs w:val="24"/>
        </w:rPr>
        <w:t>Авансовый платеж</w:t>
      </w:r>
    </w:p>
    <w:p w:rsidR="0043499D" w:rsidRPr="008F5E85" w:rsidRDefault="0043499D" w:rsidP="0043499D">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sz w:val="24"/>
          <w:szCs w:val="24"/>
        </w:rPr>
      </w:pPr>
      <w:bookmarkStart w:id="97" w:name="_Ref346963214"/>
      <w:r w:rsidRPr="008F5E85">
        <w:rPr>
          <w:rFonts w:ascii="Times New Roman" w:hAnsi="Times New Roman" w:cs="Times New Roman"/>
          <w:sz w:val="24"/>
          <w:szCs w:val="24"/>
        </w:rPr>
        <w:t xml:space="preserve">В течение 20 (двадцати) Календарных дней с момента заключения Договора, при условии получения Банковской Гарантии и счета Генерального Подрядчика, Заказчик перечисляет на </w:t>
      </w:r>
      <w:ins w:id="98" w:author="Stolyar Vadim" w:date="2014-07-07T14:56:00Z">
        <w:r w:rsidR="00A057CD">
          <w:rPr>
            <w:rFonts w:ascii="Times New Roman" w:hAnsi="Times New Roman" w:cs="Times New Roman"/>
            <w:sz w:val="24"/>
            <w:szCs w:val="24"/>
          </w:rPr>
          <w:t xml:space="preserve">специально открытый Генеральным Подрядчиком </w:t>
        </w:r>
      </w:ins>
      <w:r w:rsidRPr="008F5E85">
        <w:rPr>
          <w:rFonts w:ascii="Times New Roman" w:hAnsi="Times New Roman" w:cs="Times New Roman"/>
          <w:sz w:val="24"/>
          <w:szCs w:val="24"/>
        </w:rPr>
        <w:t xml:space="preserve">расчетный счет </w:t>
      </w:r>
      <w:del w:id="99" w:author="Stolyar Vadim" w:date="2014-07-07T14:56:00Z">
        <w:r w:rsidRPr="008F5E85" w:rsidDel="00A057CD">
          <w:rPr>
            <w:rFonts w:ascii="Times New Roman" w:hAnsi="Times New Roman" w:cs="Times New Roman"/>
            <w:sz w:val="24"/>
            <w:szCs w:val="24"/>
          </w:rPr>
          <w:delText xml:space="preserve">Генерального Подрядчика </w:delText>
        </w:r>
      </w:del>
      <w:r w:rsidRPr="008F5E85">
        <w:rPr>
          <w:rFonts w:ascii="Times New Roman" w:hAnsi="Times New Roman" w:cs="Times New Roman"/>
          <w:sz w:val="24"/>
          <w:szCs w:val="24"/>
        </w:rPr>
        <w:t xml:space="preserve">аванс в размере </w:t>
      </w:r>
      <w:r>
        <w:rPr>
          <w:rFonts w:ascii="Times New Roman" w:hAnsi="Times New Roman" w:cs="Times New Roman"/>
          <w:sz w:val="24"/>
          <w:szCs w:val="24"/>
        </w:rPr>
        <w:t>_____</w:t>
      </w:r>
      <w:r w:rsidRPr="00F677F2">
        <w:rPr>
          <w:rFonts w:ascii="Times New Roman" w:hAnsi="Times New Roman" w:cs="Times New Roman"/>
          <w:sz w:val="24"/>
          <w:szCs w:val="24"/>
        </w:rPr>
        <w:t xml:space="preserve"> </w:t>
      </w:r>
      <w:r w:rsidRPr="008F5E85">
        <w:rPr>
          <w:rFonts w:ascii="Times New Roman" w:hAnsi="Times New Roman" w:cs="Times New Roman"/>
          <w:sz w:val="24"/>
          <w:szCs w:val="24"/>
        </w:rPr>
        <w:t>[размер цифрами и прописью] рублей, что составляет ___ [число] % от Цены Договора. Несвоевременное представление Генеральным Подрядчиком Банковской Гарантии и счета влечет увеличение срока перечисления Авансового платежа на срок просрочки Генеральным Подрядчиком.</w:t>
      </w:r>
      <w:bookmarkEnd w:id="97"/>
    </w:p>
    <w:p w:rsidR="0043499D" w:rsidRPr="008F5E85" w:rsidRDefault="0043499D" w:rsidP="0043499D">
      <w:pPr>
        <w:pStyle w:val="a4"/>
        <w:numPr>
          <w:ilvl w:val="2"/>
          <w:numId w:val="41"/>
        </w:numPr>
        <w:tabs>
          <w:tab w:val="left" w:pos="993"/>
          <w:tab w:val="left" w:pos="1276"/>
          <w:tab w:val="left" w:pos="9214"/>
        </w:tabs>
        <w:spacing w:after="0" w:line="240" w:lineRule="auto"/>
        <w:ind w:left="0"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Не позднее </w:t>
      </w:r>
      <w:r w:rsidRPr="008F5E85">
        <w:rPr>
          <w:rFonts w:ascii="Times New Roman" w:hAnsi="Times New Roman" w:cs="Times New Roman"/>
          <w:sz w:val="24"/>
          <w:szCs w:val="24"/>
        </w:rPr>
        <w:t xml:space="preserve">5 (пяти) Календарных </w:t>
      </w:r>
      <w:r w:rsidRPr="008F5E85">
        <w:rPr>
          <w:rFonts w:ascii="Times New Roman" w:hAnsi="Times New Roman" w:cs="Times New Roman"/>
          <w:bCs/>
          <w:sz w:val="24"/>
          <w:szCs w:val="24"/>
        </w:rPr>
        <w:t xml:space="preserve">дней со дня получения Авансового платежа, Генеральный Подрядчик обязан </w:t>
      </w:r>
      <w:r w:rsidRPr="008F5E85">
        <w:rPr>
          <w:rFonts w:ascii="Times New Roman" w:hAnsi="Times New Roman" w:cs="Times New Roman"/>
          <w:sz w:val="24"/>
          <w:szCs w:val="24"/>
        </w:rPr>
        <w:t>выставить</w:t>
      </w:r>
      <w:r w:rsidRPr="008F5E85">
        <w:rPr>
          <w:rFonts w:ascii="Times New Roman" w:hAnsi="Times New Roman" w:cs="Times New Roman"/>
          <w:bCs/>
          <w:sz w:val="24"/>
          <w:szCs w:val="24"/>
        </w:rPr>
        <w:t xml:space="preserve">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43499D" w:rsidRPr="008F5E85" w:rsidRDefault="0043499D" w:rsidP="0043499D">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Генеральный Подрядчик обязан использовать Авансовый платеж путем целевого расходования сумм Авансового платежа на приобретение Оборудования, запасных частей к Оборудованию, а также на выполнение Работ.</w:t>
      </w:r>
    </w:p>
    <w:p w:rsidR="0043499D" w:rsidRPr="008F5E85" w:rsidRDefault="0043499D" w:rsidP="0043499D">
      <w:pPr>
        <w:pStyle w:val="a4"/>
        <w:numPr>
          <w:ilvl w:val="2"/>
          <w:numId w:val="41"/>
        </w:numPr>
        <w:tabs>
          <w:tab w:val="left" w:pos="993"/>
          <w:tab w:val="left" w:pos="1276"/>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 xml:space="preserve">Генеральный Подрядчик в течение 5 (пяти) Рабочих дней после получения запроса Заказчика обязан </w:t>
      </w:r>
      <w:proofErr w:type="gramStart"/>
      <w:r w:rsidRPr="008F5E85">
        <w:rPr>
          <w:rFonts w:ascii="Times New Roman" w:hAnsi="Times New Roman" w:cs="Times New Roman"/>
          <w:sz w:val="24"/>
          <w:szCs w:val="24"/>
        </w:rPr>
        <w:t>предоставить все необходимые документы</w:t>
      </w:r>
      <w:proofErr w:type="gramEnd"/>
      <w:r w:rsidRPr="008F5E85">
        <w:rPr>
          <w:rFonts w:ascii="Times New Roman" w:hAnsi="Times New Roman" w:cs="Times New Roman"/>
          <w:sz w:val="24"/>
          <w:szCs w:val="24"/>
        </w:rPr>
        <w:t xml:space="preserve">, подтверждающие использование Авансового платежа в соответствии с его целевым назначением, в том числе: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hAnsi="Times New Roman" w:cs="Times New Roman"/>
        </w:rPr>
        <w:t>Отчет о поступлении и использовании денежных средств Заказчика по форме согласно Приложению № 5 к настоящему Договору</w:t>
      </w:r>
      <w:r w:rsidR="00CB76A0">
        <w:rPr>
          <w:rFonts w:ascii="Times New Roman" w:hAnsi="Times New Roman" w:cs="Times New Roman"/>
        </w:rPr>
        <w:t>;</w:t>
      </w:r>
      <w:r w:rsidRPr="008F5E85" w:rsidDel="0091523F">
        <w:rPr>
          <w:rFonts w:ascii="Times New Roman" w:eastAsia="Calibri" w:hAnsi="Times New Roman" w:cs="Times New Roman"/>
          <w:lang w:eastAsia="en-US"/>
        </w:rPr>
        <w:t xml:space="preserve"> </w:t>
      </w:r>
    </w:p>
    <w:p w:rsidR="0043499D" w:rsidRPr="008F5E85" w:rsidRDefault="0043499D" w:rsidP="0043499D">
      <w:pPr>
        <w:pStyle w:val="affff1"/>
        <w:widowControl w:val="0"/>
        <w:tabs>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t xml:space="preserve">копии договоров, заключенных Генеральным Подрядчиком с Поставщиками на поставку Материалов, Оборудования и запасных частей к нему, а также копии договоров, заключенных между Генеральным Подрядчиком и Субподрядчиками на выполнение соответствующих Работ; </w:t>
      </w:r>
    </w:p>
    <w:p w:rsidR="0043499D" w:rsidRPr="008F5E85" w:rsidRDefault="0043499D" w:rsidP="0043499D">
      <w:pPr>
        <w:pStyle w:val="affff1"/>
        <w:widowControl w:val="0"/>
        <w:tabs>
          <w:tab w:val="left" w:pos="993"/>
          <w:tab w:val="left" w:pos="1080"/>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счета на оплату Материалов, Оборудования и запасных частей к нему, выставленные Генеральному Подрядчику Поставщиками;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lang w:eastAsia="en-US"/>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 xml:space="preserve">платежные поручения на оплату Материалов, Оборудования, запасных частей к Оборудованию, на оплату работ Субподрядчиков; </w:t>
      </w:r>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eastAsia="Calibri" w:hAnsi="Times New Roman" w:cs="Times New Roman"/>
        </w:rPr>
      </w:pPr>
      <w:r w:rsidRPr="008F5E85">
        <w:rPr>
          <w:rFonts w:ascii="Times New Roman" w:eastAsia="Calibri" w:hAnsi="Times New Roman" w:cs="Times New Roman"/>
          <w:lang w:eastAsia="en-US"/>
        </w:rPr>
        <w:t xml:space="preserve">- </w:t>
      </w:r>
      <w:r w:rsidRPr="008F5E85">
        <w:rPr>
          <w:rFonts w:ascii="Times New Roman" w:eastAsia="Calibri" w:hAnsi="Times New Roman" w:cs="Times New Roman"/>
          <w:lang w:eastAsia="en-US"/>
        </w:rPr>
        <w:tab/>
      </w:r>
      <w:r w:rsidRPr="008F5E85">
        <w:rPr>
          <w:rFonts w:ascii="Times New Roman" w:eastAsia="Calibri" w:hAnsi="Times New Roman" w:cs="Times New Roman"/>
          <w:lang w:eastAsia="en-US"/>
        </w:rPr>
        <w:tab/>
        <w:t>товарно-транспортные накладные, подтверждающие получение Оборудования, запасных частей к Оборудованию.</w:t>
      </w:r>
      <w:bookmarkStart w:id="100" w:name="_Ref320169197"/>
    </w:p>
    <w:p w:rsidR="0043499D" w:rsidRPr="008F5E85" w:rsidRDefault="0043499D" w:rsidP="0043499D">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8F5E85">
        <w:rPr>
          <w:rFonts w:ascii="Times New Roman" w:eastAsia="Calibri" w:hAnsi="Times New Roman" w:cs="Times New Roman"/>
          <w:lang w:eastAsia="en-US"/>
        </w:rPr>
        <w:t>8.1.5.</w:t>
      </w:r>
      <w:r w:rsidRPr="008F5E85">
        <w:rPr>
          <w:rFonts w:ascii="Times New Roman" w:eastAsia="Calibri" w:hAnsi="Times New Roman" w:cs="Times New Roman"/>
          <w:lang w:eastAsia="en-US"/>
        </w:rPr>
        <w:tab/>
      </w:r>
      <w:r w:rsidRPr="008F5E85">
        <w:rPr>
          <w:rFonts w:ascii="Times New Roman" w:hAnsi="Times New Roman" w:cs="Times New Roman"/>
        </w:rPr>
        <w:t>Сумма Авансового платежа, в случае его предоставления, учитывается при осуществлении Заказчиком платежей за приобретенные Оборудование, запасные част</w:t>
      </w:r>
      <w:r w:rsidR="00CB76A0">
        <w:rPr>
          <w:rFonts w:ascii="Times New Roman" w:hAnsi="Times New Roman" w:cs="Times New Roman"/>
        </w:rPr>
        <w:t>и</w:t>
      </w:r>
      <w:r w:rsidRPr="008F5E85">
        <w:rPr>
          <w:rFonts w:ascii="Times New Roman" w:hAnsi="Times New Roman" w:cs="Times New Roman"/>
        </w:rPr>
        <w:t xml:space="preserve"> к Оборудованию, а также за выполнение Работ,</w:t>
      </w:r>
      <w:r w:rsidRPr="008F5E85">
        <w:rPr>
          <w:rFonts w:ascii="Times New Roman" w:hAnsi="Times New Roman" w:cs="Times New Roman"/>
          <w:bCs/>
        </w:rPr>
        <w:t xml:space="preserve"> пропорционально соотношению стоимости </w:t>
      </w:r>
      <w:r w:rsidRPr="008F5E85">
        <w:rPr>
          <w:rFonts w:ascii="Times New Roman" w:hAnsi="Times New Roman" w:cs="Times New Roman"/>
        </w:rPr>
        <w:t>приобретенного Оборудования, запасных частей к Оборудованию,</w:t>
      </w:r>
      <w:r w:rsidRPr="008F5E85">
        <w:rPr>
          <w:rFonts w:ascii="Times New Roman" w:hAnsi="Times New Roman" w:cs="Times New Roman"/>
          <w:bCs/>
        </w:rPr>
        <w:t xml:space="preserve"> выполненных Работ к Цене Договора. </w:t>
      </w:r>
      <w:bookmarkEnd w:id="100"/>
    </w:p>
    <w:p w:rsidR="0043499D" w:rsidRPr="008F5E85" w:rsidRDefault="0043499D" w:rsidP="0043499D">
      <w:pPr>
        <w:pStyle w:val="a4"/>
        <w:numPr>
          <w:ilvl w:val="2"/>
          <w:numId w:val="42"/>
        </w:numPr>
        <w:tabs>
          <w:tab w:val="left" w:pos="709"/>
          <w:tab w:val="left" w:pos="993"/>
          <w:tab w:val="left" w:pos="1276"/>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Генеральный Подрядчик</w:t>
      </w:r>
      <w:r w:rsidRPr="008F5E85">
        <w:rPr>
          <w:rFonts w:ascii="Times New Roman" w:hAnsi="Times New Roman" w:cs="Times New Roman"/>
          <w:bCs/>
          <w:sz w:val="24"/>
          <w:szCs w:val="24"/>
        </w:rPr>
        <w:t xml:space="preserve"> обязан возвратить Заказчику Авансовый платеж в случаях и порядке, установленных Законодательством РФ и настоящим Договором.</w:t>
      </w:r>
    </w:p>
    <w:p w:rsidR="00666455" w:rsidRPr="009538BA" w:rsidRDefault="00B967A7" w:rsidP="00666455">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bookmarkStart w:id="101" w:name="_Ref304033641"/>
      <w:bookmarkEnd w:id="94"/>
      <w:bookmarkEnd w:id="95"/>
      <w:bookmarkEnd w:id="96"/>
      <w:r w:rsidRPr="00C50A48">
        <w:rPr>
          <w:rFonts w:ascii="Times New Roman" w:hAnsi="Times New Roman" w:cs="Times New Roman"/>
          <w:b/>
        </w:rPr>
        <w:t>8.2.</w:t>
      </w:r>
      <w:r w:rsidRPr="009538BA">
        <w:rPr>
          <w:rFonts w:ascii="Times New Roman" w:hAnsi="Times New Roman" w:cs="Times New Roman"/>
        </w:rPr>
        <w:tab/>
      </w:r>
      <w:r w:rsidR="00666455" w:rsidRPr="009538BA">
        <w:rPr>
          <w:rFonts w:ascii="Times New Roman" w:hAnsi="Times New Roman" w:cs="Times New Roman"/>
          <w:b/>
        </w:rPr>
        <w:t>Оплата Работ</w:t>
      </w:r>
    </w:p>
    <w:p w:rsidR="00375ACF" w:rsidRPr="009538BA" w:rsidRDefault="00B967A7" w:rsidP="007E5034">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1B7B71">
        <w:rPr>
          <w:rFonts w:ascii="Times New Roman" w:hAnsi="Times New Roman" w:cs="Times New Roman"/>
        </w:rPr>
        <w:t>2.1</w:t>
      </w:r>
      <w:r w:rsidR="00666455" w:rsidRPr="009538BA">
        <w:rPr>
          <w:rFonts w:ascii="Times New Roman" w:hAnsi="Times New Roman" w:cs="Times New Roman"/>
        </w:rPr>
        <w:t>.</w:t>
      </w:r>
      <w:r w:rsidR="00F92DDE" w:rsidRPr="009538BA">
        <w:rPr>
          <w:rFonts w:ascii="Times New Roman" w:hAnsi="Times New Roman" w:cs="Times New Roman"/>
        </w:rPr>
        <w:tab/>
      </w:r>
      <w:bookmarkStart w:id="102" w:name="_Ref304374155"/>
      <w:r w:rsidR="00F92DDE" w:rsidRPr="009538BA">
        <w:rPr>
          <w:rFonts w:ascii="Times New Roman" w:hAnsi="Times New Roman" w:cs="Times New Roman"/>
        </w:rPr>
        <w:t xml:space="preserve">Оплата по настоящему Договору осуществляется Заказчиком на специально открытый Генеральным Подрядчиком расчетный счет. В течение </w:t>
      </w:r>
      <w:r w:rsidR="002F169E" w:rsidRPr="009538BA">
        <w:rPr>
          <w:rFonts w:ascii="Times New Roman" w:hAnsi="Times New Roman" w:cs="Times New Roman"/>
        </w:rPr>
        <w:t>5 (</w:t>
      </w:r>
      <w:r w:rsidR="00F92DDE" w:rsidRPr="009538BA">
        <w:rPr>
          <w:rFonts w:ascii="Times New Roman" w:hAnsi="Times New Roman" w:cs="Times New Roman"/>
        </w:rPr>
        <w:t>пяти</w:t>
      </w:r>
      <w:r w:rsidR="002F169E" w:rsidRPr="009538BA">
        <w:rPr>
          <w:rFonts w:ascii="Times New Roman" w:hAnsi="Times New Roman" w:cs="Times New Roman"/>
        </w:rPr>
        <w:t>)</w:t>
      </w:r>
      <w:r w:rsidR="00F92DDE" w:rsidRPr="009538BA">
        <w:rPr>
          <w:rFonts w:ascii="Times New Roman" w:hAnsi="Times New Roman" w:cs="Times New Roman"/>
        </w:rPr>
        <w:t xml:space="preserve"> </w:t>
      </w:r>
      <w:r w:rsidR="002F169E" w:rsidRPr="009538BA">
        <w:rPr>
          <w:rFonts w:ascii="Times New Roman" w:hAnsi="Times New Roman" w:cs="Times New Roman"/>
        </w:rPr>
        <w:t>К</w:t>
      </w:r>
      <w:r w:rsidR="00F92DDE" w:rsidRPr="009538BA">
        <w:rPr>
          <w:rFonts w:ascii="Times New Roman" w:hAnsi="Times New Roman" w:cs="Times New Roman"/>
        </w:rPr>
        <w:t>алендарных дней с момента подписания настоящего Договора Генеральный Подрядчик открывает отдельный расчетный счет по расчетам с Заказчиком и оплате расходов, связанных с выполнением Работ по настоящему</w:t>
      </w:r>
      <w:bookmarkStart w:id="103" w:name="_Ref315249325"/>
      <w:bookmarkEnd w:id="102"/>
      <w:r w:rsidR="00F92DDE" w:rsidRPr="009538BA">
        <w:rPr>
          <w:rFonts w:ascii="Times New Roman" w:hAnsi="Times New Roman" w:cs="Times New Roman"/>
        </w:rPr>
        <w:t xml:space="preserve"> Договору.</w:t>
      </w:r>
      <w:r w:rsidR="006B6B33" w:rsidRPr="009538BA">
        <w:rPr>
          <w:rFonts w:ascii="Times New Roman" w:hAnsi="Times New Roman" w:cs="Times New Roman"/>
        </w:rPr>
        <w:t xml:space="preserve"> </w:t>
      </w:r>
      <w:r w:rsidR="00F92DDE" w:rsidRPr="009538BA">
        <w:rPr>
          <w:rFonts w:ascii="Times New Roman" w:hAnsi="Times New Roman" w:cs="Times New Roman"/>
        </w:rPr>
        <w:t>Генеральный Подрядчик письменно информирует Заказчика о реквизитах счета в течение пяти календарных дней с момента его открытия.</w:t>
      </w:r>
      <w:bookmarkEnd w:id="103"/>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1B7B71">
        <w:rPr>
          <w:rFonts w:ascii="Times New Roman" w:hAnsi="Times New Roman" w:cs="Times New Roman"/>
        </w:rPr>
        <w:t>2</w:t>
      </w:r>
      <w:r w:rsidR="00666455" w:rsidRPr="009538BA">
        <w:rPr>
          <w:rFonts w:ascii="Times New Roman" w:hAnsi="Times New Roman" w:cs="Times New Roman"/>
        </w:rPr>
        <w:t>.</w:t>
      </w:r>
      <w:r w:rsidR="008C2866" w:rsidRPr="009538BA">
        <w:rPr>
          <w:rFonts w:ascii="Times New Roman" w:hAnsi="Times New Roman" w:cs="Times New Roman"/>
        </w:rPr>
        <w:t xml:space="preserve"> </w:t>
      </w:r>
      <w:r w:rsidR="008C2866" w:rsidRPr="009538BA">
        <w:rPr>
          <w:rFonts w:ascii="Times New Roman" w:hAnsi="Times New Roman" w:cs="Times New Roman"/>
        </w:rPr>
        <w:tab/>
      </w:r>
      <w:r w:rsidR="007B5B71" w:rsidRPr="009538BA">
        <w:rPr>
          <w:rFonts w:ascii="Times New Roman" w:hAnsi="Times New Roman" w:cs="Times New Roman"/>
        </w:rPr>
        <w:t>Оплата</w:t>
      </w:r>
      <w:r w:rsidR="00BE77EB" w:rsidRPr="009538BA">
        <w:rPr>
          <w:rFonts w:ascii="Times New Roman" w:hAnsi="Times New Roman" w:cs="Times New Roman"/>
        </w:rPr>
        <w:t xml:space="preserve"> Строительно-монтажных </w:t>
      </w:r>
      <w:bookmarkStart w:id="104" w:name="_Ref348285742"/>
      <w:r w:rsidR="005D182A" w:rsidRPr="009538BA">
        <w:rPr>
          <w:rFonts w:ascii="Times New Roman" w:hAnsi="Times New Roman" w:cs="Times New Roman"/>
          <w:bCs/>
        </w:rPr>
        <w:t>Р</w:t>
      </w:r>
      <w:r w:rsidR="00C64240" w:rsidRPr="009538BA">
        <w:rPr>
          <w:rFonts w:ascii="Times New Roman" w:hAnsi="Times New Roman" w:cs="Times New Roman"/>
          <w:bCs/>
        </w:rPr>
        <w:t>абот</w:t>
      </w:r>
      <w:r w:rsidR="00BE77EB" w:rsidRPr="009538BA">
        <w:rPr>
          <w:rFonts w:ascii="Times New Roman" w:eastAsia="MS Mincho" w:hAnsi="Times New Roman" w:cs="Times New Roman"/>
        </w:rPr>
        <w:t xml:space="preserve"> </w:t>
      </w:r>
      <w:r w:rsidR="00A254EA" w:rsidRPr="009538BA">
        <w:rPr>
          <w:rFonts w:ascii="Times New Roman" w:hAnsi="Times New Roman" w:cs="Times New Roman"/>
        </w:rPr>
        <w:t xml:space="preserve">производится путем перечисления ежемесячных платежей согласно условиям настоящего Договора. </w:t>
      </w:r>
      <w:proofErr w:type="gramStart"/>
      <w:r w:rsidR="00E5009C" w:rsidRPr="009538BA">
        <w:rPr>
          <w:rFonts w:ascii="Times New Roman" w:hAnsi="Times New Roman" w:cs="Times New Roman"/>
          <w:color w:val="000000"/>
        </w:rPr>
        <w:t xml:space="preserve">Ежемесячный платеж за </w:t>
      </w:r>
      <w:r w:rsidR="007B5B71" w:rsidRPr="009538BA">
        <w:rPr>
          <w:rFonts w:ascii="Times New Roman" w:hAnsi="Times New Roman" w:cs="Times New Roman"/>
          <w:color w:val="000000"/>
        </w:rPr>
        <w:t xml:space="preserve">Строительно-монтажные </w:t>
      </w:r>
      <w:r w:rsidR="005D182A" w:rsidRPr="009538BA">
        <w:rPr>
          <w:rFonts w:ascii="Times New Roman" w:hAnsi="Times New Roman" w:cs="Times New Roman"/>
          <w:color w:val="000000"/>
        </w:rPr>
        <w:t>Р</w:t>
      </w:r>
      <w:r w:rsidR="00E5009C" w:rsidRPr="009538BA">
        <w:rPr>
          <w:rFonts w:ascii="Times New Roman" w:hAnsi="Times New Roman" w:cs="Times New Roman"/>
          <w:color w:val="000000"/>
        </w:rPr>
        <w:t xml:space="preserve">аботы производится </w:t>
      </w:r>
      <w:r w:rsidR="0004080C" w:rsidRPr="009538BA">
        <w:rPr>
          <w:rFonts w:ascii="Times New Roman" w:hAnsi="Times New Roman" w:cs="Times New Roman"/>
          <w:color w:val="000000"/>
        </w:rPr>
        <w:t xml:space="preserve">в </w:t>
      </w:r>
      <w:r w:rsidR="00E5009C" w:rsidRPr="009538BA">
        <w:rPr>
          <w:rFonts w:ascii="Times New Roman" w:hAnsi="Times New Roman" w:cs="Times New Roman"/>
          <w:color w:val="000000"/>
        </w:rPr>
        <w:t>течени</w:t>
      </w:r>
      <w:r w:rsidR="0004080C" w:rsidRPr="009538BA">
        <w:rPr>
          <w:rFonts w:ascii="Times New Roman" w:hAnsi="Times New Roman" w:cs="Times New Roman"/>
          <w:color w:val="000000"/>
        </w:rPr>
        <w:t>е</w:t>
      </w:r>
      <w:r w:rsidR="00E5009C" w:rsidRPr="009538BA">
        <w:rPr>
          <w:rFonts w:ascii="Times New Roman" w:hAnsi="Times New Roman" w:cs="Times New Roman"/>
          <w:color w:val="000000"/>
        </w:rPr>
        <w:t xml:space="preserve"> 15 (пятнадцати) Календарных дней со дня </w:t>
      </w:r>
      <w:r w:rsidR="00E5009C" w:rsidRPr="009538BA">
        <w:rPr>
          <w:rFonts w:ascii="Times New Roman" w:hAnsi="Times New Roman" w:cs="Times New Roman"/>
        </w:rPr>
        <w:t>подписания</w:t>
      </w:r>
      <w:r w:rsidR="00E5009C" w:rsidRPr="009538BA">
        <w:rPr>
          <w:rFonts w:ascii="Times New Roman" w:hAnsi="Times New Roman" w:cs="Times New Roman"/>
          <w:color w:val="000000"/>
        </w:rPr>
        <w:t xml:space="preserve"> Заказчиком КС-2 и КС-3 и получения от Генерального Подрядчика счета и счета-фактуры, оформленных в соответствии с требованиями Законодательства РФ</w:t>
      </w:r>
      <w:r w:rsidR="00DC7E90" w:rsidRPr="009538BA">
        <w:rPr>
          <w:rFonts w:ascii="Times New Roman" w:hAnsi="Times New Roman" w:cs="Times New Roman"/>
          <w:color w:val="000000"/>
        </w:rPr>
        <w:t>,</w:t>
      </w:r>
      <w:r w:rsidR="00CB0B87" w:rsidRPr="009538BA">
        <w:rPr>
          <w:rFonts w:ascii="Times New Roman" w:hAnsi="Times New Roman" w:cs="Times New Roman"/>
          <w:color w:val="000000"/>
        </w:rPr>
        <w:t xml:space="preserve"> за вычетом Гарантийного удержания в размере 10% (десяти процентов) от </w:t>
      </w:r>
      <w:r w:rsidR="00F80EC4" w:rsidRPr="009538BA">
        <w:rPr>
          <w:rFonts w:ascii="Times New Roman" w:hAnsi="Times New Roman" w:cs="Times New Roman"/>
          <w:color w:val="000000"/>
        </w:rPr>
        <w:t>стоимости</w:t>
      </w:r>
      <w:r w:rsidR="00CB0B87" w:rsidRPr="009538BA">
        <w:rPr>
          <w:rFonts w:ascii="Times New Roman" w:hAnsi="Times New Roman" w:cs="Times New Roman"/>
          <w:color w:val="000000"/>
        </w:rPr>
        <w:t xml:space="preserve"> </w:t>
      </w:r>
      <w:r w:rsidR="00492D6A" w:rsidRPr="009538BA">
        <w:rPr>
          <w:rFonts w:ascii="Times New Roman" w:hAnsi="Times New Roman" w:cs="Times New Roman"/>
          <w:color w:val="000000"/>
        </w:rPr>
        <w:t xml:space="preserve">принятых </w:t>
      </w:r>
      <w:r w:rsidR="005D182A" w:rsidRPr="009538BA">
        <w:rPr>
          <w:rFonts w:ascii="Times New Roman" w:hAnsi="Times New Roman" w:cs="Times New Roman"/>
          <w:color w:val="000000"/>
        </w:rPr>
        <w:t>по соответствующим актам КС-2 и КС-3</w:t>
      </w:r>
      <w:r w:rsidR="00F80EC4" w:rsidRPr="009538BA">
        <w:rPr>
          <w:rFonts w:ascii="Times New Roman" w:hAnsi="Times New Roman" w:cs="Times New Roman"/>
          <w:color w:val="000000"/>
        </w:rPr>
        <w:t xml:space="preserve"> </w:t>
      </w:r>
      <w:r w:rsidR="005D182A" w:rsidRPr="009538BA">
        <w:rPr>
          <w:rFonts w:ascii="Times New Roman" w:hAnsi="Times New Roman" w:cs="Times New Roman"/>
          <w:color w:val="000000"/>
        </w:rPr>
        <w:t xml:space="preserve">Строительно-монтажных </w:t>
      </w:r>
      <w:bookmarkEnd w:id="104"/>
      <w:r w:rsidR="0077237F" w:rsidRPr="009538BA">
        <w:rPr>
          <w:rFonts w:ascii="Times New Roman" w:hAnsi="Times New Roman" w:cs="Times New Roman"/>
          <w:color w:val="000000"/>
        </w:rPr>
        <w:t>Работ</w:t>
      </w:r>
      <w:r w:rsidR="007E5034" w:rsidRPr="009538BA">
        <w:rPr>
          <w:rFonts w:ascii="Times New Roman" w:hAnsi="Times New Roman" w:cs="Times New Roman"/>
          <w:color w:val="000000"/>
        </w:rPr>
        <w:t>, а также подлежащей зачету части Авансового</w:t>
      </w:r>
      <w:proofErr w:type="gramEnd"/>
      <w:r w:rsidR="007E5034" w:rsidRPr="009538BA">
        <w:rPr>
          <w:rFonts w:ascii="Times New Roman" w:hAnsi="Times New Roman" w:cs="Times New Roman"/>
          <w:color w:val="000000"/>
        </w:rPr>
        <w:t xml:space="preserve"> платежа</w:t>
      </w:r>
      <w:r w:rsidR="00CB0B87" w:rsidRPr="009538BA">
        <w:rPr>
          <w:rFonts w:ascii="Times New Roman" w:hAnsi="Times New Roman" w:cs="Times New Roman"/>
          <w:color w:val="000000"/>
        </w:rPr>
        <w:t>.</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3</w:t>
      </w:r>
      <w:r w:rsidR="00666455" w:rsidRPr="009538BA">
        <w:rPr>
          <w:rFonts w:ascii="Times New Roman" w:hAnsi="Times New Roman" w:cs="Times New Roman"/>
        </w:rPr>
        <w:t>.</w:t>
      </w:r>
      <w:r w:rsidR="006B6B33" w:rsidRPr="009538BA">
        <w:rPr>
          <w:rFonts w:ascii="Times New Roman" w:hAnsi="Times New Roman" w:cs="Times New Roman"/>
        </w:rPr>
        <w:tab/>
      </w:r>
      <w:r w:rsidR="000E31F3" w:rsidRPr="009538BA">
        <w:rPr>
          <w:rFonts w:ascii="Times New Roman" w:hAnsi="Times New Roman" w:cs="Times New Roman"/>
        </w:rPr>
        <w:t>П</w:t>
      </w:r>
      <w:r w:rsidR="00A254EA" w:rsidRPr="009538BA">
        <w:rPr>
          <w:rFonts w:ascii="Times New Roman" w:hAnsi="Times New Roman" w:cs="Times New Roman"/>
        </w:rPr>
        <w:t xml:space="preserve">латежи </w:t>
      </w:r>
      <w:r w:rsidR="000E31F3" w:rsidRPr="009538BA">
        <w:rPr>
          <w:rFonts w:ascii="Times New Roman" w:hAnsi="Times New Roman" w:cs="Times New Roman"/>
        </w:rPr>
        <w:t xml:space="preserve">за Строительно-монтажные Работы </w:t>
      </w:r>
      <w:r w:rsidR="00A254EA" w:rsidRPr="009538BA">
        <w:rPr>
          <w:rFonts w:ascii="Times New Roman" w:hAnsi="Times New Roman" w:cs="Times New Roman"/>
        </w:rPr>
        <w:t xml:space="preserve">должны быть основаны на реальном ходе Работ, производимых на </w:t>
      </w:r>
      <w:r w:rsidR="001037F2">
        <w:rPr>
          <w:rFonts w:ascii="Times New Roman" w:hAnsi="Times New Roman" w:cs="Times New Roman"/>
        </w:rPr>
        <w:t>с</w:t>
      </w:r>
      <w:r w:rsidR="00A254EA" w:rsidRPr="009538BA">
        <w:rPr>
          <w:rFonts w:ascii="Times New Roman" w:hAnsi="Times New Roman" w:cs="Times New Roman"/>
        </w:rPr>
        <w:t>троительной площадке, и включать в себя оплату за Материалы</w:t>
      </w:r>
      <w:r w:rsidR="000A50A9" w:rsidRPr="009538BA">
        <w:rPr>
          <w:rFonts w:ascii="Times New Roman" w:hAnsi="Times New Roman" w:cs="Times New Roman"/>
        </w:rPr>
        <w:t>,</w:t>
      </w:r>
      <w:r w:rsidR="00A254EA" w:rsidRPr="009538BA">
        <w:rPr>
          <w:rFonts w:ascii="Times New Roman" w:hAnsi="Times New Roman" w:cs="Times New Roman"/>
        </w:rPr>
        <w:t xml:space="preserve"> Оборудование, использованные в </w:t>
      </w:r>
      <w:r w:rsidR="000E31F3" w:rsidRPr="009538BA">
        <w:rPr>
          <w:rFonts w:ascii="Times New Roman" w:hAnsi="Times New Roman" w:cs="Times New Roman"/>
        </w:rPr>
        <w:t xml:space="preserve">Строительно-монтажных </w:t>
      </w:r>
      <w:r w:rsidR="00A254EA" w:rsidRPr="009538BA">
        <w:rPr>
          <w:rFonts w:ascii="Times New Roman" w:hAnsi="Times New Roman" w:cs="Times New Roman"/>
        </w:rPr>
        <w:t>Работах.</w:t>
      </w:r>
      <w:bookmarkEnd w:id="101"/>
      <w:r w:rsidR="00A94C99" w:rsidRPr="009538BA">
        <w:rPr>
          <w:rFonts w:ascii="Times New Roman" w:hAnsi="Times New Roman" w:cs="Times New Roman"/>
        </w:rPr>
        <w:t xml:space="preserve"> </w:t>
      </w:r>
    </w:p>
    <w:p w:rsidR="006B6B33"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color w:val="000000"/>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4</w:t>
      </w:r>
      <w:r w:rsidR="006B6B33"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Заказчик</w:t>
      </w:r>
      <w:r w:rsidR="00A40032" w:rsidRPr="009538BA">
        <w:rPr>
          <w:rFonts w:ascii="Times New Roman" w:hAnsi="Times New Roman" w:cs="Times New Roman"/>
          <w:color w:val="000000"/>
        </w:rPr>
        <w:t xml:space="preserve"> вправе не оплачивать затраты на Материалы и Оборудование, не подтвержденные документами</w:t>
      </w:r>
      <w:r w:rsidR="00F37D31" w:rsidRPr="009538BA">
        <w:rPr>
          <w:rFonts w:ascii="Times New Roman" w:hAnsi="Times New Roman" w:cs="Times New Roman"/>
          <w:color w:val="000000"/>
        </w:rPr>
        <w:t xml:space="preserve"> </w:t>
      </w:r>
      <w:r w:rsidR="00EA4AF1" w:rsidRPr="009538BA">
        <w:rPr>
          <w:rFonts w:ascii="Times New Roman" w:hAnsi="Times New Roman" w:cs="Times New Roman"/>
          <w:color w:val="000000"/>
        </w:rPr>
        <w:t>на поставку Материалов и Оборудования</w:t>
      </w:r>
      <w:r w:rsidR="00C16E05" w:rsidRPr="009538BA">
        <w:rPr>
          <w:rFonts w:ascii="Times New Roman" w:hAnsi="Times New Roman" w:cs="Times New Roman"/>
          <w:color w:val="000000"/>
        </w:rPr>
        <w:t xml:space="preserve">: копиями договоров поставки, товарно-транспортных накладных, счетов-фактур, заверенных печатью и подписью уполномоченного сотрудника Генерального </w:t>
      </w:r>
      <w:r w:rsidR="000D1575" w:rsidRPr="009538BA">
        <w:rPr>
          <w:rFonts w:ascii="Times New Roman" w:hAnsi="Times New Roman" w:cs="Times New Roman"/>
          <w:color w:val="000000"/>
        </w:rPr>
        <w:t>П</w:t>
      </w:r>
      <w:r w:rsidR="00C16E05" w:rsidRPr="009538BA">
        <w:rPr>
          <w:rFonts w:ascii="Times New Roman" w:hAnsi="Times New Roman" w:cs="Times New Roman"/>
          <w:color w:val="000000"/>
        </w:rPr>
        <w:t>одрядчика.</w:t>
      </w:r>
    </w:p>
    <w:p w:rsidR="00A40032" w:rsidRPr="009538BA" w:rsidRDefault="00B967A7" w:rsidP="00473D1C">
      <w:pPr>
        <w:pStyle w:val="affff1"/>
        <w:widowControl w:val="0"/>
        <w:tabs>
          <w:tab w:val="left" w:pos="900"/>
          <w:tab w:val="left" w:pos="993"/>
          <w:tab w:val="left" w:pos="1276"/>
        </w:tabs>
        <w:spacing w:before="0" w:after="0" w:line="240" w:lineRule="auto"/>
        <w:ind w:right="-1" w:firstLine="709"/>
        <w:rPr>
          <w:rFonts w:ascii="Times New Roman" w:hAnsi="Times New Roman" w:cs="Times New Roman"/>
        </w:rPr>
      </w:pPr>
      <w:r w:rsidRPr="009538BA">
        <w:rPr>
          <w:rFonts w:ascii="Times New Roman" w:hAnsi="Times New Roman" w:cs="Times New Roman"/>
        </w:rPr>
        <w:t>8.</w:t>
      </w:r>
      <w:r w:rsidR="00666455" w:rsidRPr="009538BA">
        <w:rPr>
          <w:rFonts w:ascii="Times New Roman" w:hAnsi="Times New Roman" w:cs="Times New Roman"/>
        </w:rPr>
        <w:t>2.</w:t>
      </w:r>
      <w:r w:rsidR="00435C89">
        <w:rPr>
          <w:rFonts w:ascii="Times New Roman" w:hAnsi="Times New Roman" w:cs="Times New Roman"/>
        </w:rPr>
        <w:t>5</w:t>
      </w:r>
      <w:r w:rsidR="00666455" w:rsidRPr="009538BA">
        <w:rPr>
          <w:rFonts w:ascii="Times New Roman" w:hAnsi="Times New Roman" w:cs="Times New Roman"/>
        </w:rPr>
        <w:t>.</w:t>
      </w:r>
      <w:r w:rsidR="006B6B33" w:rsidRPr="009538BA">
        <w:rPr>
          <w:rFonts w:ascii="Times New Roman" w:hAnsi="Times New Roman" w:cs="Times New Roman"/>
        </w:rPr>
        <w:tab/>
      </w:r>
      <w:r w:rsidR="00A40032" w:rsidRPr="009538BA">
        <w:rPr>
          <w:rFonts w:ascii="Times New Roman" w:hAnsi="Times New Roman" w:cs="Times New Roman"/>
        </w:rPr>
        <w:t>Оплата Работ или их части может быть приостановлена Заказчиком при наличии мотивированного письменного отказа Заказчика от приемки скрытых Работ, результатов испытаний или Работ (или любой их части)</w:t>
      </w:r>
      <w:r w:rsidR="005D182A" w:rsidRPr="009538BA">
        <w:rPr>
          <w:rFonts w:ascii="Times New Roman" w:hAnsi="Times New Roman" w:cs="Times New Roman"/>
        </w:rPr>
        <w:t xml:space="preserve"> в отношении Объекта</w:t>
      </w:r>
      <w:r w:rsidR="00A40032" w:rsidRPr="009538BA">
        <w:rPr>
          <w:rFonts w:ascii="Times New Roman" w:hAnsi="Times New Roman" w:cs="Times New Roman"/>
        </w:rPr>
        <w:t>, а также при наступлении Обстоятельств непреодолимой силы.</w:t>
      </w:r>
    </w:p>
    <w:p w:rsidR="00D26F1D" w:rsidRPr="009538BA" w:rsidRDefault="00A40032" w:rsidP="00FF1420">
      <w:pPr>
        <w:pStyle w:val="Redraft"/>
        <w:numPr>
          <w:ilvl w:val="1"/>
          <w:numId w:val="47"/>
        </w:numPr>
        <w:tabs>
          <w:tab w:val="left" w:pos="993"/>
          <w:tab w:val="left" w:pos="1276"/>
        </w:tabs>
        <w:ind w:left="0" w:right="-1" w:firstLine="709"/>
        <w:rPr>
          <w:b/>
          <w:sz w:val="24"/>
          <w:szCs w:val="24"/>
        </w:rPr>
      </w:pPr>
      <w:bookmarkStart w:id="105" w:name="_Ref320774093"/>
      <w:r w:rsidRPr="009538BA">
        <w:rPr>
          <w:b/>
          <w:sz w:val="24"/>
          <w:szCs w:val="24"/>
        </w:rPr>
        <w:t>Возврат Гарантийного удержания</w:t>
      </w:r>
      <w:bookmarkEnd w:id="105"/>
    </w:p>
    <w:p w:rsidR="00A94C99" w:rsidRPr="009538BA" w:rsidRDefault="00A03945" w:rsidP="00A03945">
      <w:pPr>
        <w:pStyle w:val="Redraft"/>
        <w:numPr>
          <w:ilvl w:val="0"/>
          <w:numId w:val="0"/>
        </w:numPr>
        <w:tabs>
          <w:tab w:val="left" w:pos="709"/>
          <w:tab w:val="left" w:pos="1276"/>
        </w:tabs>
        <w:ind w:right="-1"/>
        <w:rPr>
          <w:sz w:val="24"/>
          <w:szCs w:val="24"/>
        </w:rPr>
      </w:pPr>
      <w:bookmarkStart w:id="106" w:name="_Ref319911584"/>
      <w:r>
        <w:rPr>
          <w:sz w:val="24"/>
          <w:szCs w:val="24"/>
        </w:rPr>
        <w:tab/>
      </w:r>
      <w:proofErr w:type="gramStart"/>
      <w:r w:rsidR="006F0A64" w:rsidRPr="009538BA">
        <w:rPr>
          <w:sz w:val="24"/>
          <w:szCs w:val="24"/>
        </w:rPr>
        <w:t xml:space="preserve">Если иное не предусмотрено иными положениями настоящего Договора, </w:t>
      </w:r>
      <w:r w:rsidR="00A94C99" w:rsidRPr="009538BA">
        <w:rPr>
          <w:sz w:val="24"/>
          <w:szCs w:val="24"/>
        </w:rPr>
        <w:t>50% от общей суммы Гарантийного удержания выплачивается Генеральному Подрядчику</w:t>
      </w:r>
      <w:r w:rsidR="005920C7" w:rsidRPr="009538BA">
        <w:rPr>
          <w:sz w:val="24"/>
          <w:szCs w:val="24"/>
        </w:rPr>
        <w:t xml:space="preserve"> в течение 30 Календарных дней с момента ввода Объекта в эксплуатацию</w:t>
      </w:r>
      <w:r w:rsidR="006B56E8" w:rsidRPr="009538BA">
        <w:rPr>
          <w:sz w:val="24"/>
          <w:szCs w:val="24"/>
        </w:rPr>
        <w:t xml:space="preserve"> </w:t>
      </w:r>
      <w:r w:rsidR="006E5EFB" w:rsidRPr="009538BA">
        <w:rPr>
          <w:sz w:val="24"/>
          <w:szCs w:val="24"/>
        </w:rPr>
        <w:t>и после передачи Заказчику Исполнительной документации в отношении Объект</w:t>
      </w:r>
      <w:r w:rsidR="0053227D" w:rsidRPr="009538BA">
        <w:rPr>
          <w:sz w:val="24"/>
          <w:szCs w:val="24"/>
        </w:rPr>
        <w:t>а</w:t>
      </w:r>
      <w:r w:rsidR="006E5EFB" w:rsidRPr="009538BA">
        <w:rPr>
          <w:sz w:val="24"/>
          <w:szCs w:val="24"/>
        </w:rPr>
        <w:t xml:space="preserve"> (что подтверждается подписанием Сторонами </w:t>
      </w:r>
      <w:r w:rsidR="00A94C99" w:rsidRPr="009538BA">
        <w:rPr>
          <w:sz w:val="24"/>
          <w:szCs w:val="24"/>
        </w:rPr>
        <w:t>реестра передачи Заказчику Исполнительной документации</w:t>
      </w:r>
      <w:r w:rsidR="006E5EFB" w:rsidRPr="009538BA">
        <w:rPr>
          <w:sz w:val="24"/>
          <w:szCs w:val="24"/>
        </w:rPr>
        <w:t>)</w:t>
      </w:r>
      <w:r w:rsidR="00435C89">
        <w:rPr>
          <w:sz w:val="24"/>
          <w:szCs w:val="24"/>
        </w:rPr>
        <w:t xml:space="preserve"> и на основании счета</w:t>
      </w:r>
      <w:r w:rsidR="00477A8C" w:rsidRPr="009538BA">
        <w:rPr>
          <w:sz w:val="24"/>
          <w:szCs w:val="24"/>
        </w:rPr>
        <w:t xml:space="preserve"> на оплату</w:t>
      </w:r>
      <w:r w:rsidR="00A94C99" w:rsidRPr="009538BA">
        <w:rPr>
          <w:sz w:val="24"/>
          <w:szCs w:val="24"/>
        </w:rPr>
        <w:t>,</w:t>
      </w:r>
      <w:r w:rsidR="008B5AC7" w:rsidRPr="009538BA">
        <w:rPr>
          <w:sz w:val="24"/>
          <w:szCs w:val="24"/>
        </w:rPr>
        <w:t xml:space="preserve"> </w:t>
      </w:r>
      <w:r w:rsidR="0043499D">
        <w:rPr>
          <w:sz w:val="24"/>
          <w:szCs w:val="24"/>
        </w:rPr>
        <w:t>но не ранее</w:t>
      </w:r>
      <w:r w:rsidR="008B5AC7" w:rsidRPr="009538BA">
        <w:rPr>
          <w:sz w:val="24"/>
          <w:szCs w:val="24"/>
        </w:rPr>
        <w:t xml:space="preserve"> </w:t>
      </w:r>
      <w:r w:rsidR="00A26C8C">
        <w:rPr>
          <w:sz w:val="24"/>
          <w:szCs w:val="24"/>
        </w:rPr>
        <w:t xml:space="preserve">полной </w:t>
      </w:r>
      <w:r w:rsidR="008B5AC7" w:rsidRPr="009538BA">
        <w:rPr>
          <w:sz w:val="24"/>
          <w:szCs w:val="24"/>
        </w:rPr>
        <w:t xml:space="preserve">оплаты </w:t>
      </w:r>
      <w:r w:rsidR="00A26C8C">
        <w:rPr>
          <w:sz w:val="24"/>
          <w:szCs w:val="24"/>
        </w:rPr>
        <w:t xml:space="preserve">Генеральным </w:t>
      </w:r>
      <w:r w:rsidR="008B5AC7" w:rsidRPr="009538BA">
        <w:rPr>
          <w:sz w:val="24"/>
          <w:szCs w:val="24"/>
        </w:rPr>
        <w:t>Подрядчиком стоимости</w:t>
      </w:r>
      <w:proofErr w:type="gramEnd"/>
      <w:r w:rsidR="008B5AC7" w:rsidRPr="009538BA">
        <w:rPr>
          <w:sz w:val="24"/>
          <w:szCs w:val="24"/>
        </w:rPr>
        <w:t xml:space="preserve"> Услуг Заказчика по содержанию </w:t>
      </w:r>
      <w:r w:rsidR="001E2847">
        <w:rPr>
          <w:sz w:val="24"/>
          <w:szCs w:val="24"/>
        </w:rPr>
        <w:t>с</w:t>
      </w:r>
      <w:r w:rsidR="008B5AC7" w:rsidRPr="009538BA">
        <w:rPr>
          <w:sz w:val="24"/>
          <w:szCs w:val="24"/>
        </w:rPr>
        <w:t>троительной площадки, указанных в разделе 9 настоящего Договора,</w:t>
      </w:r>
      <w:r w:rsidR="00A94C99" w:rsidRPr="009538BA">
        <w:rPr>
          <w:sz w:val="24"/>
          <w:szCs w:val="24"/>
        </w:rPr>
        <w:t xml:space="preserve"> а оставшиеся 50% суммы Гарантийного удержания выплачивается </w:t>
      </w:r>
      <w:r w:rsidR="00435C89">
        <w:rPr>
          <w:sz w:val="24"/>
          <w:szCs w:val="24"/>
        </w:rPr>
        <w:t>на основании счета</w:t>
      </w:r>
      <w:r w:rsidR="00477A8C" w:rsidRPr="009538BA">
        <w:rPr>
          <w:sz w:val="24"/>
          <w:szCs w:val="24"/>
        </w:rPr>
        <w:t xml:space="preserve"> на оплату </w:t>
      </w:r>
      <w:r w:rsidR="00A94C99" w:rsidRPr="009538BA">
        <w:rPr>
          <w:sz w:val="24"/>
          <w:szCs w:val="24"/>
        </w:rPr>
        <w:t>в течение 15 (пятнадцати) Календарных дней</w:t>
      </w:r>
      <w:r w:rsidR="00A94C99" w:rsidRPr="009538BA" w:rsidDel="00F55A2B">
        <w:rPr>
          <w:sz w:val="24"/>
          <w:szCs w:val="24"/>
        </w:rPr>
        <w:t xml:space="preserve"> </w:t>
      </w:r>
      <w:r w:rsidR="00A94C99" w:rsidRPr="009538BA">
        <w:rPr>
          <w:sz w:val="24"/>
          <w:szCs w:val="24"/>
        </w:rPr>
        <w:t>по истечении Гарантийного Периода</w:t>
      </w:r>
      <w:r w:rsidR="006B56E8" w:rsidRPr="009538BA">
        <w:rPr>
          <w:sz w:val="24"/>
          <w:szCs w:val="24"/>
        </w:rPr>
        <w:t xml:space="preserve"> в отношении</w:t>
      </w:r>
      <w:r w:rsidR="00C8024E" w:rsidRPr="009538BA">
        <w:rPr>
          <w:sz w:val="24"/>
          <w:szCs w:val="24"/>
        </w:rPr>
        <w:t xml:space="preserve"> Объект</w:t>
      </w:r>
      <w:r w:rsidR="0053227D" w:rsidRPr="009538BA">
        <w:rPr>
          <w:sz w:val="24"/>
          <w:szCs w:val="24"/>
        </w:rPr>
        <w:t>а</w:t>
      </w:r>
      <w:r w:rsidR="00A94C99" w:rsidRPr="009538BA">
        <w:rPr>
          <w:sz w:val="24"/>
          <w:szCs w:val="24"/>
        </w:rPr>
        <w:t>. При этом на сумму Гарантийного удержания проценты не начисляются.</w:t>
      </w:r>
      <w:bookmarkEnd w:id="106"/>
    </w:p>
    <w:p w:rsidR="005920C7" w:rsidRPr="009538BA" w:rsidRDefault="005920C7" w:rsidP="00FF1420">
      <w:pPr>
        <w:pStyle w:val="Redraft"/>
        <w:numPr>
          <w:ilvl w:val="1"/>
          <w:numId w:val="47"/>
        </w:numPr>
        <w:tabs>
          <w:tab w:val="left" w:pos="993"/>
          <w:tab w:val="left" w:pos="1276"/>
        </w:tabs>
        <w:ind w:left="0" w:right="-1" w:firstLine="709"/>
        <w:rPr>
          <w:b/>
          <w:sz w:val="24"/>
          <w:szCs w:val="24"/>
        </w:rPr>
      </w:pPr>
      <w:r w:rsidRPr="009538BA">
        <w:rPr>
          <w:b/>
          <w:sz w:val="24"/>
          <w:szCs w:val="24"/>
        </w:rPr>
        <w:t>Дата оплаты по Договору</w:t>
      </w:r>
    </w:p>
    <w:p w:rsidR="000F58D0" w:rsidRPr="00A03945" w:rsidRDefault="00A03945" w:rsidP="00A03945">
      <w:pPr>
        <w:tabs>
          <w:tab w:val="left" w:pos="709"/>
          <w:tab w:val="left" w:pos="1276"/>
        </w:tabs>
        <w:spacing w:after="0" w:line="240" w:lineRule="auto"/>
        <w:ind w:right="-1"/>
        <w:jc w:val="both"/>
        <w:rPr>
          <w:rFonts w:ascii="Times New Roman" w:hAnsi="Times New Roman"/>
          <w:sz w:val="24"/>
          <w:szCs w:val="24"/>
        </w:rPr>
      </w:pPr>
      <w:r>
        <w:rPr>
          <w:rFonts w:ascii="Times New Roman" w:hAnsi="Times New Roman"/>
          <w:color w:val="000000"/>
          <w:sz w:val="24"/>
          <w:szCs w:val="24"/>
        </w:rPr>
        <w:tab/>
      </w:r>
      <w:r w:rsidR="000F58D0" w:rsidRPr="00A03945">
        <w:rPr>
          <w:rFonts w:ascii="Times New Roman" w:hAnsi="Times New Roman"/>
          <w:color w:val="000000"/>
          <w:sz w:val="24"/>
          <w:szCs w:val="24"/>
        </w:rPr>
        <w:t>Датой оплаты по настоящему Договору считается дата списания соответствующей сумм</w:t>
      </w:r>
      <w:r w:rsidR="00DC0368" w:rsidRPr="00A03945">
        <w:rPr>
          <w:rFonts w:ascii="Times New Roman" w:hAnsi="Times New Roman"/>
          <w:color w:val="000000"/>
          <w:sz w:val="24"/>
          <w:szCs w:val="24"/>
        </w:rPr>
        <w:t>ы денежных сре</w:t>
      </w:r>
      <w:proofErr w:type="gramStart"/>
      <w:r w:rsidR="00DC0368" w:rsidRPr="00A03945">
        <w:rPr>
          <w:rFonts w:ascii="Times New Roman" w:hAnsi="Times New Roman"/>
          <w:color w:val="000000"/>
          <w:sz w:val="24"/>
          <w:szCs w:val="24"/>
        </w:rPr>
        <w:t>дств с р</w:t>
      </w:r>
      <w:proofErr w:type="gramEnd"/>
      <w:r w:rsidR="00DC0368" w:rsidRPr="00A03945">
        <w:rPr>
          <w:rFonts w:ascii="Times New Roman" w:hAnsi="Times New Roman"/>
          <w:color w:val="000000"/>
          <w:sz w:val="24"/>
          <w:szCs w:val="24"/>
        </w:rPr>
        <w:t xml:space="preserve">асчетного счета </w:t>
      </w:r>
      <w:r w:rsidR="000F58D0" w:rsidRPr="00A03945">
        <w:rPr>
          <w:rFonts w:ascii="Times New Roman" w:hAnsi="Times New Roman"/>
          <w:color w:val="000000"/>
          <w:sz w:val="24"/>
          <w:szCs w:val="24"/>
        </w:rPr>
        <w:t>Заказчика.</w:t>
      </w:r>
    </w:p>
    <w:p w:rsidR="002807EB" w:rsidRPr="009538BA" w:rsidRDefault="002807EB"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2D2451" w:rsidRDefault="007E5630" w:rsidP="000935EF">
      <w:pPr>
        <w:pStyle w:val="a4"/>
        <w:numPr>
          <w:ilvl w:val="0"/>
          <w:numId w:val="47"/>
        </w:numPr>
        <w:tabs>
          <w:tab w:val="left" w:pos="993"/>
          <w:tab w:val="left" w:pos="1276"/>
          <w:tab w:val="left" w:pos="4480"/>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УСЛУГИ ЗАКАЗЧИКА</w:t>
      </w:r>
    </w:p>
    <w:p w:rsidR="00C11FA5" w:rsidRPr="009538BA" w:rsidRDefault="00C11FA5" w:rsidP="000935EF">
      <w:pPr>
        <w:pStyle w:val="a4"/>
        <w:tabs>
          <w:tab w:val="left" w:pos="993"/>
          <w:tab w:val="left" w:pos="1276"/>
          <w:tab w:val="left" w:pos="4480"/>
        </w:tabs>
        <w:spacing w:after="0" w:line="240" w:lineRule="auto"/>
        <w:ind w:left="709" w:right="-1"/>
        <w:jc w:val="both"/>
        <w:rPr>
          <w:rFonts w:ascii="Times New Roman" w:hAnsi="Times New Roman" w:cs="Times New Roman"/>
          <w:b/>
          <w:bCs/>
          <w:sz w:val="24"/>
          <w:szCs w:val="24"/>
        </w:rPr>
      </w:pPr>
    </w:p>
    <w:p w:rsidR="002D2451" w:rsidRPr="009538BA" w:rsidRDefault="002D2451" w:rsidP="000935EF">
      <w:pPr>
        <w:tabs>
          <w:tab w:val="left" w:pos="993"/>
          <w:tab w:val="left" w:pos="1276"/>
          <w:tab w:val="left" w:pos="4480"/>
        </w:tabs>
        <w:spacing w:after="0" w:line="240" w:lineRule="auto"/>
        <w:ind w:right="-1" w:firstLine="709"/>
        <w:jc w:val="both"/>
        <w:rPr>
          <w:rFonts w:ascii="Times New Roman" w:hAnsi="Times New Roman"/>
          <w:bCs/>
          <w:sz w:val="24"/>
          <w:szCs w:val="24"/>
        </w:rPr>
      </w:pPr>
      <w:r w:rsidRPr="00462AB1">
        <w:rPr>
          <w:rFonts w:ascii="Times New Roman" w:hAnsi="Times New Roman"/>
          <w:bCs/>
          <w:sz w:val="24"/>
          <w:szCs w:val="24"/>
        </w:rPr>
        <w:t>9.1</w:t>
      </w:r>
      <w:r w:rsidR="007714A7" w:rsidRPr="00C50A48">
        <w:rPr>
          <w:rFonts w:ascii="Times New Roman" w:hAnsi="Times New Roman"/>
          <w:b/>
          <w:bCs/>
          <w:sz w:val="24"/>
          <w:szCs w:val="24"/>
        </w:rPr>
        <w:t>.</w:t>
      </w:r>
      <w:r w:rsidRPr="009538BA">
        <w:rPr>
          <w:rFonts w:ascii="Times New Roman" w:hAnsi="Times New Roman"/>
          <w:bCs/>
          <w:sz w:val="24"/>
          <w:szCs w:val="24"/>
        </w:rPr>
        <w:t xml:space="preserve"> Заказчик оказывает услуги по 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 услуги по </w:t>
      </w:r>
      <w:r w:rsidR="006805A9">
        <w:rPr>
          <w:rFonts w:ascii="Times New Roman" w:hAnsi="Times New Roman"/>
          <w:bCs/>
          <w:sz w:val="24"/>
          <w:szCs w:val="24"/>
        </w:rPr>
        <w:t xml:space="preserve">содержанию </w:t>
      </w:r>
      <w:r w:rsidR="001E2847">
        <w:rPr>
          <w:rFonts w:ascii="Times New Roman" w:hAnsi="Times New Roman"/>
          <w:bCs/>
          <w:sz w:val="24"/>
          <w:szCs w:val="24"/>
        </w:rPr>
        <w:t>с</w:t>
      </w:r>
      <w:r w:rsidRPr="009538BA">
        <w:rPr>
          <w:rFonts w:ascii="Times New Roman" w:hAnsi="Times New Roman"/>
          <w:bCs/>
          <w:sz w:val="24"/>
          <w:szCs w:val="24"/>
        </w:rPr>
        <w:t xml:space="preserve">троительной площадки включены </w:t>
      </w:r>
      <w:r w:rsidR="00A03945">
        <w:rPr>
          <w:rFonts w:ascii="Times New Roman" w:hAnsi="Times New Roman"/>
          <w:bCs/>
          <w:sz w:val="24"/>
          <w:szCs w:val="24"/>
        </w:rPr>
        <w:t>услуги</w:t>
      </w:r>
      <w:r w:rsidR="00A03945" w:rsidRPr="009538BA">
        <w:rPr>
          <w:rFonts w:ascii="Times New Roman" w:hAnsi="Times New Roman"/>
          <w:bCs/>
          <w:sz w:val="24"/>
          <w:szCs w:val="24"/>
        </w:rPr>
        <w:t xml:space="preserve"> </w:t>
      </w:r>
      <w:proofErr w:type="gramStart"/>
      <w:r w:rsidRPr="009538BA">
        <w:rPr>
          <w:rFonts w:ascii="Times New Roman" w:hAnsi="Times New Roman"/>
          <w:bCs/>
          <w:sz w:val="24"/>
          <w:szCs w:val="24"/>
        </w:rPr>
        <w:t>по</w:t>
      </w:r>
      <w:proofErr w:type="gramEnd"/>
      <w:r w:rsidRPr="009538BA">
        <w:rPr>
          <w:rFonts w:ascii="Times New Roman" w:hAnsi="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поставке электроэнергии на освещение периметра и дорог И</w:t>
      </w:r>
      <w:r w:rsidR="00A03945">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sidR="00A03945">
        <w:rPr>
          <w:rFonts w:ascii="Times New Roman" w:hAnsi="Times New Roman" w:cs="Times New Roman"/>
          <w:bCs/>
          <w:sz w:val="24"/>
          <w:szCs w:val="24"/>
        </w:rPr>
        <w:t>«</w:t>
      </w:r>
      <w:r w:rsidRPr="009538BA">
        <w:rPr>
          <w:rFonts w:ascii="Times New Roman" w:hAnsi="Times New Roman" w:cs="Times New Roman"/>
          <w:bCs/>
          <w:sz w:val="24"/>
          <w:szCs w:val="24"/>
        </w:rPr>
        <w:t>Сколково</w:t>
      </w:r>
      <w:r w:rsidR="00A03945">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sidR="00435C89">
        <w:rPr>
          <w:rFonts w:ascii="Times New Roman" w:hAnsi="Times New Roman" w:cs="Times New Roman"/>
          <w:bCs/>
          <w:sz w:val="24"/>
          <w:szCs w:val="24"/>
        </w:rPr>
        <w:t xml:space="preserve"> на территории Инновационного центра «Сколково»</w:t>
      </w:r>
      <w:r w:rsidRPr="009538BA">
        <w:rPr>
          <w:rFonts w:ascii="Times New Roman" w:hAnsi="Times New Roman" w:cs="Times New Roman"/>
          <w:bCs/>
          <w:sz w:val="24"/>
          <w:szCs w:val="24"/>
        </w:rPr>
        <w:t xml:space="preserve">; </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lastRenderedPageBreak/>
        <w:t xml:space="preserve">- </w:t>
      </w:r>
      <w:proofErr w:type="gramStart"/>
      <w:r w:rsidR="00E7564C" w:rsidRPr="009538BA">
        <w:rPr>
          <w:rFonts w:ascii="Times New Roman" w:hAnsi="Times New Roman" w:cs="Times New Roman"/>
          <w:bCs/>
          <w:sz w:val="24"/>
          <w:szCs w:val="24"/>
        </w:rPr>
        <w:t>техническому</w:t>
      </w:r>
      <w:proofErr w:type="gramEnd"/>
      <w:r w:rsidR="00E7564C" w:rsidRPr="009538BA">
        <w:rPr>
          <w:rFonts w:ascii="Times New Roman" w:hAnsi="Times New Roman" w:cs="Times New Roman"/>
          <w:bCs/>
          <w:sz w:val="24"/>
          <w:szCs w:val="24"/>
        </w:rPr>
        <w:t xml:space="preserve"> обслуживания систем </w:t>
      </w:r>
      <w:r w:rsidRPr="009538BA">
        <w:rPr>
          <w:rFonts w:ascii="Times New Roman" w:hAnsi="Times New Roman" w:cs="Times New Roman"/>
          <w:bCs/>
          <w:sz w:val="24"/>
          <w:szCs w:val="24"/>
        </w:rPr>
        <w:t>водоснабжени</w:t>
      </w:r>
      <w:r w:rsidR="00E7564C" w:rsidRPr="009538BA">
        <w:rPr>
          <w:rFonts w:ascii="Times New Roman" w:hAnsi="Times New Roman" w:cs="Times New Roman"/>
          <w:bCs/>
          <w:sz w:val="24"/>
          <w:szCs w:val="24"/>
        </w:rPr>
        <w:t>я</w:t>
      </w:r>
      <w:r w:rsidRPr="009538BA">
        <w:rPr>
          <w:rFonts w:ascii="Times New Roman" w:hAnsi="Times New Roman" w:cs="Times New Roman"/>
          <w:bCs/>
          <w:sz w:val="24"/>
          <w:szCs w:val="24"/>
        </w:rPr>
        <w:t xml:space="preserve"> и прием</w:t>
      </w:r>
      <w:r w:rsidR="00E7564C" w:rsidRPr="009538BA">
        <w:rPr>
          <w:rFonts w:ascii="Times New Roman" w:hAnsi="Times New Roman" w:cs="Times New Roman"/>
          <w:bCs/>
          <w:sz w:val="24"/>
          <w:szCs w:val="24"/>
        </w:rPr>
        <w:t>а</w:t>
      </w:r>
      <w:r w:rsidRPr="009538BA">
        <w:rPr>
          <w:rFonts w:ascii="Times New Roman" w:hAnsi="Times New Roman" w:cs="Times New Roman"/>
          <w:bCs/>
          <w:sz w:val="24"/>
          <w:szCs w:val="24"/>
        </w:rPr>
        <w:t xml:space="preserve"> сточных вод в городскую канализацию;</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2D2451" w:rsidRPr="009538BA"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техническому обслуживанию временного ограждения</w:t>
      </w:r>
      <w:r w:rsidR="006805A9">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w:t>
      </w:r>
      <w:r w:rsidR="00247C50" w:rsidRPr="009538BA">
        <w:rPr>
          <w:rFonts w:ascii="Times New Roman" w:hAnsi="Times New Roman" w:cs="Times New Roman"/>
          <w:bCs/>
          <w:sz w:val="24"/>
          <w:szCs w:val="24"/>
        </w:rPr>
        <w:t xml:space="preserve"> инженерно-техническими средствами охраны</w:t>
      </w:r>
      <w:r w:rsidRPr="009538BA">
        <w:rPr>
          <w:rFonts w:ascii="Times New Roman" w:hAnsi="Times New Roman" w:cs="Times New Roman"/>
          <w:bCs/>
          <w:sz w:val="24"/>
          <w:szCs w:val="24"/>
        </w:rPr>
        <w:t xml:space="preserve"> </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ИТСО</w:t>
      </w:r>
      <w:r w:rsidR="00247C50" w:rsidRPr="009538BA">
        <w:rPr>
          <w:rFonts w:ascii="Times New Roman" w:hAnsi="Times New Roman" w:cs="Times New Roman"/>
          <w:bCs/>
          <w:sz w:val="24"/>
          <w:szCs w:val="24"/>
        </w:rPr>
        <w:t>)</w:t>
      </w:r>
      <w:r w:rsidRPr="009538BA">
        <w:rPr>
          <w:rFonts w:ascii="Times New Roman" w:hAnsi="Times New Roman" w:cs="Times New Roman"/>
          <w:bCs/>
          <w:sz w:val="24"/>
          <w:szCs w:val="24"/>
        </w:rPr>
        <w:t>;</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 xml:space="preserve">- </w:t>
      </w:r>
      <w:r w:rsidR="0032145E">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sidR="0032145E">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sidR="0032145E">
        <w:rPr>
          <w:rFonts w:ascii="Times New Roman" w:hAnsi="Times New Roman" w:cs="Times New Roman"/>
          <w:bCs/>
          <w:sz w:val="24"/>
          <w:szCs w:val="24"/>
        </w:rPr>
        <w:t>, ограждения)</w:t>
      </w:r>
      <w:r w:rsidRPr="00F16F96">
        <w:rPr>
          <w:rFonts w:ascii="Times New Roman" w:hAnsi="Times New Roman" w:cs="Times New Roman"/>
          <w:bCs/>
          <w:sz w:val="24"/>
          <w:szCs w:val="24"/>
        </w:rPr>
        <w:t>;</w:t>
      </w:r>
    </w:p>
    <w:p w:rsidR="0032145E" w:rsidRPr="00F16F96" w:rsidRDefault="0032145E"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демонтажу временных конструкций;</w:t>
      </w:r>
    </w:p>
    <w:p w:rsidR="002D2451" w:rsidRDefault="002D245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F16F96">
        <w:rPr>
          <w:rFonts w:ascii="Times New Roman" w:hAnsi="Times New Roman" w:cs="Times New Roman"/>
          <w:bCs/>
          <w:sz w:val="24"/>
          <w:szCs w:val="24"/>
        </w:rPr>
        <w:t>- охране периметра по территории И</w:t>
      </w:r>
      <w:r w:rsidR="00A03945">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Сколково</w:t>
      </w:r>
      <w:r w:rsidR="00280527" w:rsidRPr="00F16F96">
        <w:rPr>
          <w:rFonts w:ascii="Times New Roman" w:hAnsi="Times New Roman" w:cs="Times New Roman"/>
          <w:bCs/>
          <w:sz w:val="24"/>
          <w:szCs w:val="24"/>
        </w:rPr>
        <w:t>»</w:t>
      </w:r>
      <w:r w:rsidRPr="00F16F96">
        <w:rPr>
          <w:rFonts w:ascii="Times New Roman" w:hAnsi="Times New Roman" w:cs="Times New Roman"/>
          <w:bCs/>
          <w:sz w:val="24"/>
          <w:szCs w:val="24"/>
        </w:rPr>
        <w:t>.</w:t>
      </w:r>
    </w:p>
    <w:p w:rsidR="00462AB1"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bCs/>
          <w:sz w:val="24"/>
          <w:szCs w:val="24"/>
        </w:rPr>
        <w:t xml:space="preserve">Услуги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предоставляются с момента заключения настоящего Договора до момента возвращения </w:t>
      </w:r>
      <w:r w:rsidR="001E2847">
        <w:rPr>
          <w:rFonts w:ascii="Times New Roman" w:hAnsi="Times New Roman" w:cs="Times New Roman"/>
          <w:bCs/>
          <w:sz w:val="24"/>
          <w:szCs w:val="24"/>
        </w:rPr>
        <w:t>с</w:t>
      </w:r>
      <w:r w:rsidRPr="008F5E85">
        <w:rPr>
          <w:rFonts w:ascii="Times New Roman" w:hAnsi="Times New Roman" w:cs="Times New Roman"/>
          <w:bCs/>
          <w:sz w:val="24"/>
          <w:szCs w:val="24"/>
        </w:rPr>
        <w:t>троительной площадки Заказчику (в течени</w:t>
      </w:r>
      <w:proofErr w:type="gramStart"/>
      <w:r w:rsidRPr="008F5E85">
        <w:rPr>
          <w:rFonts w:ascii="Times New Roman" w:hAnsi="Times New Roman" w:cs="Times New Roman"/>
          <w:bCs/>
          <w:sz w:val="24"/>
          <w:szCs w:val="24"/>
        </w:rPr>
        <w:t>и</w:t>
      </w:r>
      <w:proofErr w:type="gramEnd"/>
      <w:r w:rsidRPr="008F5E85">
        <w:rPr>
          <w:rFonts w:ascii="Times New Roman" w:hAnsi="Times New Roman" w:cs="Times New Roman"/>
          <w:bCs/>
          <w:sz w:val="24"/>
          <w:szCs w:val="24"/>
        </w:rPr>
        <w:t xml:space="preserve"> </w:t>
      </w:r>
      <w:r w:rsidRPr="008F5E85">
        <w:rPr>
          <w:rFonts w:ascii="Times New Roman" w:hAnsi="Times New Roman" w:cs="Times New Roman"/>
          <w:sz w:val="24"/>
          <w:szCs w:val="24"/>
        </w:rPr>
        <w:t>5 (Пяти) Календарных дней после подписания Сторонами Акта приемки законченного строительством объекта (КС-11) или после досрочного прекращения настоящего Договора по любым основаниям).</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Pr>
          <w:rFonts w:ascii="Times New Roman" w:hAnsi="Times New Roman" w:cs="Times New Roman"/>
          <w:bCs/>
          <w:sz w:val="24"/>
          <w:szCs w:val="24"/>
        </w:rPr>
        <w:t xml:space="preserve">9.2. </w:t>
      </w:r>
      <w:r w:rsidRPr="008F5E85">
        <w:rPr>
          <w:rFonts w:ascii="Times New Roman" w:hAnsi="Times New Roman" w:cs="Times New Roman"/>
          <w:bCs/>
          <w:sz w:val="24"/>
          <w:szCs w:val="24"/>
        </w:rPr>
        <w:t xml:space="preserve">Стороны определили, что расходы на оказание услуг по содержанию </w:t>
      </w:r>
      <w:r w:rsidR="001E2847">
        <w:rPr>
          <w:rFonts w:ascii="Times New Roman" w:hAnsi="Times New Roman" w:cs="Times New Roman"/>
          <w:bCs/>
          <w:sz w:val="24"/>
          <w:szCs w:val="24"/>
        </w:rPr>
        <w:t>с</w:t>
      </w:r>
      <w:r w:rsidRPr="008F5E85">
        <w:rPr>
          <w:rFonts w:ascii="Times New Roman" w:hAnsi="Times New Roman" w:cs="Times New Roman"/>
          <w:bCs/>
          <w:sz w:val="24"/>
          <w:szCs w:val="24"/>
        </w:rPr>
        <w:t xml:space="preserve">троительной площадки составляют сумму, равную 1,55 % от Цены Договора за исключением цены </w:t>
      </w:r>
      <w:proofErr w:type="spellStart"/>
      <w:r w:rsidRPr="008F5E85">
        <w:rPr>
          <w:rFonts w:ascii="Times New Roman" w:hAnsi="Times New Roman" w:cs="Times New Roman"/>
          <w:bCs/>
          <w:sz w:val="24"/>
          <w:szCs w:val="24"/>
        </w:rPr>
        <w:t>предпроектных</w:t>
      </w:r>
      <w:proofErr w:type="spellEnd"/>
      <w:r w:rsidRPr="008F5E85">
        <w:rPr>
          <w:rFonts w:ascii="Times New Roman" w:hAnsi="Times New Roman" w:cs="Times New Roman"/>
          <w:bCs/>
          <w:sz w:val="24"/>
          <w:szCs w:val="24"/>
        </w:rPr>
        <w:t xml:space="preserve"> работ, проектных работ (стадия «проектная документация» и стадия «рабочая документация»), затрат на страхование строительных рисков (далее – Базовая стоимость для расчета стоимости услуг Заказчика). Сумма </w:t>
      </w:r>
      <w:proofErr w:type="gramStart"/>
      <w:r w:rsidRPr="008F5E85">
        <w:rPr>
          <w:rFonts w:ascii="Times New Roman" w:hAnsi="Times New Roman" w:cs="Times New Roman"/>
          <w:bCs/>
          <w:sz w:val="24"/>
          <w:szCs w:val="24"/>
        </w:rPr>
        <w:t>содержит</w:t>
      </w:r>
      <w:proofErr w:type="gramEnd"/>
      <w:r w:rsidRPr="008F5E85">
        <w:rPr>
          <w:rFonts w:ascii="Times New Roman" w:hAnsi="Times New Roman" w:cs="Times New Roman"/>
          <w:bCs/>
          <w:sz w:val="24"/>
          <w:szCs w:val="24"/>
        </w:rPr>
        <w:t xml:space="preserve"> в том числе НДС по ставке 18%.</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9.3.</w:t>
      </w:r>
      <w:r w:rsidRPr="008F5E85">
        <w:rPr>
          <w:rFonts w:ascii="Times New Roman" w:hAnsi="Times New Roman" w:cs="Times New Roman"/>
          <w:bCs/>
          <w:sz w:val="24"/>
          <w:szCs w:val="24"/>
        </w:rPr>
        <w:t xml:space="preserve"> Заказчик выставляет Генеральному Подрядчику счет на 100% предоплату за предоставленные услуги по содержанию строительной площадки в течение 5 (пяти) Рабочих дней после подписания Договора. Ежемесячно, после подписания Заказчиком представленных Генеральным Подрядчиком КС-2 и КС-3, Заказчик направляет Генеральному Подрядчику Акт приемки услуг по содержанию строительной площадки, а также Счет-фактуру на стоимость услуг, оказанных за соответствующий период. Стоимость услуг рассчитывается по формуле: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СУ=КС*С/100%, где:</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СУ – размер стоимости  услуг, оказанных Заказчиком за соответствующий период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КС - стоимость Работ, принятых Заказчиком за соответствующий период по КС-2 и КС-3 (руб.);</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bCs/>
          <w:sz w:val="24"/>
          <w:szCs w:val="24"/>
        </w:rPr>
        <w:t xml:space="preserve">С = 1,55 % (ставка за услуги Заказчика). </w:t>
      </w:r>
    </w:p>
    <w:p w:rsidR="00462AB1" w:rsidRPr="008F5E85" w:rsidRDefault="00462AB1" w:rsidP="000935EF">
      <w:pPr>
        <w:pStyle w:val="a4"/>
        <w:tabs>
          <w:tab w:val="left" w:pos="993"/>
          <w:tab w:val="left" w:pos="1276"/>
          <w:tab w:val="left" w:pos="4480"/>
        </w:tabs>
        <w:spacing w:after="0" w:line="240" w:lineRule="auto"/>
        <w:ind w:left="0" w:right="-1" w:firstLine="709"/>
        <w:jc w:val="both"/>
        <w:rPr>
          <w:rFonts w:ascii="Times New Roman" w:hAnsi="Times New Roman" w:cs="Times New Roman"/>
          <w:bCs/>
          <w:sz w:val="24"/>
          <w:szCs w:val="24"/>
        </w:rPr>
      </w:pPr>
      <w:r w:rsidRPr="008F5E85">
        <w:rPr>
          <w:rFonts w:ascii="Times New Roman" w:hAnsi="Times New Roman" w:cs="Times New Roman"/>
          <w:sz w:val="24"/>
          <w:szCs w:val="24"/>
        </w:rPr>
        <w:t>9.4.</w:t>
      </w:r>
      <w:r w:rsidRPr="008F5E85">
        <w:rPr>
          <w:rFonts w:ascii="Times New Roman" w:hAnsi="Times New Roman" w:cs="Times New Roman"/>
          <w:bCs/>
          <w:sz w:val="24"/>
          <w:szCs w:val="24"/>
        </w:rPr>
        <w:t xml:space="preserve"> Генеральный Подрядчик производит оплату авансовым платежом за услуги по содержанию строительной площадки, в размере 100% в течение 30 (тридцати) Календарных дней с момента выставления счета Заказчиком в соответствии с пунктом 9.3 настоящего Договора.</w:t>
      </w:r>
      <w:r w:rsidRPr="008F5E85">
        <w:rPr>
          <w:rFonts w:ascii="Times New Roman" w:hAnsi="Times New Roman" w:cs="Times New Roman"/>
          <w:sz w:val="24"/>
          <w:szCs w:val="24"/>
        </w:rPr>
        <w:t xml:space="preserve"> </w:t>
      </w:r>
      <w:r w:rsidRPr="008F5E85">
        <w:rPr>
          <w:rFonts w:ascii="Times New Roman" w:hAnsi="Times New Roman" w:cs="Times New Roman"/>
          <w:bCs/>
          <w:sz w:val="24"/>
          <w:szCs w:val="24"/>
        </w:rPr>
        <w:t>Зачет аванса производится пропорционально стоимости Работ принятых Заказчиком по КС-2 и КС-3.</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9.5. </w:t>
      </w:r>
      <w:r w:rsidRPr="008F5E85">
        <w:rPr>
          <w:rFonts w:ascii="Times New Roman" w:hAnsi="Times New Roman"/>
          <w:sz w:val="24"/>
          <w:szCs w:val="24"/>
        </w:rPr>
        <w:tab/>
        <w:t xml:space="preserve">В случае если Базовая стоимость для расчета стоимости услуг Заказчика по Договору будет изменена в сторону уменьшения, стоимость услуг Заказчика подлежит перерасчету в соответствии с пунктом 9.3 настоящего Договора. По итогам перерасчета, Сторонами по договору подписывается акт сверки взаимных расчетов по услугам Заказчика. Окончательный расчет по услугам Заказчика производится в течение 30 (тридцать) календарных дней после подписания акта сверки взаимных расчетов. </w:t>
      </w:r>
    </w:p>
    <w:p w:rsidR="00462AB1" w:rsidRPr="008F5E85" w:rsidRDefault="00462AB1" w:rsidP="000935EF">
      <w:pPr>
        <w:tabs>
          <w:tab w:val="left" w:pos="993"/>
          <w:tab w:val="left" w:pos="1134"/>
          <w:tab w:val="left" w:pos="4480"/>
        </w:tabs>
        <w:spacing w:after="0" w:line="240" w:lineRule="auto"/>
        <w:ind w:right="-1" w:firstLine="709"/>
        <w:jc w:val="both"/>
        <w:rPr>
          <w:rFonts w:ascii="Times New Roman" w:hAnsi="Times New Roman"/>
          <w:sz w:val="24"/>
          <w:szCs w:val="24"/>
        </w:rPr>
      </w:pPr>
      <w:r w:rsidRPr="008F5E85">
        <w:rPr>
          <w:rFonts w:ascii="Times New Roman" w:hAnsi="Times New Roman"/>
          <w:bCs/>
          <w:sz w:val="24"/>
          <w:szCs w:val="24"/>
        </w:rPr>
        <w:t xml:space="preserve">9.6. </w:t>
      </w:r>
      <w:r w:rsidRPr="008F5E85">
        <w:rPr>
          <w:rFonts w:ascii="Times New Roman" w:hAnsi="Times New Roman"/>
          <w:sz w:val="24"/>
          <w:szCs w:val="24"/>
        </w:rPr>
        <w:tab/>
        <w:t xml:space="preserve">В случае если в связи с изменением Цены Договора, изменится размер стоимости услуг Заказчика, Стороны в течение 15 (пятнадцати) Рабочих дней с момента внесения соответствующих изменений в Договор,  подпишут акт сверки взаимных расчетов, в котором будет определен размер стоимости услуг Заказчика в соответствии с пунктами 9.2 и 9.3 настоящего Договора. В случае если размер стоимости услуг Заказчика увеличится, Генеральный Подрядчик обязан перечислить Заказчику сумму стоимости услуг, превышающую ранее перечисленную, в течение 30 </w:t>
      </w:r>
      <w:ins w:id="107" w:author="Stolyar Vadim" w:date="2014-07-07T14:40:00Z">
        <w:r w:rsidR="00784BF7">
          <w:rPr>
            <w:rFonts w:ascii="Times New Roman" w:hAnsi="Times New Roman"/>
            <w:sz w:val="24"/>
            <w:szCs w:val="24"/>
          </w:rPr>
          <w:t xml:space="preserve">(тридцати) </w:t>
        </w:r>
      </w:ins>
      <w:r w:rsidRPr="008F5E85">
        <w:rPr>
          <w:rFonts w:ascii="Times New Roman" w:hAnsi="Times New Roman"/>
          <w:sz w:val="24"/>
          <w:szCs w:val="24"/>
        </w:rPr>
        <w:t xml:space="preserve">Рабочих дней с момента подписания Сторонами соглашения об изменении Цены Договора. В случае если размер стоимости услуг Заказчика уменьшится, сумма переплаты подлежит возврату Генеральному Подрядчику в течение 30 </w:t>
      </w:r>
      <w:ins w:id="108" w:author="Stolyar Vadim" w:date="2014-07-07T14:40:00Z">
        <w:r w:rsidR="00784BF7">
          <w:rPr>
            <w:rFonts w:ascii="Times New Roman" w:hAnsi="Times New Roman"/>
            <w:sz w:val="24"/>
            <w:szCs w:val="24"/>
          </w:rPr>
          <w:lastRenderedPageBreak/>
          <w:t xml:space="preserve">(тридцати) </w:t>
        </w:r>
      </w:ins>
      <w:r w:rsidRPr="008F5E85">
        <w:rPr>
          <w:rFonts w:ascii="Times New Roman" w:hAnsi="Times New Roman"/>
          <w:sz w:val="24"/>
          <w:szCs w:val="24"/>
        </w:rPr>
        <w:t xml:space="preserve">Рабочих дней с момента подписания Сторонами соглашения об изменении Цены Договора. </w:t>
      </w:r>
    </w:p>
    <w:p w:rsidR="00462AB1" w:rsidRDefault="00462AB1" w:rsidP="00462AB1">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0F58D0" w:rsidRPr="009538BA" w:rsidRDefault="000F58D0" w:rsidP="008F4189">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СУБПОДРЯДЧИКИ</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4A7EAD" w:rsidRPr="009538BA" w:rsidRDefault="00B0715C"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вправе </w:t>
      </w:r>
      <w:r w:rsidR="00823D82" w:rsidRPr="009538BA">
        <w:rPr>
          <w:rFonts w:ascii="Times New Roman" w:hAnsi="Times New Roman" w:cs="Times New Roman"/>
          <w:color w:val="000000"/>
          <w:sz w:val="24"/>
          <w:szCs w:val="24"/>
        </w:rPr>
        <w:t xml:space="preserve">привлекать </w:t>
      </w:r>
      <w:r w:rsidRPr="009538BA">
        <w:rPr>
          <w:rFonts w:ascii="Times New Roman" w:hAnsi="Times New Roman" w:cs="Times New Roman"/>
          <w:color w:val="000000"/>
          <w:sz w:val="24"/>
          <w:szCs w:val="24"/>
        </w:rPr>
        <w:t>к исполнению Договора Субподрядчик</w:t>
      </w:r>
      <w:r w:rsidR="00090FDA" w:rsidRPr="009538BA">
        <w:rPr>
          <w:rFonts w:ascii="Times New Roman" w:hAnsi="Times New Roman" w:cs="Times New Roman"/>
          <w:color w:val="000000"/>
          <w:sz w:val="24"/>
          <w:szCs w:val="24"/>
        </w:rPr>
        <w:t>ов</w:t>
      </w:r>
      <w:r w:rsidR="005816C8" w:rsidRPr="009538BA">
        <w:rPr>
          <w:rFonts w:ascii="Times New Roman" w:hAnsi="Times New Roman" w:cs="Times New Roman"/>
          <w:color w:val="000000"/>
          <w:sz w:val="24"/>
          <w:szCs w:val="24"/>
        </w:rPr>
        <w:t>.</w:t>
      </w:r>
      <w:r w:rsidR="00090FDA" w:rsidRPr="009538BA">
        <w:rPr>
          <w:rFonts w:ascii="Times New Roman" w:hAnsi="Times New Roman" w:cs="Times New Roman"/>
          <w:color w:val="000000"/>
          <w:sz w:val="24"/>
          <w:szCs w:val="24"/>
        </w:rPr>
        <w:t xml:space="preserve"> </w:t>
      </w:r>
      <w:r w:rsidR="00F53B30" w:rsidRPr="009538BA">
        <w:rPr>
          <w:rFonts w:ascii="Times New Roman" w:hAnsi="Times New Roman" w:cs="Times New Roman"/>
          <w:color w:val="000000"/>
          <w:sz w:val="24"/>
          <w:szCs w:val="24"/>
        </w:rPr>
        <w:t>Привлечение</w:t>
      </w:r>
      <w:r w:rsidR="000F58D0" w:rsidRPr="009538BA">
        <w:rPr>
          <w:rFonts w:ascii="Times New Roman" w:hAnsi="Times New Roman" w:cs="Times New Roman"/>
          <w:color w:val="000000"/>
          <w:sz w:val="24"/>
          <w:szCs w:val="24"/>
        </w:rPr>
        <w:t xml:space="preserve"> Субподрядчика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000F58D0" w:rsidRPr="009538BA">
        <w:rPr>
          <w:rFonts w:ascii="Times New Roman" w:hAnsi="Times New Roman" w:cs="Times New Roman"/>
          <w:color w:val="000000"/>
          <w:sz w:val="24"/>
          <w:szCs w:val="24"/>
        </w:rPr>
        <w:t>за</w:t>
      </w:r>
      <w:proofErr w:type="gramEnd"/>
      <w:r w:rsidR="000F58D0" w:rsidRPr="009538BA">
        <w:rPr>
          <w:rFonts w:ascii="Times New Roman" w:hAnsi="Times New Roman" w:cs="Times New Roman"/>
          <w:color w:val="000000"/>
          <w:sz w:val="24"/>
          <w:szCs w:val="24"/>
        </w:rPr>
        <w:t xml:space="preserve"> свои собственные.</w:t>
      </w:r>
    </w:p>
    <w:p w:rsidR="003D131A" w:rsidRPr="009538BA" w:rsidRDefault="000D1575" w:rsidP="008F4189">
      <w:pPr>
        <w:pStyle w:val="a4"/>
        <w:numPr>
          <w:ilvl w:val="1"/>
          <w:numId w:val="43"/>
        </w:numPr>
        <w:tabs>
          <w:tab w:val="left" w:pos="993"/>
          <w:tab w:val="left" w:pos="1276"/>
        </w:tabs>
        <w:spacing w:after="0" w:line="240" w:lineRule="auto"/>
        <w:ind w:left="0"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w:t>
      </w:r>
      <w:r w:rsidR="003D131A" w:rsidRPr="009538BA">
        <w:rPr>
          <w:rFonts w:ascii="Times New Roman" w:hAnsi="Times New Roman" w:cs="Times New Roman"/>
          <w:color w:val="000000"/>
          <w:sz w:val="24"/>
          <w:szCs w:val="24"/>
        </w:rPr>
        <w:t>Подрядчик обязан предостав</w:t>
      </w:r>
      <w:r w:rsidR="00861D12">
        <w:rPr>
          <w:rFonts w:ascii="Times New Roman" w:hAnsi="Times New Roman" w:cs="Times New Roman"/>
          <w:color w:val="000000"/>
          <w:sz w:val="24"/>
          <w:szCs w:val="24"/>
        </w:rPr>
        <w:t>лять</w:t>
      </w:r>
      <w:r w:rsidR="003D131A" w:rsidRPr="009538BA">
        <w:rPr>
          <w:rFonts w:ascii="Times New Roman" w:hAnsi="Times New Roman" w:cs="Times New Roman"/>
          <w:color w:val="000000"/>
          <w:sz w:val="24"/>
          <w:szCs w:val="24"/>
        </w:rPr>
        <w:t xml:space="preserve"> Заказчику </w:t>
      </w:r>
      <w:r w:rsidR="00321FD3" w:rsidRPr="009538BA">
        <w:rPr>
          <w:rFonts w:ascii="Times New Roman" w:hAnsi="Times New Roman" w:cs="Times New Roman"/>
          <w:color w:val="000000"/>
          <w:sz w:val="24"/>
          <w:szCs w:val="24"/>
        </w:rPr>
        <w:t xml:space="preserve">не позднее 5 (пяти) Рабочих дней с момента заключения договора с </w:t>
      </w:r>
      <w:r w:rsidR="00861D12">
        <w:rPr>
          <w:rFonts w:ascii="Times New Roman" w:hAnsi="Times New Roman" w:cs="Times New Roman"/>
          <w:color w:val="000000"/>
          <w:sz w:val="24"/>
          <w:szCs w:val="24"/>
        </w:rPr>
        <w:t xml:space="preserve">каждым </w:t>
      </w:r>
      <w:r w:rsidR="00321FD3" w:rsidRPr="009538BA">
        <w:rPr>
          <w:rFonts w:ascii="Times New Roman" w:hAnsi="Times New Roman" w:cs="Times New Roman"/>
          <w:color w:val="000000"/>
          <w:sz w:val="24"/>
          <w:szCs w:val="24"/>
        </w:rPr>
        <w:t xml:space="preserve">Субподрядчиком </w:t>
      </w:r>
      <w:r w:rsidR="005A7C55">
        <w:rPr>
          <w:rFonts w:ascii="Times New Roman" w:hAnsi="Times New Roman" w:cs="Times New Roman"/>
          <w:color w:val="000000"/>
          <w:sz w:val="24"/>
          <w:szCs w:val="24"/>
        </w:rPr>
        <w:t>информацию о привлеченном Субподрядчике</w:t>
      </w:r>
      <w:r w:rsidR="003D131A" w:rsidRPr="009538BA">
        <w:rPr>
          <w:rFonts w:ascii="Times New Roman" w:hAnsi="Times New Roman" w:cs="Times New Roman"/>
          <w:color w:val="000000"/>
          <w:sz w:val="24"/>
          <w:szCs w:val="24"/>
        </w:rPr>
        <w:t xml:space="preserve">, с указанием </w:t>
      </w:r>
      <w:r w:rsidR="005A7C55">
        <w:rPr>
          <w:rFonts w:ascii="Times New Roman" w:hAnsi="Times New Roman" w:cs="Times New Roman"/>
          <w:color w:val="000000"/>
          <w:sz w:val="24"/>
          <w:szCs w:val="24"/>
        </w:rPr>
        <w:t>ОГРН, ИНН, место</w:t>
      </w:r>
      <w:r w:rsidR="00A26C8C">
        <w:rPr>
          <w:rFonts w:ascii="Times New Roman" w:hAnsi="Times New Roman" w:cs="Times New Roman"/>
          <w:color w:val="000000"/>
          <w:sz w:val="24"/>
          <w:szCs w:val="24"/>
        </w:rPr>
        <w:t xml:space="preserve"> </w:t>
      </w:r>
      <w:r w:rsidR="005A7C55">
        <w:rPr>
          <w:rFonts w:ascii="Times New Roman" w:hAnsi="Times New Roman" w:cs="Times New Roman"/>
          <w:color w:val="000000"/>
          <w:sz w:val="24"/>
          <w:szCs w:val="24"/>
        </w:rPr>
        <w:t>нахождения</w:t>
      </w:r>
      <w:r w:rsidR="003D131A" w:rsidRPr="009538BA">
        <w:rPr>
          <w:rFonts w:ascii="Times New Roman" w:hAnsi="Times New Roman" w:cs="Times New Roman"/>
          <w:color w:val="000000"/>
          <w:sz w:val="24"/>
          <w:szCs w:val="24"/>
        </w:rPr>
        <w:t>, на фирменном бланке за подписью руководителя и печатью.</w:t>
      </w:r>
    </w:p>
    <w:p w:rsidR="004A7EAD" w:rsidRPr="009538BA" w:rsidRDefault="00F13CB6"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w:t>
      </w:r>
      <w:r w:rsidR="003B0CF1"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а также иметь выданные саморегулируемыми организациями (членами которых они являются) свидетельства о д</w:t>
      </w:r>
      <w:r w:rsidR="003B0CF1" w:rsidRPr="009538BA">
        <w:rPr>
          <w:rFonts w:ascii="Times New Roman" w:hAnsi="Times New Roman" w:cs="Times New Roman"/>
          <w:color w:val="000000"/>
          <w:sz w:val="24"/>
          <w:szCs w:val="24"/>
        </w:rPr>
        <w:t>опуске к соответствующим видам Р</w:t>
      </w:r>
      <w:r w:rsidRPr="009538BA">
        <w:rPr>
          <w:rFonts w:ascii="Times New Roman" w:hAnsi="Times New Roman" w:cs="Times New Roman"/>
          <w:color w:val="000000"/>
          <w:sz w:val="24"/>
          <w:szCs w:val="24"/>
        </w:rPr>
        <w:t>абот</w:t>
      </w:r>
      <w:r w:rsidR="003B0CF1" w:rsidRPr="009538BA">
        <w:rPr>
          <w:rFonts w:ascii="Times New Roman" w:hAnsi="Times New Roman" w:cs="Times New Roman"/>
          <w:color w:val="000000"/>
          <w:sz w:val="24"/>
          <w:szCs w:val="24"/>
        </w:rPr>
        <w:t>, а также</w:t>
      </w:r>
      <w:r w:rsidRPr="009538BA">
        <w:rPr>
          <w:rFonts w:ascii="Times New Roman" w:hAnsi="Times New Roman" w:cs="Times New Roman"/>
          <w:color w:val="000000"/>
          <w:sz w:val="24"/>
          <w:szCs w:val="24"/>
        </w:rPr>
        <w:t xml:space="preserve"> иные разрешения, требующиеся в соответствии с Законодательством РФ для выполнения соответствующих Работ.</w:t>
      </w:r>
    </w:p>
    <w:p w:rsidR="004A7EAD" w:rsidRPr="009538BA" w:rsidRDefault="000F58D0"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Генеральный Подрядчик не может передать одному Субподрядчику и/или аффилированным с ним лицам полный объем Работ</w:t>
      </w:r>
      <w:r w:rsidR="00E45448" w:rsidRPr="009538BA">
        <w:rPr>
          <w:rFonts w:ascii="Times New Roman" w:hAnsi="Times New Roman" w:cs="Times New Roman"/>
          <w:color w:val="000000"/>
          <w:sz w:val="24"/>
          <w:szCs w:val="24"/>
        </w:rPr>
        <w:t xml:space="preserve"> по настоящему Договору</w:t>
      </w:r>
      <w:r w:rsidRPr="009538BA">
        <w:rPr>
          <w:rFonts w:ascii="Times New Roman" w:hAnsi="Times New Roman" w:cs="Times New Roman"/>
          <w:color w:val="000000"/>
          <w:sz w:val="24"/>
          <w:szCs w:val="24"/>
        </w:rPr>
        <w:t>.</w:t>
      </w:r>
      <w:bookmarkStart w:id="109" w:name="_Ref317234377"/>
      <w:bookmarkStart w:id="110" w:name="_Ref317234536"/>
    </w:p>
    <w:bookmarkEnd w:id="109"/>
    <w:bookmarkEnd w:id="110"/>
    <w:p w:rsidR="002112F4" w:rsidRPr="009538BA" w:rsidRDefault="002112F4"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w:t>
      </w:r>
      <w:r w:rsidR="007612DB" w:rsidRPr="009538BA">
        <w:rPr>
          <w:rFonts w:ascii="Times New Roman" w:hAnsi="Times New Roman" w:cs="Times New Roman"/>
          <w:color w:val="000000"/>
          <w:sz w:val="24"/>
          <w:szCs w:val="24"/>
        </w:rPr>
        <w:t xml:space="preserve">субподряда </w:t>
      </w:r>
      <w:r w:rsidRPr="009538BA">
        <w:rPr>
          <w:rFonts w:ascii="Times New Roman" w:hAnsi="Times New Roman" w:cs="Times New Roman"/>
          <w:color w:val="000000"/>
          <w:sz w:val="24"/>
          <w:szCs w:val="24"/>
        </w:rPr>
        <w:t>с другим Субподрядчиком, а также меры по урегулированию претензий Субподрядчиков.</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F6115D" w:rsidRPr="009538BA" w:rsidRDefault="000F58D0" w:rsidP="008F4189">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СТОРОН</w:t>
      </w:r>
    </w:p>
    <w:p w:rsidR="00666455" w:rsidRPr="009538BA" w:rsidRDefault="00666455" w:rsidP="00666455">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0F58D0" w:rsidRPr="009538BA" w:rsidRDefault="000F58D0"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Права Заказчика</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осуществлять </w:t>
      </w:r>
      <w:proofErr w:type="gramStart"/>
      <w:r w:rsidRPr="009538BA">
        <w:rPr>
          <w:rFonts w:ascii="Times New Roman" w:hAnsi="Times New Roman" w:cs="Times New Roman"/>
          <w:color w:val="000000"/>
          <w:sz w:val="24"/>
          <w:szCs w:val="24"/>
        </w:rPr>
        <w:t>контроль за</w:t>
      </w:r>
      <w:proofErr w:type="gramEnd"/>
      <w:r w:rsidRPr="009538BA">
        <w:rPr>
          <w:rFonts w:ascii="Times New Roman" w:hAnsi="Times New Roman" w:cs="Times New Roman"/>
          <w:color w:val="000000"/>
          <w:sz w:val="24"/>
          <w:szCs w:val="24"/>
        </w:rPr>
        <w:t xml:space="preserve"> ходом выполнения Генеральным Подрядчиком Работ</w:t>
      </w:r>
      <w:r w:rsidR="00731C25" w:rsidRPr="009538BA">
        <w:rPr>
          <w:rFonts w:ascii="Times New Roman" w:hAnsi="Times New Roman" w:cs="Times New Roman"/>
          <w:color w:val="000000"/>
          <w:sz w:val="24"/>
          <w:szCs w:val="24"/>
        </w:rPr>
        <w:t xml:space="preserve">, а также </w:t>
      </w:r>
      <w:r w:rsidRPr="009538BA">
        <w:rPr>
          <w:rFonts w:ascii="Times New Roman" w:hAnsi="Times New Roman" w:cs="Times New Roman"/>
          <w:color w:val="000000"/>
          <w:sz w:val="24"/>
          <w:szCs w:val="24"/>
        </w:rPr>
        <w:t xml:space="preserve">за сохранностью принадлежащего Заказчику имущества, находящегося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w:t>
      </w:r>
      <w:r w:rsidR="003B0CF1" w:rsidRPr="009538BA">
        <w:rPr>
          <w:rFonts w:ascii="Times New Roman" w:hAnsi="Times New Roman" w:cs="Times New Roman"/>
          <w:color w:val="000000"/>
          <w:sz w:val="24"/>
          <w:szCs w:val="24"/>
        </w:rPr>
        <w:t>й</w:t>
      </w:r>
      <w:r w:rsidRPr="009538BA">
        <w:rPr>
          <w:rFonts w:ascii="Times New Roman" w:hAnsi="Times New Roman" w:cs="Times New Roman"/>
          <w:color w:val="000000"/>
          <w:sz w:val="24"/>
          <w:szCs w:val="24"/>
        </w:rPr>
        <w:t>,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Заказчик может распорядиться открыть результаты любых скрытых Работ (и/или произвести испытание любых результатов Работ</w:t>
      </w:r>
      <w:r w:rsidR="002C2715"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w:t>
      </w:r>
      <w:r w:rsidR="00562EDC" w:rsidRPr="009538BA">
        <w:rPr>
          <w:rFonts w:ascii="Times New Roman" w:hAnsi="Times New Roman" w:cs="Times New Roman"/>
          <w:color w:val="000000"/>
          <w:sz w:val="24"/>
          <w:szCs w:val="24"/>
        </w:rPr>
        <w:t>, для чего должен</w:t>
      </w:r>
      <w:r w:rsidRPr="009538BA">
        <w:rPr>
          <w:rFonts w:ascii="Times New Roman" w:hAnsi="Times New Roman" w:cs="Times New Roman"/>
          <w:color w:val="000000"/>
          <w:sz w:val="24"/>
          <w:szCs w:val="24"/>
        </w:rPr>
        <w:t xml:space="preserve"> подготови</w:t>
      </w:r>
      <w:r w:rsidR="00562EDC" w:rsidRPr="009538BA">
        <w:rPr>
          <w:rFonts w:ascii="Times New Roman" w:hAnsi="Times New Roman" w:cs="Times New Roman"/>
          <w:color w:val="000000"/>
          <w:sz w:val="24"/>
          <w:szCs w:val="24"/>
        </w:rPr>
        <w:t>ть</w:t>
      </w:r>
      <w:r w:rsidRPr="009538BA">
        <w:rPr>
          <w:rFonts w:ascii="Times New Roman" w:hAnsi="Times New Roman" w:cs="Times New Roman"/>
          <w:color w:val="000000"/>
          <w:sz w:val="24"/>
          <w:szCs w:val="24"/>
        </w:rPr>
        <w:t xml:space="preserve"> и направ</w:t>
      </w:r>
      <w:r w:rsidR="00562EDC" w:rsidRPr="009538BA">
        <w:rPr>
          <w:rFonts w:ascii="Times New Roman" w:hAnsi="Times New Roman" w:cs="Times New Roman"/>
          <w:color w:val="000000"/>
          <w:sz w:val="24"/>
          <w:szCs w:val="24"/>
        </w:rPr>
        <w:t>ить</w:t>
      </w:r>
      <w:r w:rsidRPr="009538BA">
        <w:rPr>
          <w:rFonts w:ascii="Times New Roman" w:hAnsi="Times New Roman" w:cs="Times New Roman"/>
          <w:color w:val="000000"/>
          <w:sz w:val="24"/>
          <w:szCs w:val="24"/>
        </w:rPr>
        <w:t xml:space="preserve"> Заказчику Заявк</w:t>
      </w:r>
      <w:r w:rsidR="00562EDC" w:rsidRPr="009538BA">
        <w:rPr>
          <w:rFonts w:ascii="Times New Roman" w:hAnsi="Times New Roman" w:cs="Times New Roman"/>
          <w:color w:val="000000"/>
          <w:sz w:val="24"/>
          <w:szCs w:val="24"/>
        </w:rPr>
        <w:t>у</w:t>
      </w:r>
      <w:r w:rsidRPr="009538BA">
        <w:rPr>
          <w:rFonts w:ascii="Times New Roman" w:hAnsi="Times New Roman" w:cs="Times New Roman"/>
          <w:color w:val="000000"/>
          <w:sz w:val="24"/>
          <w:szCs w:val="24"/>
        </w:rPr>
        <w:t xml:space="preserve"> на </w:t>
      </w:r>
      <w:r w:rsidR="00C42DBB" w:rsidRPr="009538BA">
        <w:rPr>
          <w:rFonts w:ascii="Times New Roman" w:hAnsi="Times New Roman" w:cs="Times New Roman"/>
          <w:color w:val="000000"/>
          <w:sz w:val="24"/>
          <w:szCs w:val="24"/>
        </w:rPr>
        <w:t xml:space="preserve">внесение изменений </w:t>
      </w:r>
      <w:r w:rsidRPr="009538BA">
        <w:rPr>
          <w:rFonts w:ascii="Times New Roman" w:hAnsi="Times New Roman" w:cs="Times New Roman"/>
          <w:color w:val="000000"/>
          <w:sz w:val="24"/>
          <w:szCs w:val="24"/>
        </w:rPr>
        <w:t xml:space="preserve">в соответствии с условиями настоящего Договора. </w:t>
      </w:r>
      <w:r w:rsidR="00562EDC" w:rsidRPr="009538BA">
        <w:rPr>
          <w:rFonts w:ascii="Times New Roman" w:hAnsi="Times New Roman" w:cs="Times New Roman"/>
          <w:color w:val="000000"/>
          <w:sz w:val="24"/>
          <w:szCs w:val="24"/>
        </w:rPr>
        <w:t>Размер платы устанавл</w:t>
      </w:r>
      <w:r w:rsidR="00A316CD" w:rsidRPr="009538BA">
        <w:rPr>
          <w:rFonts w:ascii="Times New Roman" w:hAnsi="Times New Roman" w:cs="Times New Roman"/>
          <w:color w:val="000000"/>
          <w:sz w:val="24"/>
          <w:szCs w:val="24"/>
        </w:rPr>
        <w:t>ивается</w:t>
      </w:r>
      <w:r w:rsidR="00352472" w:rsidRPr="009538BA">
        <w:rPr>
          <w:rFonts w:ascii="Times New Roman" w:hAnsi="Times New Roman" w:cs="Times New Roman"/>
          <w:color w:val="000000"/>
          <w:sz w:val="24"/>
          <w:szCs w:val="24"/>
        </w:rPr>
        <w:t xml:space="preserve"> на основании сметы, подготовленной </w:t>
      </w:r>
      <w:r w:rsidR="000D1575" w:rsidRPr="009538BA">
        <w:rPr>
          <w:rFonts w:ascii="Times New Roman" w:hAnsi="Times New Roman" w:cs="Times New Roman"/>
          <w:color w:val="000000"/>
          <w:sz w:val="24"/>
          <w:szCs w:val="24"/>
        </w:rPr>
        <w:t xml:space="preserve">Генеральным </w:t>
      </w:r>
      <w:r w:rsidR="007E2290" w:rsidRPr="009538BA">
        <w:rPr>
          <w:rFonts w:ascii="Times New Roman" w:hAnsi="Times New Roman" w:cs="Times New Roman"/>
          <w:color w:val="000000"/>
          <w:sz w:val="24"/>
          <w:szCs w:val="24"/>
        </w:rPr>
        <w:t>Подрядчиком</w:t>
      </w:r>
      <w:r w:rsidR="00352472" w:rsidRPr="009538BA">
        <w:rPr>
          <w:rFonts w:ascii="Times New Roman" w:hAnsi="Times New Roman" w:cs="Times New Roman"/>
          <w:color w:val="000000"/>
          <w:sz w:val="24"/>
          <w:szCs w:val="24"/>
        </w:rPr>
        <w:t xml:space="preserve"> и согласованной с Заказчиком</w:t>
      </w:r>
      <w:r w:rsidR="009F3AA4" w:rsidRPr="009538BA">
        <w:rPr>
          <w:rFonts w:ascii="Times New Roman" w:hAnsi="Times New Roman" w:cs="Times New Roman"/>
          <w:color w:val="000000"/>
          <w:sz w:val="24"/>
          <w:szCs w:val="24"/>
        </w:rPr>
        <w:t xml:space="preserve"> на основании ФЕР-2001</w:t>
      </w:r>
      <w:r w:rsidR="008C69C0">
        <w:rPr>
          <w:rFonts w:ascii="Times New Roman" w:hAnsi="Times New Roman" w:cs="Times New Roman"/>
          <w:color w:val="000000"/>
          <w:sz w:val="24"/>
          <w:szCs w:val="24"/>
        </w:rPr>
        <w:t xml:space="preserve"> </w:t>
      </w:r>
      <w:r w:rsidR="008C69C0" w:rsidRPr="008F5E85">
        <w:rPr>
          <w:rFonts w:ascii="Times New Roman" w:hAnsi="Times New Roman" w:cs="Times New Roman"/>
          <w:sz w:val="24"/>
          <w:szCs w:val="24"/>
        </w:rPr>
        <w:t>(в редакции 20</w:t>
      </w:r>
      <w:r w:rsidR="008C69C0">
        <w:rPr>
          <w:rFonts w:ascii="Times New Roman" w:hAnsi="Times New Roman" w:cs="Times New Roman"/>
          <w:sz w:val="24"/>
          <w:szCs w:val="24"/>
        </w:rPr>
        <w:t>14</w:t>
      </w:r>
      <w:r w:rsidR="008C69C0" w:rsidRPr="008F5E85">
        <w:rPr>
          <w:rFonts w:ascii="Times New Roman" w:hAnsi="Times New Roman" w:cs="Times New Roman"/>
          <w:sz w:val="24"/>
          <w:szCs w:val="24"/>
        </w:rPr>
        <w:t xml:space="preserve"> г.)</w:t>
      </w:r>
      <w:r w:rsidR="00562EDC" w:rsidRPr="009538BA">
        <w:rPr>
          <w:rFonts w:ascii="Times New Roman" w:hAnsi="Times New Roman" w:cs="Times New Roman"/>
          <w:color w:val="000000"/>
          <w:sz w:val="24"/>
          <w:szCs w:val="24"/>
        </w:rPr>
        <w:t>.</w:t>
      </w:r>
      <w:r w:rsidR="007F31D3"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Если в результате открытия и/или испытания будет обнаружено несоответствие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или качества производства Работ требованиям </w:t>
      </w:r>
      <w:r w:rsidRPr="009538BA">
        <w:rPr>
          <w:rFonts w:ascii="Times New Roman" w:hAnsi="Times New Roman" w:cs="Times New Roman"/>
          <w:color w:val="000000"/>
          <w:sz w:val="24"/>
          <w:szCs w:val="24"/>
        </w:rPr>
        <w:lastRenderedPageBreak/>
        <w:t xml:space="preserve">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w:t>
      </w:r>
      <w:r w:rsidR="003B0CF1" w:rsidRPr="009538BA">
        <w:rPr>
          <w:rFonts w:ascii="Times New Roman" w:hAnsi="Times New Roman" w:cs="Times New Roman"/>
          <w:color w:val="000000"/>
          <w:sz w:val="24"/>
          <w:szCs w:val="24"/>
        </w:rPr>
        <w:t xml:space="preserve">без </w:t>
      </w:r>
      <w:r w:rsidRPr="009538BA">
        <w:rPr>
          <w:rFonts w:ascii="Times New Roman" w:hAnsi="Times New Roman" w:cs="Times New Roman"/>
          <w:color w:val="000000"/>
          <w:sz w:val="24"/>
          <w:szCs w:val="24"/>
        </w:rPr>
        <w:t>уве</w:t>
      </w:r>
      <w:r w:rsidR="003B0CF1" w:rsidRPr="009538BA">
        <w:rPr>
          <w:rFonts w:ascii="Times New Roman" w:hAnsi="Times New Roman" w:cs="Times New Roman"/>
          <w:color w:val="000000"/>
          <w:sz w:val="24"/>
          <w:szCs w:val="24"/>
        </w:rPr>
        <w:t>личения Цены Договора. При этом</w:t>
      </w:r>
      <w:r w:rsidRPr="009538BA">
        <w:rPr>
          <w:rFonts w:ascii="Times New Roman" w:hAnsi="Times New Roman" w:cs="Times New Roman"/>
          <w:color w:val="000000"/>
          <w:sz w:val="24"/>
          <w:szCs w:val="24"/>
        </w:rPr>
        <w:t xml:space="preserve"> исправление такого несоответствия не освобождает Генерального Подрядчика </w:t>
      </w:r>
      <w:r w:rsidR="003B0CF1" w:rsidRPr="009538BA">
        <w:rPr>
          <w:rFonts w:ascii="Times New Roman" w:hAnsi="Times New Roman" w:cs="Times New Roman"/>
          <w:color w:val="000000"/>
          <w:sz w:val="24"/>
          <w:szCs w:val="24"/>
        </w:rPr>
        <w:t xml:space="preserve">от </w:t>
      </w:r>
      <w:r w:rsidRPr="009538BA">
        <w:rPr>
          <w:rFonts w:ascii="Times New Roman" w:hAnsi="Times New Roman" w:cs="Times New Roman"/>
          <w:color w:val="000000"/>
          <w:sz w:val="24"/>
          <w:szCs w:val="24"/>
        </w:rPr>
        <w:t>его обязательств по настоящему Договору.</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ов в Работах, несоответствии Работ </w:t>
      </w:r>
      <w:r w:rsidR="007D5A73" w:rsidRPr="009538BA">
        <w:rPr>
          <w:rFonts w:ascii="Times New Roman" w:hAnsi="Times New Roman" w:cs="Times New Roman"/>
          <w:color w:val="000000"/>
          <w:sz w:val="24"/>
          <w:szCs w:val="24"/>
        </w:rPr>
        <w:t>Проектной документации</w:t>
      </w:r>
      <w:r w:rsidRPr="009538BA">
        <w:rPr>
          <w:rFonts w:ascii="Times New Roman" w:hAnsi="Times New Roman" w:cs="Times New Roman"/>
          <w:color w:val="000000"/>
          <w:sz w:val="24"/>
          <w:szCs w:val="24"/>
        </w:rPr>
        <w:t xml:space="preserve">. В этом случае Генеральный Подрядчик обязан незамедлительно исправить такие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ки и/или несоответствия в Работах своими силами и за свой счет без права увеличения сроков выполнения Работ</w:t>
      </w:r>
      <w:r w:rsidR="00F5225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 Цены</w:t>
      </w:r>
      <w:r w:rsidR="003B0CF1" w:rsidRPr="009538BA">
        <w:rPr>
          <w:rFonts w:ascii="Times New Roman" w:hAnsi="Times New Roman" w:cs="Times New Roman"/>
          <w:color w:val="000000"/>
          <w:sz w:val="24"/>
          <w:szCs w:val="24"/>
        </w:rPr>
        <w:t xml:space="preserve"> Договора. В случае</w:t>
      </w:r>
      <w:r w:rsidRPr="009538BA">
        <w:rPr>
          <w:rFonts w:ascii="Times New Roman" w:hAnsi="Times New Roman" w:cs="Times New Roman"/>
          <w:color w:val="000000"/>
          <w:sz w:val="24"/>
          <w:szCs w:val="24"/>
        </w:rPr>
        <w:t xml:space="preserve">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w:t>
      </w:r>
      <w:r w:rsidR="00B15A26" w:rsidRPr="009538BA">
        <w:rPr>
          <w:rFonts w:ascii="Times New Roman" w:hAnsi="Times New Roman" w:cs="Times New Roman"/>
          <w:color w:val="000000"/>
          <w:sz w:val="24"/>
          <w:szCs w:val="24"/>
        </w:rPr>
        <w:t>указ</w:t>
      </w:r>
      <w:r w:rsidRPr="009538BA">
        <w:rPr>
          <w:rFonts w:ascii="Times New Roman" w:hAnsi="Times New Roman" w:cs="Times New Roman"/>
          <w:color w:val="000000"/>
          <w:sz w:val="24"/>
          <w:szCs w:val="24"/>
        </w:rPr>
        <w:t>анным третьим лицам все расходы по восстановлению поврежденных результатов работ.</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6E3D3A" w:rsidRPr="009538BA">
        <w:rPr>
          <w:rFonts w:ascii="Times New Roman" w:hAnsi="Times New Roman" w:cs="Times New Roman"/>
          <w:color w:val="000000"/>
          <w:sz w:val="24"/>
          <w:szCs w:val="24"/>
        </w:rPr>
        <w:t xml:space="preserve">и </w:t>
      </w:r>
      <w:r w:rsidR="00562EDC" w:rsidRPr="009538BA">
        <w:rPr>
          <w:rFonts w:ascii="Times New Roman" w:hAnsi="Times New Roman" w:cs="Times New Roman"/>
          <w:color w:val="000000"/>
          <w:sz w:val="24"/>
          <w:szCs w:val="24"/>
        </w:rPr>
        <w:t>Строительный контроль</w:t>
      </w:r>
      <w:r w:rsidR="006E3D3A"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имеет </w:t>
      </w:r>
      <w:r w:rsidRPr="009B1B3D">
        <w:rPr>
          <w:rFonts w:ascii="Times New Roman" w:hAnsi="Times New Roman" w:cs="Times New Roman"/>
          <w:sz w:val="24"/>
          <w:szCs w:val="24"/>
        </w:rPr>
        <w:t xml:space="preserve">право </w:t>
      </w:r>
      <w:r w:rsidR="00B15A26" w:rsidRPr="009B1B3D">
        <w:rPr>
          <w:rFonts w:ascii="Times New Roman" w:hAnsi="Times New Roman" w:cs="Times New Roman"/>
          <w:sz w:val="24"/>
          <w:szCs w:val="24"/>
        </w:rPr>
        <w:t xml:space="preserve">дать указание Генеральному Подрядчику </w:t>
      </w:r>
      <w:r w:rsidRPr="009B1B3D">
        <w:rPr>
          <w:rFonts w:ascii="Times New Roman" w:hAnsi="Times New Roman" w:cs="Times New Roman"/>
          <w:sz w:val="24"/>
          <w:szCs w:val="24"/>
        </w:rPr>
        <w:t xml:space="preserve">приостановить Работы при нарушении правил </w:t>
      </w:r>
      <w:r w:rsidR="005F0688" w:rsidRPr="009B1B3D">
        <w:rPr>
          <w:rFonts w:ascii="Times New Roman" w:hAnsi="Times New Roman" w:cs="Times New Roman"/>
          <w:sz w:val="24"/>
          <w:szCs w:val="24"/>
        </w:rPr>
        <w:t xml:space="preserve">охраны труда и </w:t>
      </w:r>
      <w:r w:rsidRPr="009B1B3D">
        <w:rPr>
          <w:rFonts w:ascii="Times New Roman" w:hAnsi="Times New Roman" w:cs="Times New Roman"/>
          <w:sz w:val="24"/>
          <w:szCs w:val="24"/>
        </w:rPr>
        <w:t xml:space="preserve">техники безопасности, </w:t>
      </w:r>
      <w:r w:rsidR="005F0688" w:rsidRPr="009B1B3D">
        <w:rPr>
          <w:rFonts w:ascii="Times New Roman" w:hAnsi="Times New Roman" w:cs="Times New Roman"/>
          <w:sz w:val="24"/>
          <w:szCs w:val="24"/>
        </w:rPr>
        <w:t xml:space="preserve">промышленной, </w:t>
      </w:r>
      <w:r w:rsidRPr="009B1B3D">
        <w:rPr>
          <w:rFonts w:ascii="Times New Roman" w:hAnsi="Times New Roman" w:cs="Times New Roman"/>
          <w:sz w:val="24"/>
          <w:szCs w:val="24"/>
        </w:rPr>
        <w:t xml:space="preserve">пожарной безопасности, охраны окружающей </w:t>
      </w:r>
      <w:r w:rsidRPr="009538BA">
        <w:rPr>
          <w:rFonts w:ascii="Times New Roman" w:hAnsi="Times New Roman" w:cs="Times New Roman"/>
          <w:color w:val="000000"/>
          <w:sz w:val="24"/>
          <w:szCs w:val="24"/>
        </w:rPr>
        <w:t xml:space="preserve">среды, ГОСТ и СНиП, условий настоящего Договора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w:t>
      </w:r>
      <w:proofErr w:type="gramEnd"/>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w:t>
      </w:r>
      <w:r w:rsidR="00435C89">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00435C89">
        <w:rPr>
          <w:rFonts w:ascii="Times New Roman" w:hAnsi="Times New Roman" w:cs="Times New Roman"/>
          <w:color w:val="000000"/>
          <w:sz w:val="24"/>
          <w:szCs w:val="24"/>
        </w:rPr>
        <w:t>предоставлять</w:t>
      </w:r>
      <w:r w:rsidRPr="009538BA">
        <w:rPr>
          <w:rFonts w:ascii="Times New Roman" w:hAnsi="Times New Roman" w:cs="Times New Roman"/>
          <w:color w:val="000000"/>
          <w:sz w:val="24"/>
          <w:szCs w:val="24"/>
        </w:rPr>
        <w:t xml:space="preserve"> </w:t>
      </w:r>
      <w:r w:rsidR="00566C1E" w:rsidRPr="009538BA">
        <w:rPr>
          <w:rFonts w:ascii="Times New Roman" w:hAnsi="Times New Roman" w:cs="Times New Roman"/>
          <w:color w:val="000000"/>
          <w:sz w:val="24"/>
          <w:szCs w:val="24"/>
        </w:rPr>
        <w:t>У</w:t>
      </w:r>
      <w:r w:rsidR="00435C89">
        <w:rPr>
          <w:rFonts w:ascii="Times New Roman" w:hAnsi="Times New Roman" w:cs="Times New Roman"/>
          <w:color w:val="000000"/>
          <w:sz w:val="24"/>
          <w:szCs w:val="24"/>
        </w:rPr>
        <w:t>казания</w:t>
      </w:r>
      <w:r w:rsidRPr="009538BA">
        <w:rPr>
          <w:rFonts w:ascii="Times New Roman" w:hAnsi="Times New Roman" w:cs="Times New Roman"/>
          <w:color w:val="000000"/>
          <w:sz w:val="24"/>
          <w:szCs w:val="24"/>
        </w:rPr>
        <w:t xml:space="preserve"> </w:t>
      </w:r>
      <w:r w:rsidR="004F389F">
        <w:rPr>
          <w:rFonts w:ascii="Times New Roman" w:hAnsi="Times New Roman" w:cs="Times New Roman"/>
          <w:color w:val="000000"/>
          <w:sz w:val="24"/>
          <w:szCs w:val="24"/>
        </w:rPr>
        <w:t xml:space="preserve">Заказчика </w:t>
      </w:r>
      <w:r w:rsidRPr="009538BA">
        <w:rPr>
          <w:rFonts w:ascii="Times New Roman" w:hAnsi="Times New Roman" w:cs="Times New Roman"/>
          <w:color w:val="000000"/>
          <w:sz w:val="24"/>
          <w:szCs w:val="24"/>
        </w:rPr>
        <w:t>в отношении Работ.</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вправе размещать на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любые информационные и рекламные щиты по своему усмотрению.</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Заказчик </w:t>
      </w:r>
      <w:r w:rsidR="00113E34" w:rsidRPr="009538BA">
        <w:rPr>
          <w:rFonts w:ascii="Times New Roman" w:hAnsi="Times New Roman" w:cs="Times New Roman"/>
          <w:color w:val="000000"/>
          <w:sz w:val="24"/>
          <w:szCs w:val="24"/>
        </w:rPr>
        <w:t>имеет</w:t>
      </w:r>
      <w:r w:rsidRPr="009538BA">
        <w:rPr>
          <w:rFonts w:ascii="Times New Roman" w:hAnsi="Times New Roman" w:cs="Times New Roman"/>
          <w:color w:val="000000"/>
          <w:sz w:val="24"/>
          <w:szCs w:val="24"/>
        </w:rPr>
        <w:t xml:space="preserve"> право </w:t>
      </w:r>
      <w:r w:rsidRPr="009538BA">
        <w:rPr>
          <w:rFonts w:ascii="Times New Roman" w:hAnsi="Times New Roman" w:cs="Times New Roman"/>
          <w:sz w:val="24"/>
          <w:szCs w:val="24"/>
        </w:rPr>
        <w:t xml:space="preserve">удалить со </w:t>
      </w:r>
      <w:r w:rsidR="00260BC6">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любое лицо, являющееся сотрудником (и</w:t>
      </w:r>
      <w:r w:rsidR="005746D7">
        <w:rPr>
          <w:rFonts w:ascii="Times New Roman" w:hAnsi="Times New Roman" w:cs="Times New Roman"/>
          <w:sz w:val="24"/>
          <w:szCs w:val="24"/>
        </w:rPr>
        <w:t>л</w:t>
      </w:r>
      <w:r w:rsidRPr="009538BA">
        <w:rPr>
          <w:rFonts w:ascii="Times New Roman" w:hAnsi="Times New Roman" w:cs="Times New Roman"/>
          <w:sz w:val="24"/>
          <w:szCs w:val="24"/>
        </w:rPr>
        <w:t xml:space="preserve">и действующее от имени)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и/или его Субподрядчиков, которое, по мнению </w:t>
      </w:r>
      <w:r w:rsidRPr="009538BA">
        <w:rPr>
          <w:rFonts w:ascii="Times New Roman" w:hAnsi="Times New Roman" w:cs="Times New Roman"/>
          <w:color w:val="000000"/>
          <w:sz w:val="24"/>
          <w:szCs w:val="24"/>
        </w:rPr>
        <w:t>Заказчика</w:t>
      </w:r>
      <w:r w:rsidR="00566C1E"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w:t>
      </w:r>
      <w:r w:rsidRPr="009538BA">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w:t>
      </w:r>
      <w:r w:rsidR="005704D9" w:rsidRPr="009538BA">
        <w:rPr>
          <w:rFonts w:ascii="Times New Roman" w:hAnsi="Times New Roman" w:cs="Times New Roman"/>
          <w:sz w:val="24"/>
          <w:szCs w:val="24"/>
        </w:rPr>
        <w:t>;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Генеральный Подрядчик обязан незамедлительно удалить такое лицо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сразу после получения устного </w:t>
      </w:r>
      <w:r w:rsidR="00566C1E" w:rsidRPr="009538BA">
        <w:rPr>
          <w:rFonts w:ascii="Times New Roman" w:hAnsi="Times New Roman" w:cs="Times New Roman"/>
          <w:sz w:val="24"/>
          <w:szCs w:val="24"/>
        </w:rPr>
        <w:t>указания от Заказчика</w:t>
      </w:r>
      <w:r w:rsidR="005704D9" w:rsidRPr="009538BA">
        <w:rPr>
          <w:rFonts w:ascii="Times New Roman" w:hAnsi="Times New Roman" w:cs="Times New Roman"/>
          <w:sz w:val="24"/>
          <w:szCs w:val="24"/>
        </w:rPr>
        <w:t xml:space="preserve"> и назначить (в случае необходимости) необходимое лицо для замены</w:t>
      </w:r>
      <w:r w:rsidR="00566C1E"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Удаление любого лица </w:t>
      </w:r>
      <w:r w:rsidRPr="009538BA">
        <w:rPr>
          <w:rFonts w:ascii="Times New Roman" w:hAnsi="Times New Roman" w:cs="Times New Roman"/>
          <w:color w:val="000000"/>
          <w:sz w:val="24"/>
          <w:szCs w:val="24"/>
        </w:rPr>
        <w:t xml:space="preserve">со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площадки</w:t>
      </w:r>
      <w:r w:rsidRPr="009538BA">
        <w:rPr>
          <w:rFonts w:ascii="Times New Roman" w:hAnsi="Times New Roman" w:cs="Times New Roman"/>
          <w:sz w:val="24"/>
          <w:szCs w:val="24"/>
        </w:rPr>
        <w:t xml:space="preserve"> согласно положениям данной статьи настоящего Договора не освобождает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от любой из его обязанностей и обязательств по настоящему Договору. Решение </w:t>
      </w:r>
      <w:r w:rsidRPr="009538BA">
        <w:rPr>
          <w:rFonts w:ascii="Times New Roman" w:hAnsi="Times New Roman" w:cs="Times New Roman"/>
          <w:color w:val="000000"/>
          <w:sz w:val="24"/>
          <w:szCs w:val="24"/>
        </w:rPr>
        <w:t xml:space="preserve">Заказчика </w:t>
      </w:r>
      <w:r w:rsidRPr="009538BA">
        <w:rPr>
          <w:rFonts w:ascii="Times New Roman" w:hAnsi="Times New Roman" w:cs="Times New Roman"/>
          <w:sz w:val="24"/>
          <w:szCs w:val="24"/>
        </w:rPr>
        <w:t xml:space="preserve">об удалении и недопущении любого лица </w:t>
      </w:r>
      <w:r w:rsidRPr="009538BA">
        <w:rPr>
          <w:rFonts w:ascii="Times New Roman" w:hAnsi="Times New Roman" w:cs="Times New Roman"/>
          <w:color w:val="000000"/>
          <w:sz w:val="24"/>
          <w:szCs w:val="24"/>
        </w:rPr>
        <w:t xml:space="preserve">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является окончательным. </w:t>
      </w:r>
      <w:proofErr w:type="gramStart"/>
      <w:r w:rsidRPr="009538BA">
        <w:rPr>
          <w:rFonts w:ascii="Times New Roman" w:hAnsi="Times New Roman" w:cs="Times New Roman"/>
          <w:sz w:val="24"/>
          <w:szCs w:val="24"/>
        </w:rPr>
        <w:t xml:space="preserve">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w:t>
      </w:r>
      <w:r w:rsidR="00861D12">
        <w:rPr>
          <w:rFonts w:ascii="Times New Roman" w:hAnsi="Times New Roman" w:cs="Times New Roman"/>
          <w:sz w:val="24"/>
          <w:szCs w:val="24"/>
        </w:rPr>
        <w:t xml:space="preserve">и/или иные лица, действующие от имени Генерального Подрядчика или его Субподрядчиков,  </w:t>
      </w:r>
      <w:r w:rsidRPr="009538BA">
        <w:rPr>
          <w:rFonts w:ascii="Times New Roman" w:hAnsi="Times New Roman" w:cs="Times New Roman"/>
          <w:sz w:val="24"/>
          <w:szCs w:val="24"/>
        </w:rPr>
        <w:t xml:space="preserve">не будут допущены или будут удалены со </w:t>
      </w:r>
      <w:r w:rsidR="00260BC6">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площадки в соответствии с положениями </w:t>
      </w:r>
      <w:r w:rsidR="001C0717" w:rsidRPr="009538BA">
        <w:rPr>
          <w:rFonts w:ascii="Times New Roman" w:hAnsi="Times New Roman" w:cs="Times New Roman"/>
          <w:sz w:val="24"/>
          <w:szCs w:val="24"/>
        </w:rPr>
        <w:t>настоящего пункта</w:t>
      </w:r>
      <w:r w:rsidRPr="009538BA">
        <w:rPr>
          <w:rFonts w:ascii="Times New Roman" w:hAnsi="Times New Roman" w:cs="Times New Roman"/>
          <w:sz w:val="24"/>
          <w:szCs w:val="24"/>
        </w:rPr>
        <w:t xml:space="preserve"> Договора.</w:t>
      </w:r>
      <w:proofErr w:type="gramEnd"/>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Заказчик имеет право вносить изменения в </w:t>
      </w:r>
      <w:r w:rsidR="008E2A03" w:rsidRPr="009538BA">
        <w:rPr>
          <w:rFonts w:ascii="Times New Roman" w:hAnsi="Times New Roman" w:cs="Times New Roman"/>
          <w:sz w:val="24"/>
          <w:szCs w:val="24"/>
        </w:rPr>
        <w:t>Проектную</w:t>
      </w:r>
      <w:r w:rsidRPr="009538BA">
        <w:rPr>
          <w:rFonts w:ascii="Times New Roman" w:hAnsi="Times New Roman" w:cs="Times New Roman"/>
          <w:sz w:val="24"/>
          <w:szCs w:val="24"/>
        </w:rPr>
        <w:t xml:space="preserve"> документацию, изменять состав, тип, объем, используемы</w:t>
      </w:r>
      <w:r w:rsidR="008E2A03" w:rsidRPr="009538BA">
        <w:rPr>
          <w:rFonts w:ascii="Times New Roman" w:hAnsi="Times New Roman" w:cs="Times New Roman"/>
          <w:sz w:val="24"/>
          <w:szCs w:val="24"/>
        </w:rPr>
        <w:t>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008E2A03" w:rsidRPr="009538BA">
        <w:rPr>
          <w:rFonts w:ascii="Times New Roman" w:hAnsi="Times New Roman" w:cs="Times New Roman"/>
          <w:sz w:val="24"/>
          <w:szCs w:val="24"/>
        </w:rPr>
        <w:t>ов</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w:t>
      </w:r>
      <w:r w:rsidR="008E2A03" w:rsidRPr="009538BA">
        <w:rPr>
          <w:rFonts w:ascii="Times New Roman" w:hAnsi="Times New Roman" w:cs="Times New Roman"/>
          <w:sz w:val="24"/>
          <w:szCs w:val="24"/>
        </w:rPr>
        <w:t>я</w:t>
      </w:r>
      <w:r w:rsidRPr="009538BA">
        <w:rPr>
          <w:rFonts w:ascii="Times New Roman" w:hAnsi="Times New Roman" w:cs="Times New Roman"/>
          <w:sz w:val="24"/>
          <w:szCs w:val="24"/>
        </w:rPr>
        <w:t xml:space="preserve"> в соответствии с </w:t>
      </w:r>
      <w:r w:rsidR="008E2A03" w:rsidRPr="009538BA">
        <w:rPr>
          <w:rFonts w:ascii="Times New Roman" w:hAnsi="Times New Roman" w:cs="Times New Roman"/>
          <w:sz w:val="24"/>
          <w:szCs w:val="24"/>
        </w:rPr>
        <w:t xml:space="preserve">условиями настоящего Договора и </w:t>
      </w:r>
      <w:r w:rsidRPr="009538BA">
        <w:rPr>
          <w:rFonts w:ascii="Times New Roman" w:hAnsi="Times New Roman" w:cs="Times New Roman"/>
          <w:sz w:val="24"/>
          <w:szCs w:val="24"/>
        </w:rPr>
        <w:t xml:space="preserve">Законодательством </w:t>
      </w:r>
      <w:r w:rsidR="008E2A03" w:rsidRPr="009538BA">
        <w:rPr>
          <w:rFonts w:ascii="Times New Roman" w:hAnsi="Times New Roman" w:cs="Times New Roman"/>
          <w:sz w:val="24"/>
          <w:szCs w:val="24"/>
        </w:rPr>
        <w:t>РФ</w:t>
      </w:r>
      <w:r w:rsidRPr="009538BA">
        <w:rPr>
          <w:rFonts w:ascii="Times New Roman" w:hAnsi="Times New Roman" w:cs="Times New Roman"/>
          <w:sz w:val="24"/>
          <w:szCs w:val="24"/>
        </w:rPr>
        <w:t>.</w:t>
      </w:r>
    </w:p>
    <w:p w:rsidR="000F58D0" w:rsidRPr="009538BA" w:rsidRDefault="000F58D0"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 xml:space="preserve">Права Генерального </w:t>
      </w:r>
      <w:r w:rsidR="00B85522" w:rsidRPr="009538BA">
        <w:rPr>
          <w:rFonts w:ascii="Times New Roman" w:hAnsi="Times New Roman" w:cs="Times New Roman"/>
          <w:b/>
          <w:sz w:val="24"/>
          <w:szCs w:val="24"/>
        </w:rPr>
        <w:t>Подрядчик</w:t>
      </w:r>
      <w:r w:rsidRPr="009538BA">
        <w:rPr>
          <w:rFonts w:ascii="Times New Roman" w:hAnsi="Times New Roman" w:cs="Times New Roman"/>
          <w:b/>
          <w:sz w:val="24"/>
          <w:szCs w:val="24"/>
        </w:rPr>
        <w:t>а</w:t>
      </w:r>
    </w:p>
    <w:p w:rsidR="000F58D0" w:rsidRPr="009538BA" w:rsidRDefault="00B861ED"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П</w:t>
      </w:r>
      <w:r w:rsidR="000F58D0" w:rsidRPr="009538BA">
        <w:rPr>
          <w:rFonts w:ascii="Times New Roman" w:hAnsi="Times New Roman" w:cs="Times New Roman"/>
          <w:color w:val="000000"/>
          <w:sz w:val="24"/>
          <w:szCs w:val="24"/>
        </w:rPr>
        <w:t xml:space="preserve">о настоящему Договору Генеральный Подрядчик вправе </w:t>
      </w:r>
      <w:r w:rsidR="00F5220B" w:rsidRPr="009538BA">
        <w:rPr>
          <w:rFonts w:ascii="Times New Roman" w:hAnsi="Times New Roman" w:cs="Times New Roman"/>
          <w:color w:val="000000"/>
          <w:sz w:val="24"/>
          <w:szCs w:val="24"/>
        </w:rPr>
        <w:t xml:space="preserve">выполнять </w:t>
      </w:r>
      <w:r w:rsidRPr="009538BA">
        <w:rPr>
          <w:rFonts w:ascii="Times New Roman" w:hAnsi="Times New Roman" w:cs="Times New Roman"/>
          <w:color w:val="000000"/>
          <w:sz w:val="24"/>
          <w:szCs w:val="24"/>
        </w:rPr>
        <w:t xml:space="preserve">Работы </w:t>
      </w:r>
      <w:r w:rsidR="00F5220B" w:rsidRPr="009538BA">
        <w:rPr>
          <w:rFonts w:ascii="Times New Roman" w:hAnsi="Times New Roman" w:cs="Times New Roman"/>
          <w:color w:val="000000"/>
          <w:sz w:val="24"/>
          <w:szCs w:val="24"/>
        </w:rPr>
        <w:t>лично</w:t>
      </w:r>
      <w:r w:rsidR="000F58D0" w:rsidRPr="009538BA">
        <w:rPr>
          <w:rFonts w:ascii="Times New Roman" w:hAnsi="Times New Roman" w:cs="Times New Roman"/>
          <w:color w:val="000000"/>
          <w:sz w:val="24"/>
          <w:szCs w:val="24"/>
        </w:rPr>
        <w:t xml:space="preserve"> </w:t>
      </w:r>
      <w:r w:rsidR="00F5220B" w:rsidRPr="009538BA">
        <w:rPr>
          <w:rFonts w:ascii="Times New Roman" w:hAnsi="Times New Roman" w:cs="Times New Roman"/>
          <w:color w:val="000000"/>
          <w:sz w:val="24"/>
          <w:szCs w:val="24"/>
        </w:rPr>
        <w:t>либо привлекать</w:t>
      </w:r>
      <w:r w:rsidR="000F58D0" w:rsidRPr="009538BA">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9538BA">
        <w:rPr>
          <w:rFonts w:ascii="Times New Roman" w:hAnsi="Times New Roman" w:cs="Times New Roman"/>
          <w:color w:val="000000"/>
          <w:sz w:val="24"/>
          <w:szCs w:val="24"/>
        </w:rPr>
        <w:t>,</w:t>
      </w:r>
      <w:r w:rsidR="00F5225D" w:rsidRPr="009538BA">
        <w:rPr>
          <w:rFonts w:ascii="Times New Roman" w:hAnsi="Times New Roman" w:cs="Times New Roman"/>
          <w:color w:val="000000"/>
          <w:sz w:val="24"/>
          <w:szCs w:val="24"/>
        </w:rPr>
        <w:t xml:space="preserve"> выданные</w:t>
      </w:r>
      <w:r w:rsidR="000F58D0" w:rsidRPr="009538BA">
        <w:rPr>
          <w:rFonts w:ascii="Times New Roman" w:hAnsi="Times New Roman" w:cs="Times New Roman"/>
          <w:color w:val="000000"/>
          <w:sz w:val="24"/>
          <w:szCs w:val="24"/>
        </w:rPr>
        <w:t xml:space="preserve"> соответствующими организациями</w:t>
      </w:r>
      <w:r w:rsidR="00F751E1" w:rsidRPr="009538BA">
        <w:rPr>
          <w:rFonts w:ascii="Times New Roman" w:hAnsi="Times New Roman" w:cs="Times New Roman"/>
          <w:color w:val="000000"/>
          <w:sz w:val="24"/>
          <w:szCs w:val="24"/>
        </w:rPr>
        <w:t>.</w:t>
      </w:r>
      <w:r w:rsidR="000F58D0" w:rsidRPr="009538BA">
        <w:rPr>
          <w:rFonts w:ascii="Times New Roman" w:hAnsi="Times New Roman" w:cs="Times New Roman"/>
          <w:color w:val="000000"/>
          <w:sz w:val="24"/>
          <w:szCs w:val="24"/>
        </w:rPr>
        <w:t xml:space="preserve"> </w:t>
      </w:r>
    </w:p>
    <w:p w:rsidR="006D6F09" w:rsidRPr="009B1B3D" w:rsidRDefault="00715C77" w:rsidP="00C6407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t>Осуществлять иные права, предусмотренные настоящим Договором.</w:t>
      </w:r>
    </w:p>
    <w:p w:rsidR="009B1B3D" w:rsidRDefault="009B1B3D" w:rsidP="009B1B3D">
      <w:pPr>
        <w:pStyle w:val="a4"/>
        <w:tabs>
          <w:tab w:val="left" w:pos="993"/>
          <w:tab w:val="left" w:pos="1276"/>
        </w:tabs>
        <w:spacing w:after="0" w:line="240" w:lineRule="auto"/>
        <w:ind w:left="709" w:right="-1"/>
        <w:jc w:val="both"/>
        <w:rPr>
          <w:rFonts w:ascii="Times New Roman" w:hAnsi="Times New Roman" w:cs="Times New Roman"/>
          <w:bCs/>
          <w:sz w:val="24"/>
          <w:szCs w:val="24"/>
        </w:rPr>
      </w:pPr>
    </w:p>
    <w:p w:rsidR="000F58D0" w:rsidRPr="009538BA" w:rsidRDefault="000F58D0" w:rsidP="008F4189">
      <w:pPr>
        <w:pStyle w:val="a4"/>
        <w:numPr>
          <w:ilvl w:val="0"/>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СТОРОН</w:t>
      </w:r>
    </w:p>
    <w:p w:rsidR="000F58D0" w:rsidRPr="009538BA" w:rsidRDefault="000F58D0"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Обязанности Заказчика</w:t>
      </w:r>
    </w:p>
    <w:p w:rsidR="00860F31"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Cs/>
          <w:sz w:val="24"/>
          <w:szCs w:val="24"/>
        </w:rPr>
        <w:lastRenderedPageBreak/>
        <w:t>Заказчик</w:t>
      </w:r>
      <w:r w:rsidRPr="009538BA">
        <w:rPr>
          <w:rFonts w:ascii="Times New Roman" w:hAnsi="Times New Roman" w:cs="Times New Roman"/>
          <w:color w:val="000000"/>
          <w:sz w:val="24"/>
          <w:szCs w:val="24"/>
        </w:rPr>
        <w:t xml:space="preserve"> обязуется не препятствовать доступу на </w:t>
      </w:r>
      <w:r w:rsidR="00260BC6">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троительную площадку</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 xml:space="preserve">персонала,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 Генерального Подрядчика в порядке и на условиях, установленных настоящим Договором.</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Заказчик производит своевременную оплату Работ Генерального Подрядчика в соответствии с положениями Договора при условии </w:t>
      </w:r>
      <w:r w:rsidR="00797910" w:rsidRPr="009538BA">
        <w:rPr>
          <w:rFonts w:ascii="Times New Roman" w:hAnsi="Times New Roman" w:cs="Times New Roman"/>
          <w:color w:val="000000"/>
          <w:sz w:val="24"/>
          <w:szCs w:val="24"/>
        </w:rPr>
        <w:t xml:space="preserve">надлежащего и </w:t>
      </w:r>
      <w:r w:rsidRPr="009538BA">
        <w:rPr>
          <w:rFonts w:ascii="Times New Roman" w:hAnsi="Times New Roman" w:cs="Times New Roman"/>
          <w:color w:val="000000"/>
          <w:sz w:val="24"/>
          <w:szCs w:val="24"/>
        </w:rPr>
        <w:t>своевременного выполнения Генеральным Подрядчиком своих обязательств по Договору.</w:t>
      </w:r>
    </w:p>
    <w:p w:rsidR="000F58D0"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случае </w:t>
      </w:r>
      <w:r w:rsidR="005B0A43" w:rsidRPr="009538BA">
        <w:rPr>
          <w:rFonts w:ascii="Times New Roman" w:hAnsi="Times New Roman" w:cs="Times New Roman"/>
          <w:color w:val="000000"/>
          <w:sz w:val="24"/>
          <w:szCs w:val="24"/>
        </w:rPr>
        <w:t xml:space="preserve">если </w:t>
      </w:r>
      <w:r w:rsidR="008C4F5C" w:rsidRPr="009538BA">
        <w:rPr>
          <w:rFonts w:ascii="Times New Roman" w:hAnsi="Times New Roman" w:cs="Times New Roman"/>
          <w:color w:val="000000"/>
          <w:sz w:val="24"/>
          <w:szCs w:val="24"/>
        </w:rPr>
        <w:t>Заказчик не осуществляет</w:t>
      </w:r>
      <w:r w:rsidR="008C0F93">
        <w:rPr>
          <w:rFonts w:ascii="Times New Roman" w:hAnsi="Times New Roman" w:cs="Times New Roman"/>
          <w:color w:val="000000"/>
          <w:sz w:val="24"/>
          <w:szCs w:val="24"/>
        </w:rPr>
        <w:t xml:space="preserve"> платежи в течение 10 (десят</w:t>
      </w:r>
      <w:ins w:id="111" w:author="Stolyar Vadim" w:date="2014-07-07T14:41:00Z">
        <w:r w:rsidR="00784BF7">
          <w:rPr>
            <w:rFonts w:ascii="Times New Roman" w:hAnsi="Times New Roman" w:cs="Times New Roman"/>
            <w:color w:val="000000"/>
            <w:sz w:val="24"/>
            <w:szCs w:val="24"/>
          </w:rPr>
          <w:t>и</w:t>
        </w:r>
      </w:ins>
      <w:del w:id="112" w:author="Stolyar Vadim" w:date="2014-07-07T14:41:00Z">
        <w:r w:rsidR="008C0F93" w:rsidDel="00784BF7">
          <w:rPr>
            <w:rFonts w:ascii="Times New Roman" w:hAnsi="Times New Roman" w:cs="Times New Roman"/>
            <w:color w:val="000000"/>
            <w:sz w:val="24"/>
            <w:szCs w:val="24"/>
          </w:rPr>
          <w:delText>ь</w:delText>
        </w:r>
      </w:del>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после </w:t>
      </w:r>
      <w:r w:rsidR="00562EDC" w:rsidRPr="009538BA">
        <w:rPr>
          <w:rFonts w:ascii="Times New Roman" w:hAnsi="Times New Roman" w:cs="Times New Roman"/>
          <w:color w:val="000000"/>
          <w:sz w:val="24"/>
          <w:szCs w:val="24"/>
        </w:rPr>
        <w:t>установленных настоящим Договором сроков</w:t>
      </w:r>
      <w:r w:rsidRPr="009538BA">
        <w:rPr>
          <w:rFonts w:ascii="Times New Roman" w:hAnsi="Times New Roman" w:cs="Times New Roman"/>
          <w:color w:val="000000"/>
          <w:sz w:val="24"/>
          <w:szCs w:val="24"/>
        </w:rPr>
        <w:t xml:space="preserve">, </w:t>
      </w:r>
      <w:r w:rsidR="008C4F5C" w:rsidRPr="009538BA">
        <w:rPr>
          <w:rFonts w:ascii="Times New Roman" w:hAnsi="Times New Roman" w:cs="Times New Roman"/>
          <w:color w:val="000000"/>
          <w:sz w:val="24"/>
          <w:szCs w:val="24"/>
        </w:rPr>
        <w:t>Генеральный Подрядчик вправе</w:t>
      </w:r>
      <w:r w:rsidRPr="009538BA">
        <w:rPr>
          <w:rFonts w:ascii="Times New Roman" w:hAnsi="Times New Roman" w:cs="Times New Roman"/>
          <w:color w:val="000000"/>
          <w:sz w:val="24"/>
          <w:szCs w:val="24"/>
        </w:rPr>
        <w:t xml:space="preserve"> требовать уплаты штрафных санкций, согласно </w:t>
      </w:r>
      <w:r w:rsidR="00A47FDE" w:rsidRPr="009538BA">
        <w:rPr>
          <w:rFonts w:ascii="Times New Roman" w:hAnsi="Times New Roman" w:cs="Times New Roman"/>
          <w:color w:val="000000"/>
          <w:sz w:val="24"/>
          <w:szCs w:val="24"/>
        </w:rPr>
        <w:t>р</w:t>
      </w:r>
      <w:r w:rsidRPr="009538BA">
        <w:rPr>
          <w:rFonts w:ascii="Times New Roman" w:hAnsi="Times New Roman" w:cs="Times New Roman"/>
          <w:color w:val="000000"/>
          <w:sz w:val="24"/>
          <w:szCs w:val="24"/>
        </w:rPr>
        <w:t xml:space="preserve">азделу </w:t>
      </w:r>
      <w:r w:rsidR="00310409" w:rsidRPr="009538BA">
        <w:rPr>
          <w:rFonts w:ascii="Times New Roman" w:hAnsi="Times New Roman" w:cs="Times New Roman"/>
          <w:color w:val="000000"/>
          <w:sz w:val="24"/>
          <w:szCs w:val="24"/>
        </w:rPr>
        <w:t>2</w:t>
      </w:r>
      <w:r w:rsidR="006D3E0F" w:rsidRPr="009538BA">
        <w:rPr>
          <w:rFonts w:ascii="Times New Roman" w:hAnsi="Times New Roman" w:cs="Times New Roman"/>
          <w:sz w:val="24"/>
          <w:szCs w:val="24"/>
        </w:rPr>
        <w:t>3</w:t>
      </w:r>
      <w:r w:rsidR="006D3E0F"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настоящего Договора.</w:t>
      </w:r>
    </w:p>
    <w:p w:rsidR="00043A29" w:rsidRDefault="00860F31"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w:t>
      </w:r>
      <w:r w:rsidR="006D3E0F" w:rsidRPr="009538BA">
        <w:rPr>
          <w:rFonts w:ascii="Times New Roman" w:hAnsi="Times New Roman" w:cs="Times New Roman"/>
          <w:color w:val="000000"/>
          <w:sz w:val="24"/>
          <w:szCs w:val="24"/>
        </w:rPr>
        <w:t>,</w:t>
      </w:r>
      <w:r w:rsidR="007C68F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а также контролировать получение дополнительных технических условий Генеральным </w:t>
      </w:r>
      <w:r w:rsidR="00B117FD"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ом, в соответствии с Законодательством РФ.</w:t>
      </w:r>
    </w:p>
    <w:p w:rsidR="00304064" w:rsidRDefault="00860F31"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Заказчик обязан </w:t>
      </w:r>
      <w:r w:rsidR="007475D9" w:rsidRPr="009538BA">
        <w:rPr>
          <w:rFonts w:ascii="Times New Roman" w:hAnsi="Times New Roman" w:cs="Times New Roman"/>
          <w:color w:val="000000"/>
          <w:sz w:val="24"/>
          <w:szCs w:val="24"/>
        </w:rPr>
        <w:t>передать Генеральному Подрядчику</w:t>
      </w:r>
      <w:r w:rsidRPr="009538BA">
        <w:rPr>
          <w:rFonts w:ascii="Times New Roman" w:hAnsi="Times New Roman" w:cs="Times New Roman"/>
          <w:color w:val="000000"/>
          <w:sz w:val="24"/>
          <w:szCs w:val="24"/>
        </w:rPr>
        <w:t xml:space="preserve"> </w:t>
      </w:r>
      <w:r w:rsidR="001C0717" w:rsidRPr="009538BA">
        <w:rPr>
          <w:rFonts w:ascii="Times New Roman" w:hAnsi="Times New Roman" w:cs="Times New Roman"/>
          <w:color w:val="000000"/>
          <w:sz w:val="24"/>
          <w:szCs w:val="24"/>
        </w:rPr>
        <w:t>Исходн</w:t>
      </w:r>
      <w:r w:rsidR="009B1B3D">
        <w:rPr>
          <w:rFonts w:ascii="Times New Roman" w:hAnsi="Times New Roman" w:cs="Times New Roman"/>
          <w:color w:val="000000"/>
          <w:sz w:val="24"/>
          <w:szCs w:val="24"/>
        </w:rPr>
        <w:t>ые данные</w:t>
      </w:r>
      <w:r w:rsidR="004C32EF">
        <w:rPr>
          <w:rFonts w:ascii="Times New Roman" w:hAnsi="Times New Roman"/>
          <w:sz w:val="24"/>
          <w:szCs w:val="24"/>
        </w:rPr>
        <w:t xml:space="preserve"> </w:t>
      </w:r>
      <w:r w:rsidR="000C4056" w:rsidRPr="009538BA">
        <w:rPr>
          <w:rFonts w:ascii="Times New Roman" w:hAnsi="Times New Roman"/>
          <w:sz w:val="24"/>
          <w:szCs w:val="24"/>
        </w:rPr>
        <w:t xml:space="preserve">в определенные </w:t>
      </w:r>
      <w:r w:rsidR="00861D12">
        <w:rPr>
          <w:rFonts w:ascii="Times New Roman" w:hAnsi="Times New Roman"/>
          <w:sz w:val="24"/>
          <w:szCs w:val="24"/>
        </w:rPr>
        <w:t xml:space="preserve">настоящим Договором </w:t>
      </w:r>
      <w:r w:rsidR="000C4056" w:rsidRPr="009538BA">
        <w:rPr>
          <w:rFonts w:ascii="Times New Roman" w:hAnsi="Times New Roman"/>
          <w:sz w:val="24"/>
          <w:szCs w:val="24"/>
        </w:rPr>
        <w:t xml:space="preserve"> сроки</w:t>
      </w:r>
      <w:r w:rsidR="00304064" w:rsidRPr="009538BA">
        <w:rPr>
          <w:rFonts w:ascii="Times New Roman" w:hAnsi="Times New Roman" w:cs="Times New Roman"/>
          <w:color w:val="000000"/>
          <w:sz w:val="24"/>
          <w:szCs w:val="24"/>
        </w:rPr>
        <w:t xml:space="preserve">. </w:t>
      </w:r>
    </w:p>
    <w:p w:rsidR="00C64079" w:rsidRDefault="004C32EF" w:rsidP="00C6407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оказывает Генеральному Подрядчику услуги, указанные в разделе 9 настоящего Договора.</w:t>
      </w:r>
    </w:p>
    <w:p w:rsidR="00C11FA5" w:rsidRPr="00F87C49" w:rsidRDefault="00C11FA5" w:rsidP="000935EF">
      <w:pPr>
        <w:autoSpaceDE w:val="0"/>
        <w:autoSpaceDN w:val="0"/>
        <w:adjustRightInd w:val="0"/>
        <w:spacing w:after="0" w:line="240" w:lineRule="auto"/>
        <w:jc w:val="both"/>
        <w:rPr>
          <w:rFonts w:ascii="Times New Roman" w:hAnsi="Times New Roman"/>
          <w:b/>
          <w:bCs/>
          <w:sz w:val="24"/>
          <w:szCs w:val="24"/>
        </w:rPr>
      </w:pPr>
    </w:p>
    <w:p w:rsidR="000F58D0" w:rsidRPr="009538BA" w:rsidRDefault="000F58D0" w:rsidP="008F4189">
      <w:pPr>
        <w:pStyle w:val="a4"/>
        <w:numPr>
          <w:ilvl w:val="1"/>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 xml:space="preserve">Обязанности Генерального </w:t>
      </w:r>
      <w:r w:rsidR="00B85522" w:rsidRPr="009538BA">
        <w:rPr>
          <w:rFonts w:ascii="Times New Roman" w:hAnsi="Times New Roman" w:cs="Times New Roman"/>
          <w:b/>
          <w:color w:val="000000"/>
          <w:sz w:val="24"/>
          <w:szCs w:val="24"/>
        </w:rPr>
        <w:t>Подрядчик</w:t>
      </w:r>
      <w:r w:rsidRPr="009538BA">
        <w:rPr>
          <w:rFonts w:ascii="Times New Roman" w:hAnsi="Times New Roman" w:cs="Times New Roman"/>
          <w:b/>
          <w:color w:val="000000"/>
          <w:sz w:val="24"/>
          <w:szCs w:val="24"/>
        </w:rPr>
        <w:t>а</w:t>
      </w:r>
    </w:p>
    <w:p w:rsidR="00540D77" w:rsidRPr="009538BA" w:rsidRDefault="000F58D0"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color w:val="000000"/>
          <w:sz w:val="24"/>
          <w:szCs w:val="24"/>
        </w:rPr>
        <w:t>Общие положения</w:t>
      </w:r>
    </w:p>
    <w:p w:rsidR="00540D77" w:rsidRPr="009538BA" w:rsidRDefault="003B4CB3" w:rsidP="00A53990">
      <w:pPr>
        <w:tabs>
          <w:tab w:val="left" w:pos="993"/>
          <w:tab w:val="left" w:pos="1276"/>
          <w:tab w:val="left" w:pos="1560"/>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.1.1.</w:t>
      </w:r>
      <w:r w:rsidR="00540D77" w:rsidRPr="009538BA">
        <w:rPr>
          <w:rFonts w:ascii="Times New Roman" w:hAnsi="Times New Roman"/>
          <w:color w:val="000000"/>
          <w:sz w:val="24"/>
          <w:szCs w:val="24"/>
        </w:rPr>
        <w:tab/>
      </w:r>
      <w:ins w:id="113" w:author="Stolyar Vadim" w:date="2014-07-07T14:41:00Z">
        <w:r w:rsidR="00784BF7">
          <w:rPr>
            <w:rFonts w:ascii="Times New Roman" w:hAnsi="Times New Roman"/>
            <w:color w:val="000000"/>
            <w:sz w:val="24"/>
            <w:szCs w:val="24"/>
          </w:rPr>
          <w:t xml:space="preserve"> </w:t>
        </w:r>
      </w:ins>
      <w:r w:rsidR="000F58D0" w:rsidRPr="009538BA">
        <w:rPr>
          <w:rFonts w:ascii="Times New Roman" w:hAnsi="Times New Roman"/>
          <w:color w:val="000000"/>
          <w:sz w:val="24"/>
          <w:szCs w:val="24"/>
        </w:rPr>
        <w:t xml:space="preserve">Генеральный Подрядчик </w:t>
      </w:r>
      <w:r w:rsidR="00B110B9" w:rsidRPr="009538BA">
        <w:rPr>
          <w:rFonts w:ascii="Times New Roman" w:hAnsi="Times New Roman"/>
          <w:color w:val="000000"/>
          <w:sz w:val="24"/>
          <w:szCs w:val="24"/>
        </w:rPr>
        <w:t>обязан</w:t>
      </w:r>
      <w:r w:rsidR="000F58D0" w:rsidRPr="009538BA">
        <w:rPr>
          <w:rFonts w:ascii="Times New Roman" w:hAnsi="Times New Roman"/>
          <w:color w:val="000000"/>
          <w:sz w:val="24"/>
          <w:szCs w:val="24"/>
        </w:rPr>
        <w:t xml:space="preserve"> иметь и </w:t>
      </w:r>
      <w:r w:rsidR="00B110B9" w:rsidRPr="009538BA">
        <w:rPr>
          <w:rFonts w:ascii="Times New Roman" w:hAnsi="Times New Roman"/>
          <w:color w:val="000000"/>
          <w:sz w:val="24"/>
          <w:szCs w:val="24"/>
        </w:rPr>
        <w:t>своевременно продлевать</w:t>
      </w:r>
      <w:r w:rsidR="000F58D0" w:rsidRPr="009538BA">
        <w:rPr>
          <w:rFonts w:ascii="Times New Roman" w:hAnsi="Times New Roman"/>
          <w:color w:val="000000"/>
          <w:sz w:val="24"/>
          <w:szCs w:val="24"/>
        </w:rPr>
        <w:t xml:space="preserve"> все необходимые допуски для выполнения Работ по настоящему Договору</w:t>
      </w:r>
      <w:r w:rsidR="007C68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w:t>
      </w:r>
      <w:r w:rsidR="00B110B9" w:rsidRPr="009538BA">
        <w:rPr>
          <w:rFonts w:ascii="Times New Roman" w:hAnsi="Times New Roman"/>
          <w:color w:val="000000"/>
          <w:sz w:val="24"/>
          <w:szCs w:val="24"/>
        </w:rPr>
        <w:t>Р</w:t>
      </w:r>
      <w:r w:rsidR="000F58D0" w:rsidRPr="009538BA">
        <w:rPr>
          <w:rFonts w:ascii="Times New Roman" w:hAnsi="Times New Roman"/>
          <w:color w:val="000000"/>
          <w:sz w:val="24"/>
          <w:szCs w:val="24"/>
        </w:rPr>
        <w:t>аботам, выданного соответствующей саморегулируемой организацией, если требование о наличии указанного документа (документов) предусмотрено Законодательством РФ.</w:t>
      </w:r>
    </w:p>
    <w:p w:rsidR="002D2439" w:rsidRDefault="003B4CB3" w:rsidP="002D2439">
      <w:pPr>
        <w:tabs>
          <w:tab w:val="left" w:pos="993"/>
          <w:tab w:val="left" w:pos="1276"/>
          <w:tab w:val="left" w:pos="1560"/>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540D77" w:rsidRPr="009538BA">
        <w:rPr>
          <w:rFonts w:ascii="Times New Roman" w:hAnsi="Times New Roman"/>
          <w:color w:val="000000"/>
          <w:sz w:val="24"/>
          <w:szCs w:val="24"/>
        </w:rPr>
        <w:t>.1.2.</w:t>
      </w:r>
      <w:r w:rsidR="00540D77" w:rsidRPr="009538BA">
        <w:rPr>
          <w:rFonts w:ascii="Times New Roman" w:hAnsi="Times New Roman"/>
          <w:color w:val="000000"/>
          <w:sz w:val="24"/>
          <w:szCs w:val="24"/>
        </w:rPr>
        <w:tab/>
      </w:r>
      <w:r w:rsidR="002D2439">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своевременно выполнить и завершить Работы</w:t>
      </w:r>
      <w:r w:rsidR="00540D77" w:rsidRPr="009538BA">
        <w:rPr>
          <w:rFonts w:ascii="Times New Roman" w:hAnsi="Times New Roman"/>
          <w:sz w:val="24"/>
          <w:szCs w:val="24"/>
        </w:rPr>
        <w:t xml:space="preserve">, </w:t>
      </w:r>
      <w:r w:rsidR="000F58D0" w:rsidRPr="009538BA">
        <w:rPr>
          <w:rFonts w:ascii="Times New Roman" w:hAnsi="Times New Roman"/>
          <w:sz w:val="24"/>
          <w:szCs w:val="24"/>
        </w:rPr>
        <w:t xml:space="preserve">в соответствии с согласованным Графиком </w:t>
      </w:r>
      <w:r w:rsidR="008817A1" w:rsidRPr="009538BA">
        <w:rPr>
          <w:rFonts w:ascii="Times New Roman" w:hAnsi="Times New Roman"/>
          <w:sz w:val="24"/>
          <w:szCs w:val="24"/>
        </w:rPr>
        <w:t>выполнения р</w:t>
      </w:r>
      <w:r w:rsidR="000F58D0" w:rsidRPr="009538BA">
        <w:rPr>
          <w:rFonts w:ascii="Times New Roman" w:hAnsi="Times New Roman"/>
          <w:sz w:val="24"/>
          <w:szCs w:val="24"/>
        </w:rPr>
        <w:t xml:space="preserve">абот, </w:t>
      </w:r>
      <w:r w:rsidR="00F87C49">
        <w:rPr>
          <w:rFonts w:ascii="Times New Roman" w:hAnsi="Times New Roman"/>
          <w:sz w:val="24"/>
          <w:szCs w:val="24"/>
        </w:rPr>
        <w:t>Исходными данными</w:t>
      </w:r>
      <w:r w:rsidR="00B110B9" w:rsidRPr="009538BA">
        <w:rPr>
          <w:rFonts w:ascii="Times New Roman" w:hAnsi="Times New Roman"/>
          <w:sz w:val="24"/>
          <w:szCs w:val="24"/>
        </w:rPr>
        <w:t xml:space="preserve">, </w:t>
      </w:r>
      <w:r w:rsidR="007D5A73" w:rsidRPr="009538BA">
        <w:rPr>
          <w:rFonts w:ascii="Times New Roman" w:hAnsi="Times New Roman"/>
          <w:sz w:val="24"/>
          <w:szCs w:val="24"/>
        </w:rPr>
        <w:t>Проектной документаци</w:t>
      </w:r>
      <w:r w:rsidR="00B110B9" w:rsidRPr="009538BA">
        <w:rPr>
          <w:rFonts w:ascii="Times New Roman" w:hAnsi="Times New Roman"/>
          <w:sz w:val="24"/>
          <w:szCs w:val="24"/>
        </w:rPr>
        <w:t>ей,</w:t>
      </w:r>
      <w:r w:rsidR="007D5A73" w:rsidRPr="009538BA">
        <w:rPr>
          <w:rFonts w:ascii="Times New Roman" w:hAnsi="Times New Roman"/>
          <w:sz w:val="24"/>
          <w:szCs w:val="24"/>
        </w:rPr>
        <w:t xml:space="preserve"> </w:t>
      </w:r>
      <w:r w:rsidR="00C02D08">
        <w:rPr>
          <w:rFonts w:ascii="Times New Roman" w:hAnsi="Times New Roman"/>
          <w:sz w:val="24"/>
          <w:szCs w:val="24"/>
        </w:rPr>
        <w:t xml:space="preserve">Рабочей документацией, </w:t>
      </w:r>
      <w:r w:rsidR="00B110B9" w:rsidRPr="009538BA">
        <w:rPr>
          <w:rFonts w:ascii="Times New Roman" w:hAnsi="Times New Roman"/>
          <w:sz w:val="24"/>
          <w:szCs w:val="24"/>
        </w:rPr>
        <w:t>Законодательством РФ</w:t>
      </w:r>
      <w:r w:rsidR="000F58D0" w:rsidRPr="009538BA">
        <w:rPr>
          <w:rFonts w:ascii="Times New Roman" w:hAnsi="Times New Roman"/>
          <w:sz w:val="24"/>
          <w:szCs w:val="24"/>
        </w:rPr>
        <w:t xml:space="preserve"> (включая надлежащее осуществление налоговых обязательств и социальных выплат)</w:t>
      </w:r>
      <w:r w:rsidR="00B110B9" w:rsidRPr="009538BA">
        <w:rPr>
          <w:rFonts w:ascii="Times New Roman" w:hAnsi="Times New Roman"/>
          <w:sz w:val="24"/>
          <w:szCs w:val="24"/>
        </w:rPr>
        <w:t xml:space="preserve">. Генеральный Подрядчик обязан выполнить Работы </w:t>
      </w:r>
      <w:r w:rsidR="000F58D0" w:rsidRPr="009538BA">
        <w:rPr>
          <w:rFonts w:ascii="Times New Roman" w:hAnsi="Times New Roman"/>
          <w:sz w:val="24"/>
          <w:szCs w:val="24"/>
        </w:rPr>
        <w:t>с надлежащим качеством, а также с учетом прочих положений настоящего Договора.</w:t>
      </w:r>
      <w:r w:rsidR="002D2439">
        <w:rPr>
          <w:rFonts w:ascii="Times New Roman" w:hAnsi="Times New Roman"/>
          <w:sz w:val="24"/>
          <w:szCs w:val="24"/>
        </w:rPr>
        <w:t xml:space="preserve"> </w:t>
      </w:r>
    </w:p>
    <w:p w:rsidR="002D2439" w:rsidRPr="002D2439" w:rsidRDefault="002D2439" w:rsidP="002D2439">
      <w:pPr>
        <w:tabs>
          <w:tab w:val="left" w:pos="993"/>
          <w:tab w:val="left" w:pos="1276"/>
          <w:tab w:val="left" w:pos="1560"/>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12.3.1.3. </w:t>
      </w:r>
      <w:r w:rsidRPr="002D2439">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2D2439" w:rsidRPr="002D2439" w:rsidRDefault="002D2439" w:rsidP="00F87C49">
      <w:pPr>
        <w:numPr>
          <w:ilvl w:val="0"/>
          <w:numId w:val="32"/>
        </w:numPr>
        <w:tabs>
          <w:tab w:val="left"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BE25E2" w:rsidRDefault="002D2439" w:rsidP="00F87C49">
      <w:pPr>
        <w:numPr>
          <w:ilvl w:val="0"/>
          <w:numId w:val="32"/>
        </w:numPr>
        <w:tabs>
          <w:tab w:val="num" w:pos="0"/>
          <w:tab w:val="left" w:pos="993"/>
          <w:tab w:val="left" w:pos="1560"/>
        </w:tabs>
        <w:spacing w:after="0" w:line="240" w:lineRule="auto"/>
        <w:ind w:left="0" w:right="-1" w:firstLine="709"/>
        <w:jc w:val="both"/>
        <w:rPr>
          <w:rFonts w:ascii="Times New Roman" w:hAnsi="Times New Roman"/>
          <w:sz w:val="24"/>
          <w:szCs w:val="24"/>
        </w:rPr>
      </w:pPr>
      <w:r w:rsidRPr="002D2439">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r w:rsidR="00BE25E2">
        <w:rPr>
          <w:rFonts w:ascii="Times New Roman" w:hAnsi="Times New Roman"/>
          <w:sz w:val="24"/>
          <w:szCs w:val="24"/>
        </w:rPr>
        <w:t>;</w:t>
      </w:r>
    </w:p>
    <w:p w:rsidR="00BE25E2" w:rsidRPr="00F87C49" w:rsidRDefault="00BE25E2" w:rsidP="00F87C49">
      <w:pPr>
        <w:numPr>
          <w:ilvl w:val="0"/>
          <w:numId w:val="32"/>
        </w:numPr>
        <w:tabs>
          <w:tab w:val="left" w:pos="993"/>
          <w:tab w:val="left" w:pos="1560"/>
        </w:tabs>
        <w:spacing w:after="0" w:line="240" w:lineRule="auto"/>
        <w:ind w:left="0" w:right="-1" w:firstLine="709"/>
        <w:jc w:val="both"/>
        <w:rPr>
          <w:rFonts w:ascii="Times New Roman" w:hAnsi="Times New Roman"/>
          <w:sz w:val="24"/>
          <w:szCs w:val="24"/>
        </w:rPr>
      </w:pPr>
      <w:proofErr w:type="gramStart"/>
      <w:r w:rsidRPr="00F87C49">
        <w:rPr>
          <w:rFonts w:ascii="Times New Roman" w:hAnsi="Times New Roman"/>
          <w:sz w:val="24"/>
          <w:szCs w:val="24"/>
        </w:rPr>
        <w:t>о</w:t>
      </w:r>
      <w:proofErr w:type="gramEnd"/>
      <w:r w:rsidRPr="00F87C49">
        <w:rPr>
          <w:rFonts w:ascii="Times New Roman" w:hAnsi="Times New Roman"/>
          <w:sz w:val="24"/>
          <w:szCs w:val="24"/>
        </w:rPr>
        <w:t xml:space="preserve"> всех случаях аварий, пожаров, инцидентов, травматизма, гибели работников </w:t>
      </w:r>
      <w:r w:rsidR="009D7847" w:rsidRPr="00F87C49">
        <w:rPr>
          <w:rFonts w:ascii="Times New Roman" w:hAnsi="Times New Roman"/>
          <w:sz w:val="24"/>
          <w:szCs w:val="24"/>
        </w:rPr>
        <w:t>Генерального Подрядчика</w:t>
      </w:r>
      <w:r w:rsidR="00EE152B" w:rsidRPr="00F87C49">
        <w:rPr>
          <w:rFonts w:ascii="Times New Roman" w:hAnsi="Times New Roman"/>
          <w:sz w:val="24"/>
          <w:szCs w:val="24"/>
        </w:rPr>
        <w:t xml:space="preserve">, </w:t>
      </w:r>
      <w:r w:rsidRPr="00F87C49">
        <w:rPr>
          <w:rFonts w:ascii="Times New Roman" w:hAnsi="Times New Roman"/>
          <w:sz w:val="24"/>
          <w:szCs w:val="24"/>
        </w:rPr>
        <w:t xml:space="preserve"> </w:t>
      </w:r>
      <w:r w:rsidR="00EE152B" w:rsidRPr="00F87C49">
        <w:rPr>
          <w:rFonts w:ascii="Times New Roman" w:hAnsi="Times New Roman"/>
          <w:sz w:val="24"/>
          <w:szCs w:val="24"/>
        </w:rPr>
        <w:t>Субподрядчиков</w:t>
      </w:r>
      <w:r w:rsidRPr="00F87C49">
        <w:rPr>
          <w:rFonts w:ascii="Times New Roman" w:hAnsi="Times New Roman"/>
          <w:sz w:val="24"/>
          <w:szCs w:val="24"/>
        </w:rPr>
        <w:t xml:space="preserve"> и </w:t>
      </w:r>
      <w:r w:rsidR="00EE152B" w:rsidRPr="00F87C49">
        <w:rPr>
          <w:rFonts w:ascii="Times New Roman" w:hAnsi="Times New Roman"/>
          <w:sz w:val="24"/>
          <w:szCs w:val="24"/>
        </w:rPr>
        <w:t>других организаций</w:t>
      </w:r>
      <w:r w:rsidRPr="00F87C49">
        <w:rPr>
          <w:rFonts w:ascii="Times New Roman" w:hAnsi="Times New Roman"/>
          <w:sz w:val="24"/>
          <w:szCs w:val="24"/>
        </w:rPr>
        <w:t xml:space="preserve">, произошедших </w:t>
      </w:r>
      <w:r w:rsidR="00211AD7" w:rsidRPr="00F87C49">
        <w:rPr>
          <w:rFonts w:ascii="Times New Roman" w:hAnsi="Times New Roman"/>
          <w:sz w:val="24"/>
          <w:szCs w:val="24"/>
        </w:rPr>
        <w:t>при выполнении Работ</w:t>
      </w:r>
      <w:r w:rsidR="00EE152B" w:rsidRPr="00F87C49">
        <w:rPr>
          <w:rFonts w:ascii="Times New Roman" w:hAnsi="Times New Roman"/>
          <w:sz w:val="24"/>
          <w:szCs w:val="24"/>
        </w:rPr>
        <w:t>. Расследование вышеуказанных случаев Генеральный Подрядчик проводит в сроки и в порядке, установленные законодательством. Генеральный Подрядчик направляет Заказчику материалы  по результатам расследования.</w:t>
      </w:r>
      <w:r w:rsidR="00370BDD" w:rsidRPr="00F87C49">
        <w:rPr>
          <w:rFonts w:ascii="Times New Roman" w:hAnsi="Times New Roman"/>
          <w:sz w:val="24"/>
          <w:szCs w:val="24"/>
        </w:rPr>
        <w:t xml:space="preserve"> Кроме того, Генеральный Подрядчик обязан предоставлять информацию </w:t>
      </w:r>
      <w:r w:rsidR="00B50756" w:rsidRPr="00F87C49">
        <w:rPr>
          <w:rFonts w:ascii="Times New Roman" w:hAnsi="Times New Roman"/>
          <w:sz w:val="24"/>
          <w:szCs w:val="24"/>
        </w:rPr>
        <w:t xml:space="preserve">по указанным выше вопросам </w:t>
      </w:r>
      <w:r w:rsidR="00370BDD" w:rsidRPr="00F87C49">
        <w:rPr>
          <w:rFonts w:ascii="Times New Roman" w:hAnsi="Times New Roman"/>
          <w:sz w:val="24"/>
          <w:szCs w:val="24"/>
        </w:rPr>
        <w:t xml:space="preserve">в ответ на письменные запросы Заказчика в течение трех рабочих дней </w:t>
      </w:r>
      <w:proofErr w:type="gramStart"/>
      <w:r w:rsidR="00370BDD" w:rsidRPr="00F87C49">
        <w:rPr>
          <w:rFonts w:ascii="Times New Roman" w:hAnsi="Times New Roman"/>
          <w:sz w:val="24"/>
          <w:szCs w:val="24"/>
        </w:rPr>
        <w:t>с даты получения</w:t>
      </w:r>
      <w:proofErr w:type="gramEnd"/>
      <w:r w:rsidR="00370BDD" w:rsidRPr="00F87C49">
        <w:rPr>
          <w:rFonts w:ascii="Times New Roman" w:hAnsi="Times New Roman"/>
          <w:sz w:val="24"/>
          <w:szCs w:val="24"/>
        </w:rPr>
        <w:t xml:space="preserve"> соответствующего запроса Заказчика</w:t>
      </w:r>
      <w:r w:rsidR="00E0534C" w:rsidRPr="00F87C49">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2D2439">
        <w:rPr>
          <w:rFonts w:ascii="Times New Roman" w:hAnsi="Times New Roman"/>
          <w:sz w:val="24"/>
          <w:szCs w:val="24"/>
        </w:rPr>
        <w:t>.1.4</w:t>
      </w:r>
      <w:r w:rsidR="004D266D" w:rsidRPr="009538BA">
        <w:rPr>
          <w:rFonts w:ascii="Times New Roman" w:hAnsi="Times New Roman"/>
          <w:sz w:val="24"/>
          <w:szCs w:val="24"/>
        </w:rPr>
        <w:t>.</w:t>
      </w:r>
      <w:r w:rsidR="004D266D" w:rsidRPr="009538BA">
        <w:rPr>
          <w:rFonts w:ascii="Times New Roman" w:hAnsi="Times New Roman"/>
          <w:sz w:val="24"/>
          <w:szCs w:val="24"/>
        </w:rPr>
        <w:tab/>
      </w:r>
      <w:r w:rsidR="00C81B74" w:rsidRPr="009538BA">
        <w:rPr>
          <w:rFonts w:ascii="Times New Roman" w:hAnsi="Times New Roman"/>
          <w:sz w:val="24"/>
          <w:szCs w:val="24"/>
        </w:rPr>
        <w:t xml:space="preserve">Генеральный Подрядчик </w:t>
      </w:r>
      <w:r w:rsidR="00321A94" w:rsidRPr="009538BA">
        <w:rPr>
          <w:rFonts w:ascii="Times New Roman" w:hAnsi="Times New Roman"/>
          <w:sz w:val="24"/>
          <w:szCs w:val="24"/>
        </w:rPr>
        <w:t>контролирует проведение промежуточной приемки Работ, освидетельствование скрытых Работ и результатов испытаний</w:t>
      </w:r>
      <w:r w:rsidR="00C81B74"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w:t>
      </w:r>
      <w:r w:rsidR="00C02D08">
        <w:rPr>
          <w:rFonts w:ascii="Times New Roman" w:hAnsi="Times New Roman"/>
          <w:sz w:val="24"/>
          <w:szCs w:val="24"/>
        </w:rPr>
        <w:t>5.</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 Подрядчик обязан осуществлять сдачу Работ в соответствии с правилами приемки, установленными настоящим Договором и Законодательством РФ.</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lastRenderedPageBreak/>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.1.6</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w:t>
      </w:r>
      <w:r w:rsidR="00B110B9" w:rsidRPr="009538BA">
        <w:rPr>
          <w:rFonts w:ascii="Times New Roman" w:hAnsi="Times New Roman"/>
          <w:sz w:val="24"/>
          <w:szCs w:val="24"/>
        </w:rPr>
        <w:t>й</w:t>
      </w:r>
      <w:r w:rsidR="000F58D0" w:rsidRPr="009538BA">
        <w:rPr>
          <w:rFonts w:ascii="Times New Roman" w:hAnsi="Times New Roman"/>
          <w:sz w:val="24"/>
          <w:szCs w:val="24"/>
        </w:rPr>
        <w:t xml:space="preserve"> </w:t>
      </w:r>
      <w:r w:rsidR="00B110B9" w:rsidRPr="009538BA">
        <w:rPr>
          <w:rFonts w:ascii="Times New Roman" w:hAnsi="Times New Roman"/>
          <w:sz w:val="24"/>
          <w:szCs w:val="24"/>
        </w:rPr>
        <w:t>следует</w:t>
      </w:r>
      <w:r w:rsidR="000F58D0" w:rsidRPr="009538BA">
        <w:rPr>
          <w:rFonts w:ascii="Times New Roman" w:hAnsi="Times New Roman"/>
          <w:sz w:val="24"/>
          <w:szCs w:val="24"/>
        </w:rPr>
        <w:t xml:space="preserve"> ожидать от компетентного </w:t>
      </w:r>
      <w:r w:rsidR="000D1575" w:rsidRPr="009538BA">
        <w:rPr>
          <w:rFonts w:ascii="Times New Roman" w:hAnsi="Times New Roman"/>
          <w:sz w:val="24"/>
          <w:szCs w:val="24"/>
        </w:rPr>
        <w:t>Г</w:t>
      </w:r>
      <w:r w:rsidR="00B110B9" w:rsidRPr="009538BA">
        <w:rPr>
          <w:rFonts w:ascii="Times New Roman" w:hAnsi="Times New Roman"/>
          <w:sz w:val="24"/>
          <w:szCs w:val="24"/>
        </w:rPr>
        <w:t xml:space="preserve">енерального </w:t>
      </w:r>
      <w:r w:rsidR="000D1575" w:rsidRPr="009538BA">
        <w:rPr>
          <w:rFonts w:ascii="Times New Roman" w:hAnsi="Times New Roman"/>
          <w:color w:val="000000"/>
          <w:sz w:val="24"/>
          <w:szCs w:val="24"/>
        </w:rPr>
        <w:t>П</w:t>
      </w:r>
      <w:r w:rsidR="00546D7C" w:rsidRPr="009538BA">
        <w:rPr>
          <w:rFonts w:ascii="Times New Roman" w:hAnsi="Times New Roman"/>
          <w:color w:val="000000"/>
          <w:sz w:val="24"/>
          <w:szCs w:val="24"/>
        </w:rPr>
        <w:t>одрядчика</w:t>
      </w:r>
      <w:r w:rsidR="00546D7C" w:rsidRPr="009538BA">
        <w:rPr>
          <w:rFonts w:ascii="Times New Roman" w:hAnsi="Times New Roman"/>
          <w:sz w:val="24"/>
          <w:szCs w:val="24"/>
        </w:rPr>
        <w:t xml:space="preserve"> </w:t>
      </w:r>
      <w:r w:rsidR="000F58D0" w:rsidRPr="009538BA">
        <w:rPr>
          <w:rFonts w:ascii="Times New Roman" w:hAnsi="Times New Roman"/>
          <w:sz w:val="24"/>
          <w:szCs w:val="24"/>
        </w:rPr>
        <w:t>при осуществлении Работ такого масштаба, характера, объема и сложности. Генеральный Подрядчик обязуется выполн</w:t>
      </w:r>
      <w:r w:rsidR="00B110B9" w:rsidRPr="009538BA">
        <w:rPr>
          <w:rFonts w:ascii="Times New Roman" w:hAnsi="Times New Roman"/>
          <w:sz w:val="24"/>
          <w:szCs w:val="24"/>
        </w:rPr>
        <w:t>я</w:t>
      </w:r>
      <w:r w:rsidR="000F58D0" w:rsidRPr="009538BA">
        <w:rPr>
          <w:rFonts w:ascii="Times New Roman" w:hAnsi="Times New Roman"/>
          <w:sz w:val="24"/>
          <w:szCs w:val="24"/>
        </w:rPr>
        <w:t>ть Работы исключительно в интересах Заказчика.</w:t>
      </w:r>
    </w:p>
    <w:p w:rsidR="004D266D" w:rsidRPr="009538B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.1.7</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w:t>
      </w:r>
      <w:r w:rsidR="00F5220B" w:rsidRPr="009538BA">
        <w:rPr>
          <w:rFonts w:ascii="Times New Roman" w:hAnsi="Times New Roman"/>
          <w:sz w:val="24"/>
          <w:szCs w:val="24"/>
        </w:rPr>
        <w:t>обязан</w:t>
      </w:r>
      <w:r w:rsidR="000F58D0" w:rsidRPr="009538BA">
        <w:rPr>
          <w:rFonts w:ascii="Times New Roman" w:hAnsi="Times New Roman"/>
          <w:sz w:val="24"/>
          <w:szCs w:val="24"/>
        </w:rPr>
        <w:t xml:space="preserve"> представ</w:t>
      </w:r>
      <w:r w:rsidR="00DC0368" w:rsidRPr="009538BA">
        <w:rPr>
          <w:rFonts w:ascii="Times New Roman" w:hAnsi="Times New Roman"/>
          <w:sz w:val="24"/>
          <w:szCs w:val="24"/>
        </w:rPr>
        <w:t>лять всю необходимую информацию</w:t>
      </w:r>
      <w:r w:rsidR="000F58D0" w:rsidRPr="009538BA">
        <w:rPr>
          <w:rFonts w:ascii="Times New Roman" w:hAnsi="Times New Roman"/>
          <w:sz w:val="24"/>
          <w:szCs w:val="24"/>
        </w:rPr>
        <w:t xml:space="preserve"> и оплачивать все необходимые в связи с выполнением Работ налоги, пошлины, сборы и платежи и </w:t>
      </w:r>
      <w:r w:rsidR="000F58D0" w:rsidRPr="009538BA">
        <w:rPr>
          <w:rFonts w:ascii="Times New Roman" w:hAnsi="Times New Roman"/>
          <w:color w:val="000000"/>
          <w:sz w:val="24"/>
          <w:szCs w:val="24"/>
        </w:rPr>
        <w:t>обязуется</w:t>
      </w:r>
      <w:r w:rsidR="000F58D0" w:rsidRPr="009538BA">
        <w:rPr>
          <w:rFonts w:ascii="Times New Roman" w:hAnsi="Times New Roman"/>
          <w:sz w:val="24"/>
          <w:szCs w:val="24"/>
        </w:rPr>
        <w:t xml:space="preserve"> получить все разрешения, лицензии</w:t>
      </w:r>
      <w:r w:rsidR="00B110B9" w:rsidRPr="009538BA">
        <w:rPr>
          <w:rFonts w:ascii="Times New Roman" w:hAnsi="Times New Roman"/>
          <w:sz w:val="24"/>
          <w:szCs w:val="24"/>
        </w:rPr>
        <w:t>, допуски</w:t>
      </w:r>
      <w:r w:rsidR="000F58D0" w:rsidRPr="009538BA">
        <w:rPr>
          <w:rFonts w:ascii="Times New Roman" w:hAnsi="Times New Roman"/>
          <w:sz w:val="24"/>
          <w:szCs w:val="24"/>
        </w:rPr>
        <w:t xml:space="preserve"> и согласования, </w:t>
      </w:r>
      <w:r w:rsidR="00B110B9" w:rsidRPr="009538BA">
        <w:rPr>
          <w:rFonts w:ascii="Times New Roman" w:hAnsi="Times New Roman"/>
          <w:sz w:val="24"/>
          <w:szCs w:val="24"/>
        </w:rPr>
        <w:t xml:space="preserve">предусмотренные Законодательством </w:t>
      </w:r>
      <w:r w:rsidR="000F58D0" w:rsidRPr="009538BA">
        <w:rPr>
          <w:rFonts w:ascii="Times New Roman" w:hAnsi="Times New Roman"/>
          <w:sz w:val="24"/>
          <w:szCs w:val="24"/>
        </w:rPr>
        <w:t>РФ, касающиеся выполнения и завершения Работ</w:t>
      </w:r>
      <w:r w:rsidR="004542C9" w:rsidRPr="009538BA">
        <w:rPr>
          <w:rFonts w:ascii="Times New Roman" w:hAnsi="Times New Roman"/>
          <w:sz w:val="24"/>
          <w:szCs w:val="24"/>
        </w:rPr>
        <w:t xml:space="preserve">, </w:t>
      </w:r>
      <w:r w:rsidR="000F58D0" w:rsidRPr="009538BA">
        <w:rPr>
          <w:rFonts w:ascii="Times New Roman" w:hAnsi="Times New Roman"/>
          <w:sz w:val="24"/>
          <w:szCs w:val="24"/>
        </w:rPr>
        <w:t xml:space="preserve">а также </w:t>
      </w:r>
      <w:r w:rsidR="00B110B9" w:rsidRPr="009538BA">
        <w:rPr>
          <w:rFonts w:ascii="Times New Roman" w:hAnsi="Times New Roman"/>
          <w:sz w:val="24"/>
          <w:szCs w:val="24"/>
        </w:rPr>
        <w:t xml:space="preserve">ввода </w:t>
      </w:r>
      <w:r w:rsidR="0069583C" w:rsidRPr="009538BA">
        <w:rPr>
          <w:rFonts w:ascii="Times New Roman" w:hAnsi="Times New Roman"/>
          <w:sz w:val="24"/>
          <w:szCs w:val="24"/>
        </w:rPr>
        <w:t>Объект</w:t>
      </w:r>
      <w:r w:rsidRPr="009538BA">
        <w:rPr>
          <w:rFonts w:ascii="Times New Roman" w:hAnsi="Times New Roman"/>
          <w:sz w:val="24"/>
          <w:szCs w:val="24"/>
        </w:rPr>
        <w:t>а</w:t>
      </w:r>
      <w:r w:rsidR="0069583C" w:rsidRPr="009538BA">
        <w:rPr>
          <w:rFonts w:ascii="Times New Roman" w:hAnsi="Times New Roman"/>
          <w:sz w:val="24"/>
          <w:szCs w:val="24"/>
        </w:rPr>
        <w:t xml:space="preserve"> </w:t>
      </w:r>
      <w:r w:rsidR="000F58D0" w:rsidRPr="009538BA">
        <w:rPr>
          <w:rFonts w:ascii="Times New Roman" w:hAnsi="Times New Roman"/>
          <w:sz w:val="24"/>
          <w:szCs w:val="24"/>
        </w:rPr>
        <w:t xml:space="preserve">в эксплуатацию. </w:t>
      </w:r>
    </w:p>
    <w:p w:rsidR="004D266D" w:rsidRPr="009538BA" w:rsidRDefault="00B5471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.1.8</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B110B9" w:rsidRPr="009538BA">
        <w:rPr>
          <w:rFonts w:ascii="Times New Roman" w:hAnsi="Times New Roman"/>
          <w:color w:val="000000"/>
          <w:sz w:val="24"/>
          <w:szCs w:val="24"/>
        </w:rPr>
        <w:t>О</w:t>
      </w:r>
      <w:r w:rsidR="000F58D0" w:rsidRPr="009538BA">
        <w:rPr>
          <w:rFonts w:ascii="Times New Roman" w:hAnsi="Times New Roman"/>
          <w:color w:val="000000"/>
          <w:sz w:val="24"/>
          <w:szCs w:val="24"/>
        </w:rPr>
        <w:t>добрение</w:t>
      </w:r>
      <w:r w:rsidR="000F58D0" w:rsidRPr="009538BA">
        <w:rPr>
          <w:rFonts w:ascii="Times New Roman" w:hAnsi="Times New Roman"/>
          <w:sz w:val="24"/>
          <w:szCs w:val="24"/>
        </w:rPr>
        <w:t xml:space="preserve">, согласование, решение, </w:t>
      </w:r>
      <w:r w:rsidR="00B110B9" w:rsidRPr="009538BA">
        <w:rPr>
          <w:rFonts w:ascii="Times New Roman" w:hAnsi="Times New Roman"/>
          <w:sz w:val="24"/>
          <w:szCs w:val="24"/>
        </w:rPr>
        <w:t>У</w:t>
      </w:r>
      <w:r w:rsidR="000F58D0" w:rsidRPr="009538BA">
        <w:rPr>
          <w:rFonts w:ascii="Times New Roman" w:hAnsi="Times New Roman"/>
          <w:sz w:val="24"/>
          <w:szCs w:val="24"/>
        </w:rPr>
        <w:t>казание, информация</w:t>
      </w:r>
      <w:r w:rsidR="00B110B9"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переданные</w:t>
      </w:r>
      <w:proofErr w:type="gramEnd"/>
      <w:r w:rsidR="000F58D0" w:rsidRPr="009538BA">
        <w:rPr>
          <w:rFonts w:ascii="Times New Roman" w:hAnsi="Times New Roman"/>
          <w:sz w:val="24"/>
          <w:szCs w:val="24"/>
        </w:rPr>
        <w:t xml:space="preserve"> Генеральному Подрядчику Заказчиком</w:t>
      </w:r>
      <w:r w:rsidR="00113E34" w:rsidRPr="009538BA">
        <w:rPr>
          <w:rFonts w:ascii="Times New Roman" w:hAnsi="Times New Roman"/>
          <w:sz w:val="24"/>
          <w:szCs w:val="24"/>
        </w:rPr>
        <w:t xml:space="preserve"> или от его</w:t>
      </w:r>
      <w:r w:rsidR="000F58D0" w:rsidRPr="009538BA">
        <w:rPr>
          <w:rFonts w:ascii="Times New Roman" w:hAnsi="Times New Roman"/>
          <w:sz w:val="24"/>
          <w:szCs w:val="24"/>
        </w:rPr>
        <w:t xml:space="preserve"> имени не </w:t>
      </w:r>
      <w:r w:rsidR="00B110B9" w:rsidRPr="009538BA">
        <w:rPr>
          <w:rFonts w:ascii="Times New Roman" w:hAnsi="Times New Roman"/>
          <w:sz w:val="24"/>
          <w:szCs w:val="24"/>
        </w:rPr>
        <w:t>исключают и не ограничивают обязанность</w:t>
      </w:r>
      <w:r w:rsidR="000F58D0" w:rsidRPr="009538BA">
        <w:rPr>
          <w:rFonts w:ascii="Times New Roman" w:hAnsi="Times New Roman"/>
          <w:sz w:val="24"/>
          <w:szCs w:val="24"/>
        </w:rPr>
        <w:t xml:space="preserve"> Генерального Подрядчика </w:t>
      </w:r>
      <w:r w:rsidR="000F58D0" w:rsidRPr="009538BA">
        <w:rPr>
          <w:rFonts w:ascii="Times New Roman" w:hAnsi="Times New Roman"/>
          <w:color w:val="000000"/>
          <w:sz w:val="24"/>
          <w:szCs w:val="24"/>
        </w:rPr>
        <w:t>проявлять</w:t>
      </w:r>
      <w:r w:rsidR="000F58D0" w:rsidRPr="009538BA">
        <w:rPr>
          <w:rFonts w:ascii="Times New Roman" w:hAnsi="Times New Roman"/>
          <w:sz w:val="24"/>
          <w:szCs w:val="24"/>
        </w:rPr>
        <w:t xml:space="preserve"> </w:t>
      </w:r>
      <w:r w:rsidR="00B110B9" w:rsidRPr="009538BA">
        <w:rPr>
          <w:rFonts w:ascii="Times New Roman" w:hAnsi="Times New Roman"/>
          <w:sz w:val="24"/>
          <w:szCs w:val="24"/>
        </w:rPr>
        <w:t>надлежащий</w:t>
      </w:r>
      <w:r w:rsidR="000F58D0" w:rsidRPr="009538BA">
        <w:rPr>
          <w:rFonts w:ascii="Times New Roman" w:hAnsi="Times New Roman"/>
          <w:sz w:val="24"/>
          <w:szCs w:val="24"/>
        </w:rPr>
        <w:t xml:space="preserve"> профессионализм и ответственный подход к исполнению своих обязательств по Договору. </w:t>
      </w:r>
      <w:r w:rsidR="00865832" w:rsidRPr="009538BA">
        <w:rPr>
          <w:rFonts w:ascii="Times New Roman" w:hAnsi="Times New Roman"/>
          <w:sz w:val="24"/>
          <w:szCs w:val="24"/>
        </w:rPr>
        <w:t>Согласование Заказчиком п</w:t>
      </w:r>
      <w:r w:rsidR="000F58D0" w:rsidRPr="009538BA">
        <w:rPr>
          <w:rFonts w:ascii="Times New Roman" w:hAnsi="Times New Roman"/>
          <w:sz w:val="24"/>
          <w:szCs w:val="24"/>
        </w:rPr>
        <w:t>лан</w:t>
      </w:r>
      <w:r w:rsidR="00865832" w:rsidRPr="009538BA">
        <w:rPr>
          <w:rFonts w:ascii="Times New Roman" w:hAnsi="Times New Roman"/>
          <w:sz w:val="24"/>
          <w:szCs w:val="24"/>
        </w:rPr>
        <w:t>ов</w:t>
      </w:r>
      <w:r w:rsidR="000F58D0" w:rsidRPr="009538BA">
        <w:rPr>
          <w:rFonts w:ascii="Times New Roman" w:hAnsi="Times New Roman"/>
          <w:sz w:val="24"/>
          <w:szCs w:val="24"/>
        </w:rPr>
        <w:t>, чертеж</w:t>
      </w:r>
      <w:r w:rsidR="00865832" w:rsidRPr="009538BA">
        <w:rPr>
          <w:rFonts w:ascii="Times New Roman" w:hAnsi="Times New Roman"/>
          <w:sz w:val="24"/>
          <w:szCs w:val="24"/>
        </w:rPr>
        <w:t>ей</w:t>
      </w:r>
      <w:r w:rsidR="000F58D0" w:rsidRPr="009538BA">
        <w:rPr>
          <w:rFonts w:ascii="Times New Roman" w:hAnsi="Times New Roman"/>
          <w:sz w:val="24"/>
          <w:szCs w:val="24"/>
        </w:rPr>
        <w:t>, спецификаци</w:t>
      </w:r>
      <w:r w:rsidR="00865832" w:rsidRPr="009538BA">
        <w:rPr>
          <w:rFonts w:ascii="Times New Roman" w:hAnsi="Times New Roman"/>
          <w:sz w:val="24"/>
          <w:szCs w:val="24"/>
        </w:rPr>
        <w:t>й</w:t>
      </w:r>
      <w:r w:rsidR="000F58D0" w:rsidRPr="009538BA">
        <w:rPr>
          <w:rFonts w:ascii="Times New Roman" w:hAnsi="Times New Roman"/>
          <w:sz w:val="24"/>
          <w:szCs w:val="24"/>
        </w:rPr>
        <w:t>, расчет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w:t>
      </w:r>
      <w:r w:rsidR="00B110B9" w:rsidRPr="009538BA">
        <w:rPr>
          <w:rFonts w:ascii="Times New Roman" w:hAnsi="Times New Roman"/>
          <w:sz w:val="24"/>
          <w:szCs w:val="24"/>
        </w:rPr>
        <w:t>и ины</w:t>
      </w:r>
      <w:r w:rsidR="00865832" w:rsidRPr="009538BA">
        <w:rPr>
          <w:rFonts w:ascii="Times New Roman" w:hAnsi="Times New Roman"/>
          <w:sz w:val="24"/>
          <w:szCs w:val="24"/>
        </w:rPr>
        <w:t>х</w:t>
      </w:r>
      <w:r w:rsidR="000F58D0" w:rsidRPr="009538BA">
        <w:rPr>
          <w:rFonts w:ascii="Times New Roman" w:hAnsi="Times New Roman"/>
          <w:sz w:val="24"/>
          <w:szCs w:val="24"/>
        </w:rPr>
        <w:t xml:space="preserve"> документ</w:t>
      </w:r>
      <w:r w:rsidR="00865832" w:rsidRPr="009538BA">
        <w:rPr>
          <w:rFonts w:ascii="Times New Roman" w:hAnsi="Times New Roman"/>
          <w:sz w:val="24"/>
          <w:szCs w:val="24"/>
        </w:rPr>
        <w:t>ов</w:t>
      </w:r>
      <w:r w:rsidR="000F58D0" w:rsidRPr="009538BA">
        <w:rPr>
          <w:rFonts w:ascii="Times New Roman" w:hAnsi="Times New Roman"/>
          <w:sz w:val="24"/>
          <w:szCs w:val="24"/>
        </w:rPr>
        <w:t xml:space="preserve"> не </w:t>
      </w:r>
      <w:r w:rsidR="00B110B9" w:rsidRPr="009538BA">
        <w:rPr>
          <w:rFonts w:ascii="Times New Roman" w:hAnsi="Times New Roman"/>
          <w:sz w:val="24"/>
          <w:szCs w:val="24"/>
        </w:rPr>
        <w:t>освобожда</w:t>
      </w:r>
      <w:r w:rsidR="00865832" w:rsidRPr="009538BA">
        <w:rPr>
          <w:rFonts w:ascii="Times New Roman" w:hAnsi="Times New Roman"/>
          <w:sz w:val="24"/>
          <w:szCs w:val="24"/>
        </w:rPr>
        <w:t>е</w:t>
      </w:r>
      <w:r w:rsidR="00B110B9" w:rsidRPr="009538BA">
        <w:rPr>
          <w:rFonts w:ascii="Times New Roman" w:hAnsi="Times New Roman"/>
          <w:sz w:val="24"/>
          <w:szCs w:val="24"/>
        </w:rPr>
        <w:t xml:space="preserve">т </w:t>
      </w:r>
      <w:r w:rsidR="000D1575" w:rsidRPr="009538BA">
        <w:rPr>
          <w:rFonts w:ascii="Times New Roman" w:hAnsi="Times New Roman"/>
          <w:sz w:val="24"/>
          <w:szCs w:val="24"/>
        </w:rPr>
        <w:t xml:space="preserve">Генерального </w:t>
      </w:r>
      <w:r w:rsidR="00B110B9" w:rsidRPr="009538BA">
        <w:rPr>
          <w:rFonts w:ascii="Times New Roman" w:hAnsi="Times New Roman"/>
          <w:sz w:val="24"/>
          <w:szCs w:val="24"/>
        </w:rPr>
        <w:t>Подрядчика от обязанности проверять указанные документы на их соответствие Законодательству РФ</w:t>
      </w:r>
      <w:r w:rsidR="00715C77" w:rsidRPr="009538B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.1.9</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715C77" w:rsidRPr="009538BA">
        <w:rPr>
          <w:rFonts w:ascii="Times New Roman" w:hAnsi="Times New Roman"/>
          <w:color w:val="000000"/>
          <w:sz w:val="24"/>
          <w:szCs w:val="24"/>
        </w:rPr>
        <w:t>Генеральный Подрядчик несет о</w:t>
      </w:r>
      <w:r w:rsidR="000F58D0" w:rsidRPr="009538BA">
        <w:rPr>
          <w:rFonts w:ascii="Times New Roman" w:hAnsi="Times New Roman"/>
          <w:color w:val="000000"/>
          <w:sz w:val="24"/>
          <w:szCs w:val="24"/>
        </w:rPr>
        <w:t xml:space="preserve">тветственность за </w:t>
      </w:r>
      <w:r w:rsidR="00715C77" w:rsidRPr="009538BA">
        <w:rPr>
          <w:rFonts w:ascii="Times New Roman" w:hAnsi="Times New Roman"/>
          <w:color w:val="000000"/>
          <w:sz w:val="24"/>
          <w:szCs w:val="24"/>
        </w:rPr>
        <w:t>получение всех необходимых разрешений и согласований у Государственных органов и Фонда</w:t>
      </w:r>
      <w:r w:rsidR="000F58D0" w:rsidRPr="009538BA">
        <w:rPr>
          <w:rFonts w:ascii="Times New Roman" w:hAnsi="Times New Roman"/>
          <w:color w:val="000000"/>
          <w:sz w:val="24"/>
          <w:szCs w:val="24"/>
        </w:rPr>
        <w:t>, связанны</w:t>
      </w:r>
      <w:r w:rsidR="00715C77" w:rsidRPr="009538BA">
        <w:rPr>
          <w:rFonts w:ascii="Times New Roman" w:hAnsi="Times New Roman"/>
          <w:color w:val="000000"/>
          <w:sz w:val="24"/>
          <w:szCs w:val="24"/>
        </w:rPr>
        <w:t>х</w:t>
      </w:r>
      <w:r w:rsidR="000F58D0" w:rsidRPr="009538BA">
        <w:rPr>
          <w:rFonts w:ascii="Times New Roman" w:hAnsi="Times New Roman"/>
          <w:color w:val="000000"/>
          <w:sz w:val="24"/>
          <w:szCs w:val="24"/>
        </w:rPr>
        <w:t xml:space="preserve"> с производством Работ</w:t>
      </w:r>
      <w:r w:rsidR="00715C77" w:rsidRPr="009538BA">
        <w:rPr>
          <w:rFonts w:ascii="Times New Roman" w:hAnsi="Times New Roman"/>
          <w:color w:val="000000"/>
          <w:sz w:val="24"/>
          <w:szCs w:val="24"/>
        </w:rPr>
        <w:t xml:space="preserve"> по настоящему Договору</w:t>
      </w:r>
      <w:r w:rsidR="00C77465" w:rsidRPr="009538BA">
        <w:rPr>
          <w:rFonts w:ascii="Times New Roman" w:hAnsi="Times New Roman"/>
          <w:color w:val="000000"/>
          <w:sz w:val="24"/>
          <w:szCs w:val="24"/>
        </w:rPr>
        <w:t xml:space="preserve">, за исключением случаев, когда </w:t>
      </w:r>
      <w:r w:rsidR="00E86736" w:rsidRPr="009538BA">
        <w:rPr>
          <w:rFonts w:ascii="Times New Roman" w:hAnsi="Times New Roman"/>
          <w:color w:val="000000"/>
          <w:sz w:val="24"/>
          <w:szCs w:val="24"/>
        </w:rPr>
        <w:t>в настоящем Договоре прямо указано, что соответствующие разрешения и согласования получает Заказчик</w:t>
      </w:r>
      <w:r w:rsidR="000F58D0" w:rsidRPr="009538BA">
        <w:rPr>
          <w:rFonts w:ascii="Times New Roman" w:hAnsi="Times New Roman"/>
          <w:color w:val="000000"/>
          <w:sz w:val="24"/>
          <w:szCs w:val="24"/>
        </w:rPr>
        <w:t>.</w:t>
      </w:r>
      <w:r w:rsidR="00715C77" w:rsidRPr="009538BA">
        <w:rPr>
          <w:rFonts w:ascii="Times New Roman" w:hAnsi="Times New Roman"/>
          <w:color w:val="000000"/>
          <w:sz w:val="24"/>
          <w:szCs w:val="24"/>
        </w:rPr>
        <w:t xml:space="preserve">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.1.10</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sz w:val="24"/>
          <w:szCs w:val="24"/>
        </w:rPr>
        <w:t xml:space="preserve">В случае если к персоналу </w:t>
      </w:r>
      <w:r w:rsidR="000F58D0" w:rsidRPr="009538BA">
        <w:rPr>
          <w:rFonts w:ascii="Times New Roman" w:hAnsi="Times New Roman"/>
          <w:color w:val="000000"/>
          <w:sz w:val="24"/>
          <w:szCs w:val="24"/>
        </w:rPr>
        <w:t xml:space="preserve">Генерального </w:t>
      </w:r>
      <w:r w:rsidR="000F58D0" w:rsidRPr="009538BA">
        <w:rPr>
          <w:rFonts w:ascii="Times New Roman" w:hAnsi="Times New Roman"/>
          <w:sz w:val="24"/>
          <w:szCs w:val="24"/>
        </w:rPr>
        <w:t xml:space="preserve">Подрядчика или его Субподрядчикам будут предъявлены претензии со стороны государственных или муниципальных </w:t>
      </w:r>
      <w:r w:rsidR="000F58D0" w:rsidRPr="009538BA">
        <w:rPr>
          <w:rFonts w:ascii="Times New Roman" w:hAnsi="Times New Roman"/>
          <w:color w:val="000000"/>
          <w:sz w:val="24"/>
          <w:szCs w:val="24"/>
        </w:rPr>
        <w:t>контролирующих</w:t>
      </w:r>
      <w:r w:rsidR="000F58D0" w:rsidRPr="009538BA">
        <w:rPr>
          <w:rFonts w:ascii="Times New Roman" w:hAnsi="Times New Roman"/>
          <w:sz w:val="24"/>
          <w:szCs w:val="24"/>
        </w:rPr>
        <w:t xml:space="preserve"> органов, и/или </w:t>
      </w:r>
      <w:r w:rsidR="000F58D0" w:rsidRPr="009538BA">
        <w:rPr>
          <w:rFonts w:ascii="Times New Roman" w:hAnsi="Times New Roman"/>
          <w:color w:val="000000"/>
          <w:sz w:val="24"/>
          <w:szCs w:val="24"/>
        </w:rPr>
        <w:t>Фонд</w:t>
      </w:r>
      <w:r w:rsidR="001C0717" w:rsidRPr="009538BA">
        <w:rPr>
          <w:rFonts w:ascii="Times New Roman" w:hAnsi="Times New Roman"/>
          <w:color w:val="000000"/>
          <w:sz w:val="24"/>
          <w:szCs w:val="24"/>
        </w:rPr>
        <w:t>а,</w:t>
      </w:r>
      <w:r w:rsidR="000F58D0" w:rsidRPr="009538BA">
        <w:rPr>
          <w:rFonts w:ascii="Times New Roman" w:hAnsi="Times New Roman"/>
          <w:color w:val="000000"/>
          <w:sz w:val="24"/>
          <w:szCs w:val="24"/>
        </w:rPr>
        <w:t xml:space="preserve"> </w:t>
      </w:r>
      <w:r w:rsidR="000F58D0" w:rsidRPr="009538BA">
        <w:rPr>
          <w:rFonts w:ascii="Times New Roman" w:hAnsi="Times New Roman"/>
          <w:sz w:val="24"/>
          <w:szCs w:val="24"/>
        </w:rPr>
        <w:t>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F601DA" w:rsidRDefault="004D266D"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w:t>
      </w:r>
      <w:r w:rsidR="003B4CB3" w:rsidRPr="009538BA">
        <w:rPr>
          <w:rFonts w:ascii="Times New Roman" w:hAnsi="Times New Roman"/>
          <w:sz w:val="24"/>
          <w:szCs w:val="24"/>
        </w:rPr>
        <w:t>3</w:t>
      </w:r>
      <w:r w:rsidR="00C02D08">
        <w:rPr>
          <w:rFonts w:ascii="Times New Roman" w:hAnsi="Times New Roman"/>
          <w:sz w:val="24"/>
          <w:szCs w:val="24"/>
        </w:rPr>
        <w:t>.1.11</w:t>
      </w:r>
      <w:r w:rsidRPr="009538BA">
        <w:rPr>
          <w:rFonts w:ascii="Times New Roman" w:hAnsi="Times New Roman"/>
          <w:sz w:val="24"/>
          <w:szCs w:val="24"/>
        </w:rPr>
        <w:t>.</w:t>
      </w:r>
      <w:r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Генеральный Подрядчик обязуется </w:t>
      </w:r>
      <w:r w:rsidR="00E2521B" w:rsidRPr="009538BA">
        <w:rPr>
          <w:rFonts w:ascii="Times New Roman" w:hAnsi="Times New Roman"/>
          <w:sz w:val="24"/>
          <w:szCs w:val="24"/>
        </w:rPr>
        <w:t xml:space="preserve">возместить </w:t>
      </w:r>
      <w:r w:rsidR="000F58D0" w:rsidRPr="009538BA">
        <w:rPr>
          <w:rFonts w:ascii="Times New Roman" w:hAnsi="Times New Roman"/>
          <w:sz w:val="24"/>
          <w:szCs w:val="24"/>
        </w:rPr>
        <w:t xml:space="preserve">Заказчику </w:t>
      </w:r>
      <w:r w:rsidR="00E2521B" w:rsidRPr="009538BA">
        <w:rPr>
          <w:rFonts w:ascii="Times New Roman" w:hAnsi="Times New Roman"/>
          <w:sz w:val="24"/>
          <w:szCs w:val="24"/>
        </w:rPr>
        <w:t>убытки</w:t>
      </w:r>
      <w:r w:rsidR="004542C9" w:rsidRPr="009538BA">
        <w:rPr>
          <w:rFonts w:ascii="Times New Roman" w:hAnsi="Times New Roman"/>
          <w:sz w:val="24"/>
          <w:szCs w:val="24"/>
        </w:rPr>
        <w:t xml:space="preserve"> в полном объеме, в том числе упущенную выгоду</w:t>
      </w:r>
      <w:r w:rsidR="000F58D0" w:rsidRPr="009538BA">
        <w:rPr>
          <w:rFonts w:ascii="Times New Roman" w:hAnsi="Times New Roman"/>
          <w:sz w:val="24"/>
          <w:szCs w:val="24"/>
        </w:rPr>
        <w:t xml:space="preserve">, которые Заказчик может понести </w:t>
      </w:r>
      <w:r w:rsidR="00E2521B" w:rsidRPr="009538BA">
        <w:rPr>
          <w:rFonts w:ascii="Times New Roman" w:hAnsi="Times New Roman"/>
          <w:sz w:val="24"/>
          <w:szCs w:val="24"/>
        </w:rPr>
        <w:t>в результате действи</w:t>
      </w:r>
      <w:r w:rsidR="00E752A7" w:rsidRPr="009538BA">
        <w:rPr>
          <w:rFonts w:ascii="Times New Roman" w:hAnsi="Times New Roman"/>
          <w:sz w:val="24"/>
          <w:szCs w:val="24"/>
        </w:rPr>
        <w:t>й</w:t>
      </w:r>
      <w:r w:rsidR="00E2521B" w:rsidRPr="009538BA">
        <w:rPr>
          <w:rFonts w:ascii="Times New Roman" w:hAnsi="Times New Roman"/>
          <w:sz w:val="24"/>
          <w:szCs w:val="24"/>
        </w:rPr>
        <w:t xml:space="preserve"> (бездействия) Генерального Подрядчика</w:t>
      </w:r>
      <w:r w:rsidR="00E752A7" w:rsidRPr="009538BA">
        <w:rPr>
          <w:rFonts w:ascii="Times New Roman" w:hAnsi="Times New Roman"/>
          <w:sz w:val="24"/>
          <w:szCs w:val="24"/>
        </w:rPr>
        <w:t>, его работников, представителей, Субподрядчиков, Поставщиков и иных третьих лиц,</w:t>
      </w:r>
      <w:r w:rsidR="000F58D0" w:rsidRPr="009538BA">
        <w:rPr>
          <w:rFonts w:ascii="Times New Roman" w:hAnsi="Times New Roman"/>
          <w:sz w:val="24"/>
          <w:szCs w:val="24"/>
        </w:rPr>
        <w:t xml:space="preserve"> привлеченны</w:t>
      </w:r>
      <w:r w:rsidR="00E752A7" w:rsidRPr="009538BA">
        <w:rPr>
          <w:rFonts w:ascii="Times New Roman" w:hAnsi="Times New Roman"/>
          <w:sz w:val="24"/>
          <w:szCs w:val="24"/>
        </w:rPr>
        <w:t>х</w:t>
      </w:r>
      <w:r w:rsidR="000F58D0" w:rsidRPr="009538BA">
        <w:rPr>
          <w:rFonts w:ascii="Times New Roman" w:hAnsi="Times New Roman"/>
          <w:sz w:val="24"/>
          <w:szCs w:val="24"/>
        </w:rPr>
        <w:t xml:space="preserve"> Генеральным Подрядчиком к</w:t>
      </w:r>
      <w:r w:rsidRPr="009538BA">
        <w:rPr>
          <w:rFonts w:ascii="Times New Roman" w:hAnsi="Times New Roman"/>
          <w:sz w:val="24"/>
          <w:szCs w:val="24"/>
        </w:rPr>
        <w:t xml:space="preserve"> выполнению Работ </w:t>
      </w:r>
      <w:r w:rsidR="000F58D0" w:rsidRPr="009538BA">
        <w:rPr>
          <w:rFonts w:ascii="Times New Roman" w:hAnsi="Times New Roman"/>
          <w:sz w:val="24"/>
          <w:szCs w:val="24"/>
        </w:rPr>
        <w:t>по настоящему Договору</w:t>
      </w:r>
      <w:r w:rsidR="00951A2D" w:rsidRPr="00F601DA">
        <w:rPr>
          <w:rFonts w:ascii="Times New Roman" w:hAnsi="Times New Roman"/>
          <w:sz w:val="24"/>
          <w:szCs w:val="24"/>
        </w:rPr>
        <w:t xml:space="preserve">, в том числе убытки при </w:t>
      </w:r>
      <w:r w:rsidR="008A2B3F" w:rsidRPr="00F601DA">
        <w:rPr>
          <w:rFonts w:ascii="Times New Roman" w:hAnsi="Times New Roman"/>
          <w:sz w:val="24"/>
          <w:szCs w:val="24"/>
        </w:rPr>
        <w:t>причинении</w:t>
      </w:r>
      <w:r w:rsidR="00951A2D" w:rsidRPr="00F601DA">
        <w:rPr>
          <w:rFonts w:ascii="Times New Roman" w:hAnsi="Times New Roman"/>
          <w:sz w:val="24"/>
          <w:szCs w:val="24"/>
        </w:rPr>
        <w:t xml:space="preserve"> вреда третьим лицам на территории </w:t>
      </w:r>
      <w:r w:rsidR="008A2B3F" w:rsidRPr="00F601DA">
        <w:rPr>
          <w:rFonts w:ascii="Times New Roman" w:hAnsi="Times New Roman"/>
          <w:sz w:val="24"/>
          <w:szCs w:val="24"/>
        </w:rPr>
        <w:t>И</w:t>
      </w:r>
      <w:r w:rsidR="00951A2D" w:rsidRPr="00F601DA">
        <w:rPr>
          <w:rFonts w:ascii="Times New Roman" w:hAnsi="Times New Roman"/>
          <w:sz w:val="24"/>
          <w:szCs w:val="24"/>
        </w:rPr>
        <w:t>нновационного центра «Сколково»</w:t>
      </w:r>
      <w:r w:rsidR="00A23D3F" w:rsidRPr="00F601DA">
        <w:rPr>
          <w:rFonts w:ascii="Times New Roman" w:hAnsi="Times New Roman"/>
          <w:sz w:val="24"/>
          <w:szCs w:val="24"/>
        </w:rPr>
        <w:t xml:space="preserve"> (вне границ </w:t>
      </w:r>
      <w:r w:rsidR="00260BC6">
        <w:rPr>
          <w:rFonts w:ascii="Times New Roman" w:hAnsi="Times New Roman"/>
          <w:sz w:val="24"/>
          <w:szCs w:val="24"/>
        </w:rPr>
        <w:t>с</w:t>
      </w:r>
      <w:r w:rsidR="00BC5BAE" w:rsidRPr="00F601DA">
        <w:rPr>
          <w:rFonts w:ascii="Times New Roman" w:hAnsi="Times New Roman"/>
          <w:sz w:val="24"/>
          <w:szCs w:val="24"/>
        </w:rPr>
        <w:t>троительной площадки</w:t>
      </w:r>
      <w:proofErr w:type="gramEnd"/>
      <w:r w:rsidR="00A23D3F" w:rsidRPr="00F601DA">
        <w:rPr>
          <w:rFonts w:ascii="Times New Roman" w:hAnsi="Times New Roman"/>
          <w:sz w:val="24"/>
          <w:szCs w:val="24"/>
        </w:rPr>
        <w:t xml:space="preserve">) по вине работников </w:t>
      </w:r>
      <w:r w:rsidR="00951A2D" w:rsidRPr="00F601DA">
        <w:rPr>
          <w:rFonts w:ascii="Times New Roman" w:hAnsi="Times New Roman"/>
          <w:sz w:val="24"/>
          <w:szCs w:val="24"/>
        </w:rPr>
        <w:t xml:space="preserve"> Генерального Подрядчика, работников, представителей</w:t>
      </w:r>
      <w:r w:rsidR="00A23D3F" w:rsidRPr="00F601DA">
        <w:rPr>
          <w:rFonts w:ascii="Times New Roman" w:hAnsi="Times New Roman"/>
          <w:sz w:val="24"/>
          <w:szCs w:val="24"/>
        </w:rPr>
        <w:t xml:space="preserve"> </w:t>
      </w:r>
      <w:r w:rsidR="00951A2D" w:rsidRPr="00F601DA">
        <w:rPr>
          <w:rFonts w:ascii="Times New Roman" w:hAnsi="Times New Roman"/>
          <w:sz w:val="24"/>
          <w:szCs w:val="24"/>
        </w:rPr>
        <w:t xml:space="preserve"> Субподрядчиков, Поставщиков и иных третьих лиц, привлеченных Генеральным Подрядчиком к выполнению Работ по настоящему Договору</w:t>
      </w:r>
      <w:r w:rsidR="00C36D8E" w:rsidRPr="00F601DA">
        <w:rPr>
          <w:rFonts w:ascii="Times New Roman" w:hAnsi="Times New Roman"/>
          <w:sz w:val="24"/>
          <w:szCs w:val="24"/>
        </w:rPr>
        <w:t>,</w:t>
      </w:r>
      <w:r w:rsidR="00A23D3F" w:rsidRPr="00F601DA">
        <w:rPr>
          <w:rFonts w:ascii="Times New Roman" w:hAnsi="Times New Roman"/>
          <w:sz w:val="24"/>
          <w:szCs w:val="24"/>
        </w:rPr>
        <w:t xml:space="preserve"> </w:t>
      </w:r>
      <w:r w:rsidR="00C36D8E" w:rsidRPr="00F601DA">
        <w:rPr>
          <w:rFonts w:ascii="Times New Roman" w:hAnsi="Times New Roman"/>
          <w:sz w:val="24"/>
          <w:szCs w:val="24"/>
        </w:rPr>
        <w:t xml:space="preserve">в результате </w:t>
      </w:r>
      <w:r w:rsidR="00A23D3F" w:rsidRPr="00F601DA">
        <w:rPr>
          <w:rFonts w:ascii="Times New Roman" w:hAnsi="Times New Roman"/>
          <w:sz w:val="24"/>
          <w:szCs w:val="24"/>
        </w:rPr>
        <w:t>дорожно-транспортны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происшестви</w:t>
      </w:r>
      <w:r w:rsidR="00C36D8E" w:rsidRPr="00F601DA">
        <w:rPr>
          <w:rFonts w:ascii="Times New Roman" w:hAnsi="Times New Roman"/>
          <w:sz w:val="24"/>
          <w:szCs w:val="24"/>
        </w:rPr>
        <w:t>й</w:t>
      </w:r>
      <w:r w:rsidR="00A23D3F" w:rsidRPr="00F601DA">
        <w:rPr>
          <w:rFonts w:ascii="Times New Roman" w:hAnsi="Times New Roman"/>
          <w:sz w:val="24"/>
          <w:szCs w:val="24"/>
        </w:rPr>
        <w:t>, авари</w:t>
      </w:r>
      <w:r w:rsidR="00C36D8E" w:rsidRPr="00F601DA">
        <w:rPr>
          <w:rFonts w:ascii="Times New Roman" w:hAnsi="Times New Roman"/>
          <w:sz w:val="24"/>
          <w:szCs w:val="24"/>
        </w:rPr>
        <w:t>й</w:t>
      </w:r>
      <w:r w:rsidR="00A23D3F" w:rsidRPr="00F601DA">
        <w:rPr>
          <w:rFonts w:ascii="Times New Roman" w:hAnsi="Times New Roman"/>
          <w:sz w:val="24"/>
          <w:szCs w:val="24"/>
        </w:rPr>
        <w:t>,  инцидент</w:t>
      </w:r>
      <w:r w:rsidR="00C36D8E" w:rsidRPr="00F601DA">
        <w:rPr>
          <w:rFonts w:ascii="Times New Roman" w:hAnsi="Times New Roman"/>
          <w:sz w:val="24"/>
          <w:szCs w:val="24"/>
        </w:rPr>
        <w:t>ов</w:t>
      </w:r>
      <w:r w:rsidR="00A23D3F" w:rsidRPr="00F601DA">
        <w:rPr>
          <w:rFonts w:ascii="Times New Roman" w:hAnsi="Times New Roman"/>
          <w:sz w:val="24"/>
          <w:szCs w:val="24"/>
        </w:rPr>
        <w:t>, пожар</w:t>
      </w:r>
      <w:r w:rsidR="00C36D8E" w:rsidRPr="00F601DA">
        <w:rPr>
          <w:rFonts w:ascii="Times New Roman" w:hAnsi="Times New Roman"/>
          <w:sz w:val="24"/>
          <w:szCs w:val="24"/>
        </w:rPr>
        <w:t>ов</w:t>
      </w:r>
      <w:r w:rsidR="00A23D3F" w:rsidRPr="00F601DA">
        <w:rPr>
          <w:rFonts w:ascii="Times New Roman" w:hAnsi="Times New Roman"/>
          <w:sz w:val="24"/>
          <w:szCs w:val="24"/>
        </w:rPr>
        <w:t>, несчастны</w:t>
      </w:r>
      <w:r w:rsidR="00C36D8E" w:rsidRPr="00F601DA">
        <w:rPr>
          <w:rFonts w:ascii="Times New Roman" w:hAnsi="Times New Roman"/>
          <w:sz w:val="24"/>
          <w:szCs w:val="24"/>
        </w:rPr>
        <w:t>х</w:t>
      </w:r>
      <w:r w:rsidR="00A23D3F" w:rsidRPr="00F601DA">
        <w:rPr>
          <w:rFonts w:ascii="Times New Roman" w:hAnsi="Times New Roman"/>
          <w:sz w:val="24"/>
          <w:szCs w:val="24"/>
        </w:rPr>
        <w:t xml:space="preserve"> случа</w:t>
      </w:r>
      <w:r w:rsidR="00C36D8E" w:rsidRPr="00F601DA">
        <w:rPr>
          <w:rFonts w:ascii="Times New Roman" w:hAnsi="Times New Roman"/>
          <w:sz w:val="24"/>
          <w:szCs w:val="24"/>
        </w:rPr>
        <w:t>ев</w:t>
      </w:r>
      <w:r w:rsidR="00A23D3F" w:rsidRPr="00F601DA">
        <w:rPr>
          <w:rFonts w:ascii="Times New Roman" w:hAnsi="Times New Roman"/>
          <w:sz w:val="24"/>
          <w:szCs w:val="24"/>
        </w:rPr>
        <w:t xml:space="preserve">  и други</w:t>
      </w:r>
      <w:r w:rsidR="00C36D8E" w:rsidRPr="00F601DA">
        <w:rPr>
          <w:rFonts w:ascii="Times New Roman" w:hAnsi="Times New Roman"/>
          <w:sz w:val="24"/>
          <w:szCs w:val="24"/>
        </w:rPr>
        <w:t>х</w:t>
      </w:r>
      <w:r w:rsidR="00EE13E0" w:rsidRPr="00F601DA">
        <w:rPr>
          <w:rFonts w:ascii="Times New Roman" w:hAnsi="Times New Roman"/>
          <w:sz w:val="24"/>
          <w:szCs w:val="24"/>
        </w:rPr>
        <w:t xml:space="preserve"> чрезвычайны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ситуаци</w:t>
      </w:r>
      <w:r w:rsidR="00C36D8E" w:rsidRPr="00F601DA">
        <w:rPr>
          <w:rFonts w:ascii="Times New Roman" w:hAnsi="Times New Roman"/>
          <w:sz w:val="24"/>
          <w:szCs w:val="24"/>
        </w:rPr>
        <w:t>й</w:t>
      </w:r>
      <w:r w:rsidR="00EE13E0" w:rsidRPr="00F601DA">
        <w:rPr>
          <w:rFonts w:ascii="Times New Roman" w:hAnsi="Times New Roman"/>
          <w:sz w:val="24"/>
          <w:szCs w:val="24"/>
        </w:rPr>
        <w:t>, связанны</w:t>
      </w:r>
      <w:r w:rsidR="00C36D8E" w:rsidRPr="00F601DA">
        <w:rPr>
          <w:rFonts w:ascii="Times New Roman" w:hAnsi="Times New Roman"/>
          <w:sz w:val="24"/>
          <w:szCs w:val="24"/>
        </w:rPr>
        <w:t>х</w:t>
      </w:r>
      <w:r w:rsidR="00EE13E0" w:rsidRPr="00F601DA">
        <w:rPr>
          <w:rFonts w:ascii="Times New Roman" w:hAnsi="Times New Roman"/>
          <w:sz w:val="24"/>
          <w:szCs w:val="24"/>
        </w:rPr>
        <w:t xml:space="preserve"> с нарушениями </w:t>
      </w:r>
      <w:r w:rsidR="0007639D" w:rsidRPr="00F601DA">
        <w:rPr>
          <w:rFonts w:ascii="Times New Roman" w:hAnsi="Times New Roman"/>
          <w:sz w:val="24"/>
          <w:szCs w:val="24"/>
        </w:rPr>
        <w:t xml:space="preserve">требований </w:t>
      </w:r>
      <w:r w:rsidR="00C36D8E" w:rsidRPr="00F601DA">
        <w:rPr>
          <w:rFonts w:ascii="Times New Roman" w:hAnsi="Times New Roman"/>
          <w:sz w:val="24"/>
          <w:szCs w:val="24"/>
        </w:rPr>
        <w:t xml:space="preserve">правил </w:t>
      </w:r>
      <w:r w:rsidR="0007639D" w:rsidRPr="00F601DA">
        <w:rPr>
          <w:rFonts w:ascii="Times New Roman" w:hAnsi="Times New Roman"/>
          <w:sz w:val="24"/>
          <w:szCs w:val="24"/>
        </w:rPr>
        <w:t>охраны труда, промышленной, пожарной и экологической безопасности</w:t>
      </w:r>
      <w:r w:rsidR="00A23D3F" w:rsidRPr="00F601DA">
        <w:rPr>
          <w:rFonts w:ascii="Times New Roman" w:hAnsi="Times New Roman"/>
          <w:sz w:val="24"/>
          <w:szCs w:val="24"/>
        </w:rPr>
        <w:t>.</w:t>
      </w:r>
      <w:r w:rsidR="00951A2D" w:rsidRPr="00F601DA">
        <w:rPr>
          <w:rFonts w:ascii="Times New Roman" w:hAnsi="Times New Roman"/>
          <w:sz w:val="24"/>
          <w:szCs w:val="24"/>
        </w:rPr>
        <w:t xml:space="preserve">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1</w:t>
      </w:r>
      <w:r w:rsidR="002E44C4" w:rsidRPr="009538BA">
        <w:rPr>
          <w:rFonts w:ascii="Times New Roman" w:hAnsi="Times New Roman"/>
          <w:color w:val="000000"/>
          <w:sz w:val="24"/>
          <w:szCs w:val="24"/>
        </w:rPr>
        <w:t>2</w:t>
      </w:r>
      <w:r w:rsidRPr="009538BA">
        <w:rPr>
          <w:rFonts w:ascii="Times New Roman" w:hAnsi="Times New Roman"/>
          <w:color w:val="000000"/>
          <w:sz w:val="24"/>
          <w:szCs w:val="24"/>
        </w:rPr>
        <w:t>.3</w:t>
      </w:r>
      <w:r w:rsidR="00C02D08">
        <w:rPr>
          <w:rFonts w:ascii="Times New Roman" w:hAnsi="Times New Roman"/>
          <w:color w:val="000000"/>
          <w:sz w:val="24"/>
          <w:szCs w:val="24"/>
        </w:rPr>
        <w:t>.1.12</w:t>
      </w:r>
      <w:r w:rsidR="004D266D" w:rsidRPr="009538BA">
        <w:rPr>
          <w:rFonts w:ascii="Times New Roman" w:hAnsi="Times New Roman"/>
          <w:color w:val="000000"/>
          <w:sz w:val="24"/>
          <w:szCs w:val="24"/>
        </w:rPr>
        <w:t>.</w:t>
      </w:r>
      <w:r w:rsidR="004D266D" w:rsidRPr="009538BA">
        <w:rPr>
          <w:rFonts w:ascii="Times New Roman" w:hAnsi="Times New Roman"/>
          <w:color w:val="000000"/>
          <w:sz w:val="24"/>
          <w:szCs w:val="24"/>
        </w:rPr>
        <w:tab/>
      </w:r>
      <w:r w:rsidR="00D526F6" w:rsidRPr="009538BA">
        <w:rPr>
          <w:rFonts w:ascii="Times New Roman" w:hAnsi="Times New Roman"/>
          <w:color w:val="000000"/>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разработать и </w:t>
      </w:r>
      <w:r w:rsidR="000F58D0" w:rsidRPr="009538BA">
        <w:rPr>
          <w:rFonts w:ascii="Times New Roman" w:hAnsi="Times New Roman"/>
          <w:color w:val="000000"/>
          <w:sz w:val="24"/>
          <w:szCs w:val="24"/>
        </w:rPr>
        <w:t>обеспечить</w:t>
      </w:r>
      <w:r w:rsidR="000F58D0" w:rsidRPr="009538BA">
        <w:rPr>
          <w:rFonts w:ascii="Times New Roman" w:hAnsi="Times New Roman"/>
          <w:sz w:val="24"/>
          <w:szCs w:val="24"/>
        </w:rPr>
        <w:t xml:space="preserve"> выполнение регламента действий в чрезвычайных ситуациях любого рода.</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.1.13</w:t>
      </w:r>
      <w:r w:rsidR="004D266D" w:rsidRPr="009538BA">
        <w:rPr>
          <w:rFonts w:ascii="Times New Roman" w:hAnsi="Times New Roman"/>
          <w:sz w:val="24"/>
          <w:szCs w:val="24"/>
        </w:rPr>
        <w:t xml:space="preserve">. </w:t>
      </w:r>
      <w:r w:rsidR="000F58D0" w:rsidRPr="009538BA">
        <w:rPr>
          <w:rFonts w:ascii="Times New Roman" w:hAnsi="Times New Roman"/>
          <w:color w:val="000000"/>
          <w:sz w:val="24"/>
          <w:szCs w:val="24"/>
        </w:rPr>
        <w:t>Генеральный</w:t>
      </w:r>
      <w:r w:rsidR="000F58D0" w:rsidRPr="009538BA">
        <w:rPr>
          <w:rFonts w:ascii="Times New Roman" w:hAnsi="Times New Roman"/>
          <w:sz w:val="24"/>
          <w:szCs w:val="24"/>
        </w:rPr>
        <w:t xml:space="preserve"> Подрядчик обязуется сообщать Заказчику о любых </w:t>
      </w:r>
      <w:r w:rsidR="00D47434" w:rsidRPr="009538BA">
        <w:rPr>
          <w:rFonts w:ascii="Times New Roman" w:hAnsi="Times New Roman"/>
          <w:sz w:val="24"/>
          <w:szCs w:val="24"/>
        </w:rPr>
        <w:t xml:space="preserve">Дефектах </w:t>
      </w:r>
      <w:r w:rsidR="000F58D0" w:rsidRPr="009538BA">
        <w:rPr>
          <w:rFonts w:ascii="Times New Roman" w:hAnsi="Times New Roman"/>
          <w:sz w:val="24"/>
          <w:szCs w:val="24"/>
        </w:rPr>
        <w:t xml:space="preserve">или повреждениях </w:t>
      </w:r>
      <w:r w:rsidR="0069583C" w:rsidRPr="009538BA">
        <w:rPr>
          <w:rFonts w:ascii="Times New Roman" w:hAnsi="Times New Roman"/>
          <w:sz w:val="24"/>
          <w:szCs w:val="24"/>
        </w:rPr>
        <w:t>Объект</w:t>
      </w:r>
      <w:r w:rsidR="00260BC6">
        <w:rPr>
          <w:rFonts w:ascii="Times New Roman" w:hAnsi="Times New Roman"/>
          <w:sz w:val="24"/>
          <w:szCs w:val="24"/>
        </w:rPr>
        <w:t>а, с</w:t>
      </w:r>
      <w:r w:rsidR="000F58D0" w:rsidRPr="009538BA">
        <w:rPr>
          <w:rFonts w:ascii="Times New Roman" w:hAnsi="Times New Roman"/>
          <w:sz w:val="24"/>
          <w:szCs w:val="24"/>
        </w:rPr>
        <w:t>троительной площадки</w:t>
      </w:r>
      <w:r w:rsidR="00260BC6">
        <w:rPr>
          <w:rFonts w:ascii="Times New Roman" w:hAnsi="Times New Roman"/>
          <w:sz w:val="24"/>
          <w:szCs w:val="24"/>
        </w:rPr>
        <w:t xml:space="preserve"> или Помещений</w:t>
      </w:r>
      <w:r w:rsidR="000F58D0" w:rsidRPr="009538BA">
        <w:rPr>
          <w:rFonts w:ascii="Times New Roman" w:hAnsi="Times New Roman"/>
          <w:sz w:val="24"/>
          <w:szCs w:val="24"/>
        </w:rPr>
        <w:t xml:space="preserve">, которые </w:t>
      </w:r>
      <w:r w:rsidR="000F58D0" w:rsidRPr="009538BA">
        <w:rPr>
          <w:rFonts w:ascii="Times New Roman" w:hAnsi="Times New Roman"/>
          <w:color w:val="000000"/>
          <w:sz w:val="24"/>
          <w:szCs w:val="24"/>
        </w:rPr>
        <w:t>стали</w:t>
      </w:r>
      <w:r w:rsidR="000F58D0" w:rsidRPr="009538BA">
        <w:rPr>
          <w:rFonts w:ascii="Times New Roman" w:hAnsi="Times New Roman"/>
          <w:sz w:val="24"/>
          <w:szCs w:val="24"/>
        </w:rPr>
        <w:t xml:space="preserve"> известны Генеральному Подрядчику в ходе выполнения Работ.</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.1.14</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установить временные </w:t>
      </w:r>
      <w:r w:rsidR="000F58D0" w:rsidRPr="009538BA">
        <w:rPr>
          <w:rFonts w:ascii="Times New Roman" w:hAnsi="Times New Roman"/>
          <w:color w:val="000000"/>
          <w:sz w:val="24"/>
          <w:szCs w:val="24"/>
        </w:rPr>
        <w:t>приборы</w:t>
      </w:r>
      <w:r w:rsidR="000F58D0" w:rsidRPr="009538BA">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000F58D0" w:rsidRPr="009538BA">
        <w:rPr>
          <w:rFonts w:ascii="Times New Roman" w:hAnsi="Times New Roman"/>
          <w:color w:val="000000"/>
          <w:sz w:val="24"/>
          <w:szCs w:val="24"/>
        </w:rPr>
        <w:t>оплачивать</w:t>
      </w:r>
      <w:r w:rsidR="000F58D0" w:rsidRPr="009538BA">
        <w:rPr>
          <w:rFonts w:ascii="Times New Roman" w:hAnsi="Times New Roman"/>
          <w:sz w:val="24"/>
          <w:szCs w:val="24"/>
        </w:rPr>
        <w:t xml:space="preserve"> потребленные Генеральным </w:t>
      </w:r>
      <w:r w:rsidR="000F58D0" w:rsidRPr="009538BA">
        <w:rPr>
          <w:rFonts w:ascii="Times New Roman" w:hAnsi="Times New Roman"/>
          <w:sz w:val="24"/>
          <w:szCs w:val="24"/>
        </w:rPr>
        <w:lastRenderedPageBreak/>
        <w:t>Подрядчиком коммунальные услуги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электричество, техническая вода) в течение всего срока производства Работ</w:t>
      </w:r>
      <w:r w:rsidR="008C69C0">
        <w:rPr>
          <w:rFonts w:ascii="Times New Roman" w:hAnsi="Times New Roman"/>
          <w:sz w:val="24"/>
          <w:szCs w:val="24"/>
        </w:rPr>
        <w:t xml:space="preserve"> (если применимо)</w:t>
      </w:r>
      <w:r w:rsidR="000F58D0" w:rsidRPr="009538BA">
        <w:rPr>
          <w:rFonts w:ascii="Times New Roman" w:hAnsi="Times New Roman"/>
          <w:sz w:val="24"/>
          <w:szCs w:val="24"/>
        </w:rPr>
        <w:t>.</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w:t>
      </w:r>
      <w:r w:rsidR="004D266D" w:rsidRPr="009538BA">
        <w:rPr>
          <w:rFonts w:ascii="Times New Roman" w:hAnsi="Times New Roman"/>
          <w:sz w:val="24"/>
          <w:szCs w:val="24"/>
        </w:rPr>
        <w:t>1</w:t>
      </w:r>
      <w:r w:rsidR="00C02D08">
        <w:rPr>
          <w:rFonts w:ascii="Times New Roman" w:hAnsi="Times New Roman"/>
          <w:sz w:val="24"/>
          <w:szCs w:val="24"/>
        </w:rPr>
        <w:t>5</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w:t>
      </w:r>
      <w:r w:rsidR="004D266D" w:rsidRPr="009538BA">
        <w:rPr>
          <w:rFonts w:ascii="Times New Roman" w:hAnsi="Times New Roman"/>
          <w:sz w:val="24"/>
          <w:szCs w:val="24"/>
        </w:rPr>
        <w:t xml:space="preserve">руководствоваться </w:t>
      </w:r>
      <w:r w:rsidR="004D266D" w:rsidRPr="00E31A44">
        <w:rPr>
          <w:rFonts w:ascii="Times New Roman" w:hAnsi="Times New Roman"/>
          <w:sz w:val="24"/>
          <w:szCs w:val="24"/>
        </w:rPr>
        <w:t>Проектной документацией и Рабочей документацией</w:t>
      </w:r>
      <w:r w:rsidR="000F58D0" w:rsidRPr="00E31A44">
        <w:rPr>
          <w:rFonts w:ascii="Times New Roman" w:hAnsi="Times New Roman"/>
          <w:sz w:val="24"/>
          <w:szCs w:val="24"/>
        </w:rPr>
        <w:t xml:space="preserve"> при </w:t>
      </w:r>
      <w:r w:rsidR="000F58D0" w:rsidRPr="00E31A44">
        <w:rPr>
          <w:rFonts w:ascii="Times New Roman" w:hAnsi="Times New Roman"/>
          <w:color w:val="000000"/>
          <w:sz w:val="24"/>
          <w:szCs w:val="24"/>
        </w:rPr>
        <w:t>производстве</w:t>
      </w:r>
      <w:r w:rsidR="000F58D0" w:rsidRPr="00E31A4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СНиП и техническим условиям, установленным Законодательством РФ, отступления от  Проектной документации.</w:t>
      </w:r>
    </w:p>
    <w:p w:rsidR="004D266D" w:rsidRPr="00412984"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.1.16</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Осуществлять Строительный контроль Генерального Подрядчика в соответствии с Положением о проведении </w:t>
      </w:r>
      <w:r w:rsidR="000F58D0" w:rsidRPr="009538BA">
        <w:rPr>
          <w:rFonts w:ascii="Times New Roman" w:hAnsi="Times New Roman"/>
          <w:color w:val="000000"/>
          <w:sz w:val="24"/>
          <w:szCs w:val="24"/>
        </w:rPr>
        <w:t>строительного</w:t>
      </w:r>
      <w:r w:rsidR="000F58D0" w:rsidRPr="009538BA">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w:t>
      </w:r>
      <w:r w:rsidR="001C33CC" w:rsidRPr="009538BA">
        <w:rPr>
          <w:rFonts w:ascii="Times New Roman" w:hAnsi="Times New Roman"/>
          <w:sz w:val="24"/>
          <w:szCs w:val="24"/>
        </w:rPr>
        <w:t xml:space="preserve"> июня </w:t>
      </w:r>
      <w:r w:rsidR="000F58D0" w:rsidRPr="009538BA">
        <w:rPr>
          <w:rFonts w:ascii="Times New Roman" w:hAnsi="Times New Roman"/>
          <w:sz w:val="24"/>
          <w:szCs w:val="24"/>
        </w:rPr>
        <w:t>2010</w:t>
      </w:r>
      <w:r w:rsidR="001C33CC" w:rsidRPr="009538BA">
        <w:rPr>
          <w:rFonts w:ascii="Times New Roman" w:hAnsi="Times New Roman"/>
          <w:sz w:val="24"/>
          <w:szCs w:val="24"/>
        </w:rPr>
        <w:t xml:space="preserve"> г.</w:t>
      </w:r>
      <w:r w:rsidR="000F58D0" w:rsidRPr="009538BA">
        <w:rPr>
          <w:rFonts w:ascii="Times New Roman" w:hAnsi="Times New Roman"/>
          <w:sz w:val="24"/>
          <w:szCs w:val="24"/>
        </w:rPr>
        <w:t xml:space="preserve"> </w:t>
      </w:r>
      <w:r w:rsidR="001C33CC" w:rsidRPr="009538BA">
        <w:rPr>
          <w:rFonts w:ascii="Times New Roman" w:hAnsi="Times New Roman"/>
          <w:sz w:val="24"/>
          <w:szCs w:val="24"/>
        </w:rPr>
        <w:t>№</w:t>
      </w:r>
      <w:r w:rsidR="000F58D0" w:rsidRPr="009538BA">
        <w:rPr>
          <w:rFonts w:ascii="Times New Roman" w:hAnsi="Times New Roman"/>
          <w:sz w:val="24"/>
          <w:szCs w:val="24"/>
        </w:rPr>
        <w:t xml:space="preserve"> 468, и предъявлять  Заказчику по его требованию документы, подтверждающие осуществление такого контроля, в том числе журнал </w:t>
      </w:r>
      <w:r w:rsidR="00715C77" w:rsidRPr="009538BA">
        <w:rPr>
          <w:rFonts w:ascii="Times New Roman" w:hAnsi="Times New Roman"/>
          <w:sz w:val="24"/>
          <w:szCs w:val="24"/>
        </w:rPr>
        <w:t>Р</w:t>
      </w:r>
      <w:r w:rsidR="000F58D0" w:rsidRPr="009538BA">
        <w:rPr>
          <w:rFonts w:ascii="Times New Roman" w:hAnsi="Times New Roman"/>
          <w:sz w:val="24"/>
          <w:szCs w:val="24"/>
        </w:rPr>
        <w:t>абот, акт</w:t>
      </w:r>
      <w:r w:rsidR="001C33CC" w:rsidRPr="009538BA">
        <w:rPr>
          <w:rFonts w:ascii="Times New Roman" w:hAnsi="Times New Roman"/>
          <w:sz w:val="24"/>
          <w:szCs w:val="24"/>
        </w:rPr>
        <w:t>ы</w:t>
      </w:r>
      <w:r w:rsidR="000F58D0" w:rsidRPr="009538BA">
        <w:rPr>
          <w:rFonts w:ascii="Times New Roman" w:hAnsi="Times New Roman"/>
          <w:sz w:val="24"/>
          <w:szCs w:val="24"/>
        </w:rPr>
        <w:t xml:space="preserve"> проведения контрольных мероприятий.</w:t>
      </w:r>
      <w:proofErr w:type="gramEnd"/>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412984">
        <w:rPr>
          <w:rFonts w:ascii="Times New Roman" w:hAnsi="Times New Roman"/>
          <w:sz w:val="24"/>
          <w:szCs w:val="24"/>
        </w:rPr>
        <w:t>1</w:t>
      </w:r>
      <w:r w:rsidR="002E44C4" w:rsidRPr="00412984">
        <w:rPr>
          <w:rFonts w:ascii="Times New Roman" w:hAnsi="Times New Roman"/>
          <w:sz w:val="24"/>
          <w:szCs w:val="24"/>
        </w:rPr>
        <w:t>2</w:t>
      </w:r>
      <w:r w:rsidRPr="00412984">
        <w:rPr>
          <w:rFonts w:ascii="Times New Roman" w:hAnsi="Times New Roman"/>
          <w:sz w:val="24"/>
          <w:szCs w:val="24"/>
        </w:rPr>
        <w:t>.3</w:t>
      </w:r>
      <w:r w:rsidR="00C02D08" w:rsidRPr="00412984">
        <w:rPr>
          <w:rFonts w:ascii="Times New Roman" w:hAnsi="Times New Roman"/>
          <w:sz w:val="24"/>
          <w:szCs w:val="24"/>
        </w:rPr>
        <w:t>.1.17</w:t>
      </w:r>
      <w:r w:rsidR="004D266D" w:rsidRPr="00412984">
        <w:rPr>
          <w:rFonts w:ascii="Times New Roman" w:hAnsi="Times New Roman"/>
          <w:sz w:val="24"/>
          <w:szCs w:val="24"/>
        </w:rPr>
        <w:t>.</w:t>
      </w:r>
      <w:r w:rsidR="004D266D" w:rsidRPr="00412984">
        <w:rPr>
          <w:rFonts w:ascii="Times New Roman" w:hAnsi="Times New Roman"/>
          <w:sz w:val="24"/>
          <w:szCs w:val="24"/>
        </w:rPr>
        <w:tab/>
      </w:r>
      <w:r w:rsidR="00D526F6" w:rsidRPr="00412984">
        <w:rPr>
          <w:rFonts w:ascii="Times New Roman" w:hAnsi="Times New Roman"/>
          <w:sz w:val="24"/>
          <w:szCs w:val="24"/>
        </w:rPr>
        <w:t xml:space="preserve"> </w:t>
      </w:r>
      <w:r w:rsidR="000F58D0" w:rsidRPr="00412984">
        <w:rPr>
          <w:rFonts w:ascii="Times New Roman" w:hAnsi="Times New Roman"/>
          <w:sz w:val="24"/>
          <w:szCs w:val="24"/>
        </w:rPr>
        <w:t>Генеральный Подрядчик обязуется в случае аварий</w:t>
      </w:r>
      <w:r w:rsidR="007C36C6" w:rsidRPr="00412984">
        <w:rPr>
          <w:rFonts w:ascii="Times New Roman" w:hAnsi="Times New Roman"/>
          <w:sz w:val="24"/>
          <w:szCs w:val="24"/>
        </w:rPr>
        <w:t xml:space="preserve"> (инцидентов)</w:t>
      </w:r>
      <w:r w:rsidR="000F58D0" w:rsidRPr="00412984">
        <w:rPr>
          <w:rFonts w:ascii="Times New Roman" w:hAnsi="Times New Roman"/>
          <w:sz w:val="24"/>
          <w:szCs w:val="24"/>
        </w:rPr>
        <w:t xml:space="preserve">, </w:t>
      </w:r>
      <w:r w:rsidR="007C36C6" w:rsidRPr="00412984">
        <w:rPr>
          <w:rFonts w:ascii="Times New Roman" w:hAnsi="Times New Roman"/>
          <w:sz w:val="24"/>
          <w:szCs w:val="24"/>
        </w:rPr>
        <w:t xml:space="preserve">пожаров, </w:t>
      </w:r>
      <w:r w:rsidR="000F58D0" w:rsidRPr="00412984">
        <w:rPr>
          <w:rFonts w:ascii="Times New Roman" w:hAnsi="Times New Roman"/>
          <w:sz w:val="24"/>
          <w:szCs w:val="24"/>
        </w:rPr>
        <w:t xml:space="preserve">повреждений </w:t>
      </w:r>
      <w:r w:rsidR="0069583C" w:rsidRPr="00412984">
        <w:rPr>
          <w:rFonts w:ascii="Times New Roman" w:hAnsi="Times New Roman"/>
          <w:sz w:val="24"/>
          <w:szCs w:val="24"/>
        </w:rPr>
        <w:t>строящ</w:t>
      </w:r>
      <w:r w:rsidR="001C33CC" w:rsidRPr="00412984">
        <w:rPr>
          <w:rFonts w:ascii="Times New Roman" w:hAnsi="Times New Roman"/>
          <w:sz w:val="24"/>
          <w:szCs w:val="24"/>
        </w:rPr>
        <w:t>егося</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 xml:space="preserve">или </w:t>
      </w:r>
      <w:r w:rsidR="0069583C" w:rsidRPr="00412984">
        <w:rPr>
          <w:rFonts w:ascii="Times New Roman" w:hAnsi="Times New Roman"/>
          <w:sz w:val="24"/>
          <w:szCs w:val="24"/>
        </w:rPr>
        <w:t>возведенн</w:t>
      </w:r>
      <w:r w:rsidR="001C33CC" w:rsidRPr="00412984">
        <w:rPr>
          <w:rFonts w:ascii="Times New Roman" w:hAnsi="Times New Roman"/>
          <w:sz w:val="24"/>
          <w:szCs w:val="24"/>
        </w:rPr>
        <w:t>ого</w:t>
      </w:r>
      <w:r w:rsidR="0069583C" w:rsidRPr="00412984">
        <w:rPr>
          <w:rFonts w:ascii="Times New Roman" w:hAnsi="Times New Roman"/>
          <w:sz w:val="24"/>
          <w:szCs w:val="24"/>
        </w:rPr>
        <w:t xml:space="preserve"> Объект</w:t>
      </w:r>
      <w:r w:rsidR="001C33CC" w:rsidRPr="00412984">
        <w:rPr>
          <w:rFonts w:ascii="Times New Roman" w:hAnsi="Times New Roman"/>
          <w:sz w:val="24"/>
          <w:szCs w:val="24"/>
        </w:rPr>
        <w:t>а</w:t>
      </w:r>
      <w:r w:rsidR="0069583C" w:rsidRPr="00412984">
        <w:rPr>
          <w:rFonts w:ascii="Times New Roman" w:hAnsi="Times New Roman"/>
          <w:sz w:val="24"/>
          <w:szCs w:val="24"/>
        </w:rPr>
        <w:t xml:space="preserve"> </w:t>
      </w:r>
      <w:r w:rsidR="000F58D0" w:rsidRPr="00412984">
        <w:rPr>
          <w:rFonts w:ascii="Times New Roman" w:hAnsi="Times New Roman"/>
          <w:sz w:val="24"/>
          <w:szCs w:val="24"/>
        </w:rPr>
        <w:t>в течение Гарантийного периода, обусловленных Недостатками Объекта, устранить последствия аварий</w:t>
      </w:r>
      <w:r w:rsidR="008A2B3F" w:rsidRPr="00412984">
        <w:rPr>
          <w:rFonts w:ascii="Times New Roman" w:hAnsi="Times New Roman"/>
          <w:sz w:val="24"/>
          <w:szCs w:val="24"/>
        </w:rPr>
        <w:t xml:space="preserve"> </w:t>
      </w:r>
      <w:r w:rsidR="007C36C6" w:rsidRPr="00412984">
        <w:rPr>
          <w:rFonts w:ascii="Times New Roman" w:hAnsi="Times New Roman"/>
          <w:sz w:val="24"/>
          <w:szCs w:val="24"/>
        </w:rPr>
        <w:t>(инцидентов), пожаров</w:t>
      </w:r>
      <w:r w:rsidR="000F58D0" w:rsidRPr="00412984">
        <w:rPr>
          <w:rFonts w:ascii="Times New Roman" w:hAnsi="Times New Roman"/>
          <w:sz w:val="24"/>
          <w:szCs w:val="24"/>
        </w:rPr>
        <w:t xml:space="preserve">, </w:t>
      </w:r>
      <w:r w:rsidR="000F58D0" w:rsidRPr="009538BA">
        <w:rPr>
          <w:rFonts w:ascii="Times New Roman" w:hAnsi="Times New Roman"/>
          <w:sz w:val="24"/>
          <w:szCs w:val="24"/>
        </w:rPr>
        <w:t>повреждения за собственный счет в кратчайшие сроки с момента обнаружения повреждений.</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.1.18</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Генеральный Подрядчик обязуется за 3 (три) недели до окончания </w:t>
      </w:r>
      <w:r w:rsidR="00DE3F92" w:rsidRPr="009538BA">
        <w:rPr>
          <w:rFonts w:ascii="Times New Roman" w:hAnsi="Times New Roman"/>
          <w:sz w:val="24"/>
          <w:szCs w:val="24"/>
        </w:rPr>
        <w:t>п</w:t>
      </w:r>
      <w:r w:rsidR="000F58D0" w:rsidRPr="009538BA">
        <w:rPr>
          <w:rFonts w:ascii="Times New Roman" w:hAnsi="Times New Roman"/>
          <w:sz w:val="24"/>
          <w:szCs w:val="24"/>
        </w:rPr>
        <w:t xml:space="preserve">редварительной приемки представить Заказчику документы, перечисленные в абзацах 5, 6, 7, 8 части 3 статьи 55 Градостроительного кодекса РФ, </w:t>
      </w:r>
      <w:r w:rsidR="000F58D0" w:rsidRPr="009538BA">
        <w:rPr>
          <w:rFonts w:ascii="Times New Roman" w:hAnsi="Times New Roman"/>
          <w:color w:val="000000"/>
          <w:sz w:val="24"/>
          <w:szCs w:val="24"/>
        </w:rPr>
        <w:t>необходимые</w:t>
      </w:r>
      <w:r w:rsidR="000F58D0" w:rsidRPr="009538BA">
        <w:rPr>
          <w:rFonts w:ascii="Times New Roman" w:hAnsi="Times New Roman"/>
          <w:sz w:val="24"/>
          <w:szCs w:val="24"/>
        </w:rPr>
        <w:t xml:space="preserve"> для получения разрешения на ввод Объекта в эксплуатацию.</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.1.19</w:t>
      </w:r>
      <w:r w:rsidR="004D266D" w:rsidRPr="009538BA">
        <w:rPr>
          <w:rFonts w:ascii="Times New Roman" w:hAnsi="Times New Roman"/>
          <w:sz w:val="24"/>
          <w:szCs w:val="24"/>
        </w:rPr>
        <w:t xml:space="preserve">. </w:t>
      </w:r>
      <w:r w:rsidR="00F45EAB" w:rsidRPr="009538BA">
        <w:rPr>
          <w:rFonts w:ascii="Times New Roman" w:hAnsi="Times New Roman"/>
          <w:color w:val="000000"/>
          <w:sz w:val="24"/>
          <w:szCs w:val="24"/>
        </w:rPr>
        <w:t>Генеральный</w:t>
      </w:r>
      <w:r w:rsidR="00F45EAB" w:rsidRPr="009538BA">
        <w:rPr>
          <w:rFonts w:ascii="Times New Roman" w:hAnsi="Times New Roman"/>
          <w:sz w:val="24"/>
          <w:szCs w:val="24"/>
        </w:rPr>
        <w:t xml:space="preserve"> Подрядчик обязуется совершить все необходимые действия для ввода </w:t>
      </w:r>
      <w:r w:rsidR="0069583C" w:rsidRPr="009538BA">
        <w:rPr>
          <w:rFonts w:ascii="Times New Roman" w:hAnsi="Times New Roman"/>
          <w:sz w:val="24"/>
          <w:szCs w:val="24"/>
        </w:rPr>
        <w:t>законченн</w:t>
      </w:r>
      <w:r w:rsidR="004D266D" w:rsidRPr="009538BA">
        <w:rPr>
          <w:rFonts w:ascii="Times New Roman" w:hAnsi="Times New Roman"/>
          <w:sz w:val="24"/>
          <w:szCs w:val="24"/>
        </w:rPr>
        <w:t>ого</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строительством </w:t>
      </w:r>
      <w:r w:rsidR="0069583C" w:rsidRPr="009538BA">
        <w:rPr>
          <w:rFonts w:ascii="Times New Roman" w:hAnsi="Times New Roman"/>
          <w:sz w:val="24"/>
          <w:szCs w:val="24"/>
        </w:rPr>
        <w:t>Объект</w:t>
      </w:r>
      <w:r w:rsidR="004D266D" w:rsidRPr="009538BA">
        <w:rPr>
          <w:rFonts w:ascii="Times New Roman" w:hAnsi="Times New Roman"/>
          <w:sz w:val="24"/>
          <w:szCs w:val="24"/>
        </w:rPr>
        <w:t>а</w:t>
      </w:r>
      <w:r w:rsidR="0069583C" w:rsidRPr="009538BA">
        <w:rPr>
          <w:rFonts w:ascii="Times New Roman" w:hAnsi="Times New Roman"/>
          <w:sz w:val="24"/>
          <w:szCs w:val="24"/>
        </w:rPr>
        <w:t xml:space="preserve"> </w:t>
      </w:r>
      <w:r w:rsidR="00F45EAB" w:rsidRPr="009538BA">
        <w:rPr>
          <w:rFonts w:ascii="Times New Roman" w:hAnsi="Times New Roman"/>
          <w:sz w:val="24"/>
          <w:szCs w:val="24"/>
        </w:rPr>
        <w:t xml:space="preserve">в эксплуатацию. </w:t>
      </w:r>
    </w:p>
    <w:p w:rsidR="004D266D"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.1.20</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0F58D0" w:rsidRPr="009538BA">
        <w:rPr>
          <w:rFonts w:ascii="Times New Roman" w:hAnsi="Times New Roman"/>
          <w:sz w:val="24"/>
          <w:szCs w:val="24"/>
        </w:rPr>
        <w:t xml:space="preserve">В случаях, определенных </w:t>
      </w:r>
      <w:r w:rsidR="0037370A">
        <w:rPr>
          <w:rFonts w:ascii="Times New Roman" w:hAnsi="Times New Roman"/>
          <w:sz w:val="24"/>
          <w:szCs w:val="24"/>
        </w:rPr>
        <w:t>Управляющей компанией</w:t>
      </w:r>
      <w:r w:rsidR="000F58D0" w:rsidRPr="009538BA">
        <w:rPr>
          <w:rFonts w:ascii="Times New Roman" w:hAnsi="Times New Roman"/>
          <w:sz w:val="24"/>
          <w:szCs w:val="24"/>
        </w:rPr>
        <w:t xml:space="preserve">, Стороны руководствуются </w:t>
      </w:r>
      <w:r w:rsidR="001C0717" w:rsidRPr="009538BA">
        <w:rPr>
          <w:rFonts w:ascii="Times New Roman" w:hAnsi="Times New Roman"/>
          <w:sz w:val="24"/>
          <w:szCs w:val="24"/>
        </w:rPr>
        <w:t xml:space="preserve">Техническими </w:t>
      </w:r>
      <w:r w:rsidR="000F58D0" w:rsidRPr="009538BA">
        <w:rPr>
          <w:rFonts w:ascii="Times New Roman" w:hAnsi="Times New Roman"/>
          <w:sz w:val="24"/>
          <w:szCs w:val="24"/>
        </w:rPr>
        <w:t xml:space="preserve">регламентами и документами, санитарно-эпидемиологическими регламентами и документами государств - членов таможенного </w:t>
      </w:r>
      <w:r w:rsidR="000F58D0" w:rsidRPr="009538BA">
        <w:rPr>
          <w:rFonts w:ascii="Times New Roman" w:hAnsi="Times New Roman"/>
          <w:color w:val="000000"/>
          <w:sz w:val="24"/>
          <w:szCs w:val="24"/>
        </w:rPr>
        <w:t>союза</w:t>
      </w:r>
      <w:r w:rsidR="000F58D0" w:rsidRPr="009538BA">
        <w:rPr>
          <w:rFonts w:ascii="Times New Roman" w:hAnsi="Times New Roman"/>
          <w:sz w:val="24"/>
          <w:szCs w:val="24"/>
        </w:rPr>
        <w:t xml:space="preserve"> в рамках </w:t>
      </w:r>
      <w:proofErr w:type="spellStart"/>
      <w:r w:rsidR="000F58D0" w:rsidRPr="009538BA">
        <w:rPr>
          <w:rFonts w:ascii="Times New Roman" w:hAnsi="Times New Roman"/>
          <w:sz w:val="24"/>
          <w:szCs w:val="24"/>
        </w:rPr>
        <w:t>ЕврАзЭС</w:t>
      </w:r>
      <w:proofErr w:type="spellEnd"/>
      <w:r w:rsidR="000F58D0" w:rsidRPr="009538BA">
        <w:rPr>
          <w:rFonts w:ascii="Times New Roman" w:hAnsi="Times New Roman"/>
          <w:sz w:val="24"/>
          <w:szCs w:val="24"/>
        </w:rPr>
        <w:t xml:space="preserve"> либо государств, являющихся членами Организации экономического сотрудничества и развития.</w:t>
      </w:r>
    </w:p>
    <w:p w:rsidR="001D1248"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C02D08">
        <w:rPr>
          <w:rFonts w:ascii="Times New Roman" w:hAnsi="Times New Roman"/>
          <w:sz w:val="24"/>
          <w:szCs w:val="24"/>
        </w:rPr>
        <w:t>.1.21</w:t>
      </w:r>
      <w:r w:rsidR="004D266D" w:rsidRPr="009538BA">
        <w:rPr>
          <w:rFonts w:ascii="Times New Roman" w:hAnsi="Times New Roman"/>
          <w:sz w:val="24"/>
          <w:szCs w:val="24"/>
        </w:rPr>
        <w:t>.</w:t>
      </w:r>
      <w:r w:rsidR="004D266D" w:rsidRPr="009538BA">
        <w:rPr>
          <w:rFonts w:ascii="Times New Roman" w:hAnsi="Times New Roman"/>
          <w:sz w:val="24"/>
          <w:szCs w:val="24"/>
        </w:rPr>
        <w:tab/>
      </w:r>
      <w:r w:rsidR="00D526F6" w:rsidRPr="009538BA">
        <w:rPr>
          <w:rFonts w:ascii="Times New Roman" w:hAnsi="Times New Roman"/>
          <w:sz w:val="24"/>
          <w:szCs w:val="24"/>
        </w:rPr>
        <w:t xml:space="preserve"> </w:t>
      </w:r>
      <w:r w:rsidR="00F751E1" w:rsidRPr="009538BA">
        <w:rPr>
          <w:rFonts w:ascii="Times New Roman" w:hAnsi="Times New Roman"/>
          <w:sz w:val="24"/>
          <w:szCs w:val="24"/>
        </w:rPr>
        <w:t xml:space="preserve">Генеральный </w:t>
      </w:r>
      <w:r w:rsidR="00B117FD" w:rsidRPr="009538BA">
        <w:rPr>
          <w:rFonts w:ascii="Times New Roman" w:hAnsi="Times New Roman"/>
          <w:sz w:val="24"/>
          <w:szCs w:val="24"/>
        </w:rPr>
        <w:t>Подрядчик</w:t>
      </w:r>
      <w:r w:rsidR="00F751E1" w:rsidRPr="009538BA">
        <w:rPr>
          <w:rFonts w:ascii="Times New Roman" w:hAnsi="Times New Roman"/>
          <w:sz w:val="24"/>
          <w:szCs w:val="24"/>
        </w:rPr>
        <w:t xml:space="preserve"> обязуется соблюдать требования, установленные правовыми актами Фонд</w:t>
      </w:r>
      <w:r w:rsidR="001C0717" w:rsidRPr="009538BA">
        <w:rPr>
          <w:rFonts w:ascii="Times New Roman" w:hAnsi="Times New Roman"/>
          <w:sz w:val="24"/>
          <w:szCs w:val="24"/>
        </w:rPr>
        <w:t>а</w:t>
      </w:r>
      <w:r w:rsidR="00F751E1" w:rsidRPr="009538BA">
        <w:rPr>
          <w:rFonts w:ascii="Times New Roman" w:hAnsi="Times New Roman"/>
          <w:sz w:val="24"/>
          <w:szCs w:val="24"/>
        </w:rPr>
        <w:t xml:space="preserve"> в рамках </w:t>
      </w:r>
      <w:r w:rsidR="00526CDE" w:rsidRPr="009538BA">
        <w:rPr>
          <w:rFonts w:ascii="Times New Roman" w:hAnsi="Times New Roman"/>
          <w:sz w:val="24"/>
          <w:szCs w:val="24"/>
        </w:rPr>
        <w:t xml:space="preserve">его </w:t>
      </w:r>
      <w:r w:rsidR="00F751E1" w:rsidRPr="009538BA">
        <w:rPr>
          <w:rFonts w:ascii="Times New Roman" w:hAnsi="Times New Roman"/>
          <w:sz w:val="24"/>
          <w:szCs w:val="24"/>
        </w:rPr>
        <w:t xml:space="preserve">полномочий по регулированию градостроительной, строительной деятельности на территории Инновационного центра «Сколково», </w:t>
      </w:r>
      <w:r w:rsidR="00526CDE" w:rsidRPr="009538BA">
        <w:rPr>
          <w:rFonts w:ascii="Times New Roman" w:hAnsi="Times New Roman"/>
          <w:sz w:val="24"/>
          <w:szCs w:val="24"/>
        </w:rPr>
        <w:t>в том числе</w:t>
      </w:r>
      <w:r w:rsidR="009103E1" w:rsidRPr="009538BA">
        <w:rPr>
          <w:rFonts w:ascii="Times New Roman" w:hAnsi="Times New Roman"/>
          <w:sz w:val="24"/>
          <w:szCs w:val="24"/>
        </w:rPr>
        <w:t xml:space="preserve"> </w:t>
      </w:r>
      <w:r w:rsidR="00E50B70" w:rsidRPr="009538BA">
        <w:rPr>
          <w:rFonts w:ascii="Times New Roman" w:hAnsi="Times New Roman"/>
          <w:sz w:val="24"/>
          <w:szCs w:val="24"/>
        </w:rPr>
        <w:t xml:space="preserve">требования, </w:t>
      </w:r>
      <w:r w:rsidR="00F751E1" w:rsidRPr="009538BA">
        <w:rPr>
          <w:rFonts w:ascii="Times New Roman" w:hAnsi="Times New Roman"/>
          <w:sz w:val="24"/>
          <w:szCs w:val="24"/>
        </w:rPr>
        <w:t>регламентирующи</w:t>
      </w:r>
      <w:r w:rsidR="00E50B70" w:rsidRPr="009538BA">
        <w:rPr>
          <w:rFonts w:ascii="Times New Roman" w:hAnsi="Times New Roman"/>
          <w:sz w:val="24"/>
          <w:szCs w:val="24"/>
        </w:rPr>
        <w:t xml:space="preserve">е </w:t>
      </w:r>
      <w:r w:rsidR="00F751E1" w:rsidRPr="009538BA">
        <w:rPr>
          <w:rFonts w:ascii="Times New Roman" w:hAnsi="Times New Roman"/>
          <w:sz w:val="24"/>
          <w:szCs w:val="24"/>
        </w:rPr>
        <w:t xml:space="preserve">проведение строительного </w:t>
      </w:r>
      <w:r w:rsidR="001C0717" w:rsidRPr="009538BA">
        <w:rPr>
          <w:rFonts w:ascii="Times New Roman" w:hAnsi="Times New Roman"/>
          <w:sz w:val="24"/>
          <w:szCs w:val="24"/>
        </w:rPr>
        <w:t>контроля</w:t>
      </w:r>
      <w:r w:rsidR="008F774B">
        <w:rPr>
          <w:rFonts w:ascii="Times New Roman" w:hAnsi="Times New Roman"/>
          <w:sz w:val="24"/>
          <w:szCs w:val="24"/>
        </w:rPr>
        <w:t xml:space="preserve">, </w:t>
      </w:r>
      <w:r w:rsidR="00E50B70" w:rsidRPr="009538BA">
        <w:rPr>
          <w:rFonts w:ascii="Times New Roman" w:hAnsi="Times New Roman"/>
          <w:sz w:val="24"/>
          <w:szCs w:val="24"/>
        </w:rPr>
        <w:t xml:space="preserve">порядок выдачи разрешений на ввод объектов в эксплуатацию. Соблюдение Генеральным </w:t>
      </w:r>
      <w:r w:rsidR="00B117FD" w:rsidRPr="009538BA">
        <w:rPr>
          <w:rFonts w:ascii="Times New Roman" w:hAnsi="Times New Roman"/>
          <w:sz w:val="24"/>
          <w:szCs w:val="24"/>
        </w:rPr>
        <w:t>Подрядчик</w:t>
      </w:r>
      <w:r w:rsidR="00E50B70" w:rsidRPr="009538BA">
        <w:rPr>
          <w:rFonts w:ascii="Times New Roman" w:hAnsi="Times New Roman"/>
          <w:sz w:val="24"/>
          <w:szCs w:val="24"/>
        </w:rPr>
        <w:t>ом указанных требований является существенным условием настоящего Договора.</w:t>
      </w:r>
    </w:p>
    <w:p w:rsidR="006354A8" w:rsidRDefault="003B4CB3" w:rsidP="00941684">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2E44C4" w:rsidRPr="009538BA">
        <w:rPr>
          <w:rFonts w:ascii="Times New Roman" w:hAnsi="Times New Roman"/>
          <w:sz w:val="24"/>
          <w:szCs w:val="24"/>
        </w:rPr>
        <w:t>2</w:t>
      </w:r>
      <w:r w:rsidRPr="009538BA">
        <w:rPr>
          <w:rFonts w:ascii="Times New Roman" w:hAnsi="Times New Roman"/>
          <w:sz w:val="24"/>
          <w:szCs w:val="24"/>
        </w:rPr>
        <w:t>.3</w:t>
      </w:r>
      <w:r w:rsidR="001D1248" w:rsidRPr="009538BA">
        <w:rPr>
          <w:rFonts w:ascii="Times New Roman" w:hAnsi="Times New Roman"/>
          <w:sz w:val="24"/>
          <w:szCs w:val="24"/>
        </w:rPr>
        <w:t>.1.2</w:t>
      </w:r>
      <w:r w:rsidR="00C02D08">
        <w:rPr>
          <w:rFonts w:ascii="Times New Roman" w:hAnsi="Times New Roman"/>
          <w:sz w:val="24"/>
          <w:szCs w:val="24"/>
        </w:rPr>
        <w:t>2</w:t>
      </w:r>
      <w:r w:rsidR="001D1248" w:rsidRPr="009538BA">
        <w:rPr>
          <w:rFonts w:ascii="Times New Roman" w:hAnsi="Times New Roman"/>
          <w:sz w:val="24"/>
          <w:szCs w:val="24"/>
        </w:rPr>
        <w:t>.</w:t>
      </w:r>
      <w:r w:rsidR="001D1248" w:rsidRPr="009538BA">
        <w:rPr>
          <w:rFonts w:ascii="Times New Roman" w:hAnsi="Times New Roman"/>
          <w:sz w:val="24"/>
          <w:szCs w:val="24"/>
        </w:rPr>
        <w:tab/>
      </w:r>
      <w:r w:rsidR="00D526F6" w:rsidRPr="009538BA">
        <w:rPr>
          <w:rFonts w:ascii="Times New Roman" w:hAnsi="Times New Roman"/>
          <w:sz w:val="24"/>
          <w:szCs w:val="24"/>
        </w:rPr>
        <w:t xml:space="preserve"> </w:t>
      </w:r>
      <w:r w:rsidR="001D1248" w:rsidRPr="009538BA">
        <w:rPr>
          <w:rFonts w:ascii="Times New Roman" w:hAnsi="Times New Roman"/>
          <w:sz w:val="24"/>
          <w:szCs w:val="24"/>
        </w:rPr>
        <w:t>Генеральный Подрядчик обязан придерживаться принятых на Проекте форм документов (описание рисков</w:t>
      </w:r>
      <w:r w:rsidR="00C02D08">
        <w:rPr>
          <w:rFonts w:ascii="Times New Roman" w:hAnsi="Times New Roman"/>
          <w:sz w:val="24"/>
          <w:szCs w:val="24"/>
        </w:rPr>
        <w:t>, запросов на изменения и т.д.), в случае если д</w:t>
      </w:r>
      <w:r w:rsidR="001D1248" w:rsidRPr="009538BA">
        <w:rPr>
          <w:rFonts w:ascii="Times New Roman" w:hAnsi="Times New Roman"/>
          <w:sz w:val="24"/>
          <w:szCs w:val="24"/>
        </w:rPr>
        <w:t xml:space="preserve">анные формы предоставлены Генеральному Подрядчику </w:t>
      </w:r>
      <w:r w:rsidR="00C02D08">
        <w:rPr>
          <w:rFonts w:ascii="Times New Roman" w:hAnsi="Times New Roman"/>
          <w:sz w:val="24"/>
          <w:szCs w:val="24"/>
        </w:rPr>
        <w:t>Заказчиком</w:t>
      </w:r>
      <w:r w:rsidR="001D1248" w:rsidRPr="009538BA">
        <w:rPr>
          <w:rFonts w:ascii="Times New Roman" w:hAnsi="Times New Roman"/>
          <w:sz w:val="24"/>
          <w:szCs w:val="24"/>
        </w:rPr>
        <w:t>.</w:t>
      </w:r>
    </w:p>
    <w:p w:rsidR="00412984" w:rsidRPr="008F5E85" w:rsidRDefault="00412984" w:rsidP="00412984">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12.3.</w:t>
      </w:r>
      <w:r w:rsidRPr="008F5E85">
        <w:rPr>
          <w:rFonts w:ascii="Times New Roman" w:hAnsi="Times New Roman"/>
          <w:sz w:val="24"/>
          <w:szCs w:val="24"/>
        </w:rPr>
        <w:t>1.23. Генеральный 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rsidR="00412984" w:rsidRPr="008F5E85" w:rsidRDefault="00412984" w:rsidP="00412984">
      <w:pPr>
        <w:tabs>
          <w:tab w:val="num" w:pos="408"/>
          <w:tab w:val="left" w:pos="993"/>
          <w:tab w:val="left" w:pos="1276"/>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12.3.1.24. Ежемесячно в срок до 24 (Двадцать четвертого) числа текущего месяца разрабатывает и согласовывает с Заказчиком:</w:t>
      </w:r>
    </w:p>
    <w:p w:rsidR="00412984" w:rsidRPr="008F5E85" w:rsidRDefault="00412984" w:rsidP="00412984">
      <w:pPr>
        <w:tabs>
          <w:tab w:val="num" w:pos="68"/>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w:t>
      </w:r>
      <w:proofErr w:type="spellStart"/>
      <w:r w:rsidRPr="008F5E85">
        <w:rPr>
          <w:rFonts w:ascii="Times New Roman" w:hAnsi="Times New Roman"/>
          <w:sz w:val="24"/>
          <w:szCs w:val="24"/>
        </w:rPr>
        <w:t>Месячно</w:t>
      </w:r>
      <w:proofErr w:type="spellEnd"/>
      <w:r w:rsidRPr="008F5E85">
        <w:rPr>
          <w:rFonts w:ascii="Times New Roman" w:hAnsi="Times New Roman"/>
          <w:sz w:val="24"/>
          <w:szCs w:val="24"/>
        </w:rPr>
        <w:t>-суточные графики выполнения работ на следующий месяц по форме согласно Приложению № 4 к настоящему Договору;</w:t>
      </w:r>
    </w:p>
    <w:p w:rsidR="00412984" w:rsidRPr="008F5E85" w:rsidRDefault="00412984" w:rsidP="00412984">
      <w:pPr>
        <w:tabs>
          <w:tab w:val="left" w:pos="993"/>
          <w:tab w:val="left" w:pos="1276"/>
          <w:tab w:val="left" w:pos="1418"/>
          <w:tab w:val="left" w:pos="1701"/>
        </w:tabs>
        <w:spacing w:after="0" w:line="240" w:lineRule="auto"/>
        <w:ind w:right="-1" w:firstLine="709"/>
        <w:jc w:val="both"/>
        <w:rPr>
          <w:rFonts w:ascii="Times New Roman" w:hAnsi="Times New Roman"/>
          <w:sz w:val="24"/>
          <w:szCs w:val="24"/>
        </w:rPr>
      </w:pPr>
      <w:r w:rsidRPr="008F5E85">
        <w:rPr>
          <w:rFonts w:ascii="Times New Roman" w:hAnsi="Times New Roman"/>
          <w:sz w:val="24"/>
          <w:szCs w:val="24"/>
        </w:rPr>
        <w:t xml:space="preserve">- График поставки Материалов и Оборудования Подрядчиком на следующий месяц согласно Приложению № 9 к настоящему Договору. </w:t>
      </w:r>
    </w:p>
    <w:p w:rsidR="00412984" w:rsidRPr="009538BA" w:rsidRDefault="00412984" w:rsidP="00941684">
      <w:pPr>
        <w:tabs>
          <w:tab w:val="left" w:pos="993"/>
          <w:tab w:val="left" w:pos="1276"/>
          <w:tab w:val="left" w:pos="1701"/>
        </w:tabs>
        <w:spacing w:after="0" w:line="240" w:lineRule="auto"/>
        <w:ind w:right="-1" w:firstLine="709"/>
        <w:jc w:val="both"/>
        <w:rPr>
          <w:rFonts w:ascii="Times New Roman" w:hAnsi="Times New Roman"/>
          <w:sz w:val="24"/>
          <w:szCs w:val="24"/>
        </w:rPr>
      </w:pPr>
    </w:p>
    <w:p w:rsidR="000F58D0" w:rsidRPr="009538BA" w:rsidRDefault="000F58D0" w:rsidP="008F4189">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Мобилизация</w:t>
      </w:r>
    </w:p>
    <w:p w:rsidR="0026210D" w:rsidRPr="009538BA" w:rsidRDefault="003B4CB3" w:rsidP="008C69C0">
      <w:pPr>
        <w:tabs>
          <w:tab w:val="left" w:pos="993"/>
          <w:tab w:val="left" w:pos="1276"/>
          <w:tab w:val="left" w:pos="1418"/>
          <w:tab w:val="left" w:pos="1701"/>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.2.1.</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 xml:space="preserve">Генеральный Подрядчик начинает мобилизацию механизмов и рабочей силы на </w:t>
      </w:r>
      <w:r w:rsidR="00260BC6">
        <w:rPr>
          <w:rFonts w:ascii="Times New Roman" w:hAnsi="Times New Roman"/>
          <w:color w:val="000000"/>
          <w:sz w:val="24"/>
          <w:szCs w:val="24"/>
        </w:rPr>
        <w:t>с</w:t>
      </w:r>
      <w:r w:rsidR="000F58D0" w:rsidRPr="009538BA">
        <w:rPr>
          <w:rFonts w:ascii="Times New Roman" w:hAnsi="Times New Roman"/>
          <w:color w:val="000000"/>
          <w:sz w:val="24"/>
          <w:szCs w:val="24"/>
        </w:rPr>
        <w:t xml:space="preserve">троительной площадке не позднее 3 (трех) </w:t>
      </w:r>
      <w:r w:rsidR="002E3C3A" w:rsidRPr="009538BA">
        <w:rPr>
          <w:rFonts w:ascii="Times New Roman" w:hAnsi="Times New Roman"/>
          <w:color w:val="000000"/>
          <w:sz w:val="24"/>
          <w:szCs w:val="24"/>
        </w:rPr>
        <w:t xml:space="preserve">Календарных </w:t>
      </w:r>
      <w:r w:rsidR="000F58D0" w:rsidRPr="009538BA">
        <w:rPr>
          <w:rFonts w:ascii="Times New Roman" w:hAnsi="Times New Roman"/>
          <w:color w:val="000000"/>
          <w:sz w:val="24"/>
          <w:szCs w:val="24"/>
        </w:rPr>
        <w:t xml:space="preserve">дней </w:t>
      </w:r>
      <w:proofErr w:type="gramStart"/>
      <w:r w:rsidR="000F58D0" w:rsidRPr="009538BA">
        <w:rPr>
          <w:rFonts w:ascii="Times New Roman" w:hAnsi="Times New Roman"/>
          <w:color w:val="000000"/>
          <w:sz w:val="24"/>
          <w:szCs w:val="24"/>
        </w:rPr>
        <w:t xml:space="preserve">с даты </w:t>
      </w:r>
      <w:r w:rsidR="00260BC6">
        <w:rPr>
          <w:rFonts w:ascii="Times New Roman" w:hAnsi="Times New Roman"/>
          <w:color w:val="000000"/>
          <w:sz w:val="24"/>
          <w:szCs w:val="24"/>
        </w:rPr>
        <w:t>подписания</w:t>
      </w:r>
      <w:proofErr w:type="gramEnd"/>
      <w:r w:rsidR="00260BC6">
        <w:rPr>
          <w:rFonts w:ascii="Times New Roman" w:hAnsi="Times New Roman"/>
          <w:color w:val="000000"/>
          <w:sz w:val="24"/>
          <w:szCs w:val="24"/>
        </w:rPr>
        <w:t xml:space="preserve"> </w:t>
      </w:r>
      <w:r w:rsidR="000F58D0" w:rsidRPr="009538BA">
        <w:rPr>
          <w:rFonts w:ascii="Times New Roman" w:hAnsi="Times New Roman"/>
          <w:color w:val="000000"/>
          <w:sz w:val="24"/>
          <w:szCs w:val="24"/>
        </w:rPr>
        <w:t>Акт</w:t>
      </w:r>
      <w:r w:rsidR="00260BC6">
        <w:rPr>
          <w:rFonts w:ascii="Times New Roman" w:hAnsi="Times New Roman"/>
          <w:color w:val="000000"/>
          <w:sz w:val="24"/>
          <w:szCs w:val="24"/>
        </w:rPr>
        <w:t>а</w:t>
      </w:r>
      <w:r w:rsidR="000F58D0" w:rsidRPr="009538BA">
        <w:rPr>
          <w:rFonts w:ascii="Times New Roman" w:hAnsi="Times New Roman"/>
          <w:color w:val="000000"/>
          <w:sz w:val="24"/>
          <w:szCs w:val="24"/>
        </w:rPr>
        <w:t xml:space="preserve"> передачи </w:t>
      </w:r>
      <w:r w:rsidR="008C69C0" w:rsidRPr="008C69C0">
        <w:rPr>
          <w:rFonts w:ascii="Times New Roman" w:hAnsi="Times New Roman"/>
          <w:color w:val="000000"/>
          <w:sz w:val="24"/>
          <w:szCs w:val="24"/>
        </w:rPr>
        <w:t>земельного участка (его части) для организации Строительной площадки</w:t>
      </w:r>
      <w:r w:rsidR="008C69C0">
        <w:rPr>
          <w:rFonts w:ascii="Times New Roman" w:hAnsi="Times New Roman"/>
          <w:color w:val="000000"/>
          <w:sz w:val="24"/>
          <w:szCs w:val="24"/>
        </w:rPr>
        <w:t xml:space="preserve"> </w:t>
      </w:r>
      <w:r w:rsidR="000F58D0" w:rsidRPr="009538BA">
        <w:rPr>
          <w:rFonts w:ascii="Times New Roman" w:hAnsi="Times New Roman"/>
          <w:color w:val="000000"/>
          <w:sz w:val="24"/>
          <w:szCs w:val="24"/>
        </w:rPr>
        <w:t>согласно условиям настоящего Договора.</w:t>
      </w:r>
    </w:p>
    <w:p w:rsidR="006354A8" w:rsidRPr="00C67580" w:rsidRDefault="003B4CB3" w:rsidP="00A53990">
      <w:pPr>
        <w:tabs>
          <w:tab w:val="left" w:pos="851"/>
          <w:tab w:val="left" w:pos="993"/>
          <w:tab w:val="left" w:pos="1276"/>
          <w:tab w:val="left" w:pos="1418"/>
          <w:tab w:val="left" w:pos="1701"/>
        </w:tabs>
        <w:spacing w:after="0" w:line="240" w:lineRule="auto"/>
        <w:ind w:right="-1" w:firstLine="709"/>
        <w:jc w:val="both"/>
        <w:rPr>
          <w:rFonts w:ascii="Times New Roman" w:hAnsi="Times New Roman"/>
          <w:color w:val="FF0000"/>
          <w:sz w:val="24"/>
          <w:szCs w:val="24"/>
        </w:rPr>
      </w:pPr>
      <w:r w:rsidRPr="009538BA">
        <w:rPr>
          <w:rFonts w:ascii="Times New Roman" w:hAnsi="Times New Roman"/>
          <w:color w:val="000000"/>
          <w:sz w:val="24"/>
          <w:szCs w:val="24"/>
        </w:rPr>
        <w:lastRenderedPageBreak/>
        <w:t>1</w:t>
      </w:r>
      <w:r w:rsidR="00782647" w:rsidRPr="009538BA">
        <w:rPr>
          <w:rFonts w:ascii="Times New Roman" w:hAnsi="Times New Roman"/>
          <w:color w:val="000000"/>
          <w:sz w:val="24"/>
          <w:szCs w:val="24"/>
        </w:rPr>
        <w:t>2</w:t>
      </w:r>
      <w:r w:rsidRPr="009538BA">
        <w:rPr>
          <w:rFonts w:ascii="Times New Roman" w:hAnsi="Times New Roman"/>
          <w:color w:val="000000"/>
          <w:sz w:val="24"/>
          <w:szCs w:val="24"/>
        </w:rPr>
        <w:t>.3</w:t>
      </w:r>
      <w:r w:rsidR="0026210D" w:rsidRPr="009538BA">
        <w:rPr>
          <w:rFonts w:ascii="Times New Roman" w:hAnsi="Times New Roman"/>
          <w:color w:val="000000"/>
          <w:sz w:val="24"/>
          <w:szCs w:val="24"/>
        </w:rPr>
        <w:t>.2.2.</w:t>
      </w:r>
      <w:r w:rsidR="0026210D" w:rsidRPr="009538BA">
        <w:rPr>
          <w:rFonts w:ascii="Times New Roman" w:hAnsi="Times New Roman"/>
          <w:color w:val="000000"/>
          <w:sz w:val="24"/>
          <w:szCs w:val="24"/>
        </w:rPr>
        <w:tab/>
      </w:r>
      <w:r w:rsidR="000F58D0" w:rsidRPr="009538BA">
        <w:rPr>
          <w:rFonts w:ascii="Times New Roman" w:hAnsi="Times New Roman"/>
          <w:color w:val="000000"/>
          <w:sz w:val="24"/>
          <w:szCs w:val="24"/>
        </w:rPr>
        <w:t>В течение 3 (трех) Календарных</w:t>
      </w:r>
      <w:r w:rsidR="000F58D0" w:rsidRPr="009538BA" w:rsidDel="00DC1832">
        <w:rPr>
          <w:rFonts w:ascii="Times New Roman" w:hAnsi="Times New Roman"/>
          <w:color w:val="000000"/>
          <w:sz w:val="24"/>
          <w:szCs w:val="24"/>
        </w:rPr>
        <w:t xml:space="preserve"> </w:t>
      </w:r>
      <w:r w:rsidR="000F58D0" w:rsidRPr="009538BA">
        <w:rPr>
          <w:rFonts w:ascii="Times New Roman" w:hAnsi="Times New Roman"/>
          <w:color w:val="000000"/>
          <w:sz w:val="24"/>
          <w:szCs w:val="24"/>
        </w:rPr>
        <w:t xml:space="preserve">дней с момента начала Работ Генеральный Подрядчик </w:t>
      </w:r>
      <w:r w:rsidR="000F58D0" w:rsidRPr="00412984">
        <w:rPr>
          <w:rFonts w:ascii="Times New Roman" w:hAnsi="Times New Roman"/>
          <w:sz w:val="24"/>
          <w:szCs w:val="24"/>
        </w:rPr>
        <w:t>обязан назначить ответственн</w:t>
      </w:r>
      <w:r w:rsidR="001C33CC" w:rsidRPr="00412984">
        <w:rPr>
          <w:rFonts w:ascii="Times New Roman" w:hAnsi="Times New Roman"/>
          <w:sz w:val="24"/>
          <w:szCs w:val="24"/>
        </w:rPr>
        <w:t>ых</w:t>
      </w:r>
      <w:r w:rsidR="000F58D0" w:rsidRPr="00412984">
        <w:rPr>
          <w:rFonts w:ascii="Times New Roman" w:hAnsi="Times New Roman"/>
          <w:sz w:val="24"/>
          <w:szCs w:val="24"/>
        </w:rPr>
        <w:t xml:space="preserve"> за производство </w:t>
      </w:r>
      <w:r w:rsidR="00D47434" w:rsidRPr="00412984">
        <w:rPr>
          <w:rFonts w:ascii="Times New Roman" w:hAnsi="Times New Roman"/>
          <w:sz w:val="24"/>
          <w:szCs w:val="24"/>
        </w:rPr>
        <w:t xml:space="preserve">Работ </w:t>
      </w:r>
      <w:r w:rsidR="000F58D0" w:rsidRPr="00412984">
        <w:rPr>
          <w:rFonts w:ascii="Times New Roman" w:hAnsi="Times New Roman"/>
          <w:sz w:val="24"/>
          <w:szCs w:val="24"/>
        </w:rPr>
        <w:t>из числа персонала Генерального Подрядчика</w:t>
      </w:r>
      <w:r w:rsidR="007C36C6" w:rsidRPr="00412984">
        <w:rPr>
          <w:rFonts w:ascii="Times New Roman" w:hAnsi="Times New Roman"/>
          <w:sz w:val="24"/>
          <w:szCs w:val="24"/>
        </w:rPr>
        <w:t>, в том числе инженера по охране труда</w:t>
      </w:r>
      <w:r w:rsidR="000F58D0" w:rsidRPr="00412984">
        <w:rPr>
          <w:rFonts w:ascii="Times New Roman" w:hAnsi="Times New Roman"/>
          <w:sz w:val="24"/>
          <w:szCs w:val="24"/>
        </w:rPr>
        <w:t xml:space="preserve">. Во время производства Работ Генеральный Подрядчик обязуется обеспечить присутствие на </w:t>
      </w:r>
      <w:r w:rsidR="00260BC6">
        <w:rPr>
          <w:rFonts w:ascii="Times New Roman" w:hAnsi="Times New Roman"/>
          <w:sz w:val="24"/>
          <w:szCs w:val="24"/>
        </w:rPr>
        <w:t>с</w:t>
      </w:r>
      <w:r w:rsidR="000F58D0" w:rsidRPr="00412984">
        <w:rPr>
          <w:rFonts w:ascii="Times New Roman" w:hAnsi="Times New Roman"/>
          <w:sz w:val="24"/>
          <w:szCs w:val="24"/>
        </w:rPr>
        <w:t>троительной площадке ответственных за производство Работ из числа персонала Генерального Подрядчика</w:t>
      </w:r>
      <w:r w:rsidR="007C36C6" w:rsidRPr="00412984">
        <w:rPr>
          <w:rFonts w:ascii="Times New Roman" w:hAnsi="Times New Roman"/>
          <w:sz w:val="24"/>
          <w:szCs w:val="24"/>
        </w:rPr>
        <w:t xml:space="preserve"> и инженера по охране труда</w:t>
      </w:r>
      <w:r w:rsidR="000F58D0" w:rsidRPr="00412984">
        <w:rPr>
          <w:rFonts w:ascii="Times New Roman" w:hAnsi="Times New Roman"/>
          <w:sz w:val="24"/>
          <w:szCs w:val="24"/>
        </w:rPr>
        <w:t>.</w:t>
      </w:r>
    </w:p>
    <w:p w:rsidR="000F58D0" w:rsidRPr="009538BA" w:rsidRDefault="000F58D0" w:rsidP="008F4189">
      <w:pPr>
        <w:pStyle w:val="a4"/>
        <w:numPr>
          <w:ilvl w:val="2"/>
          <w:numId w:val="43"/>
        </w:numPr>
        <w:tabs>
          <w:tab w:val="left" w:pos="993"/>
          <w:tab w:val="left" w:pos="1276"/>
          <w:tab w:val="left" w:pos="1418"/>
          <w:tab w:val="left" w:pos="1701"/>
        </w:tabs>
        <w:spacing w:after="0" w:line="240" w:lineRule="auto"/>
        <w:ind w:left="0" w:right="-1" w:firstLine="709"/>
        <w:jc w:val="both"/>
        <w:rPr>
          <w:rFonts w:ascii="Times New Roman" w:hAnsi="Times New Roman" w:cs="Times New Roman"/>
          <w:b/>
          <w:iCs/>
          <w:color w:val="000000"/>
          <w:sz w:val="24"/>
          <w:szCs w:val="24"/>
        </w:rPr>
      </w:pPr>
      <w:r w:rsidRPr="009538BA">
        <w:rPr>
          <w:rFonts w:ascii="Times New Roman" w:hAnsi="Times New Roman" w:cs="Times New Roman"/>
          <w:b/>
          <w:iCs/>
          <w:color w:val="000000"/>
          <w:sz w:val="24"/>
          <w:szCs w:val="24"/>
        </w:rPr>
        <w:t>Материально-техническое обеспечение</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.3.1.</w:t>
      </w:r>
      <w:r w:rsidR="0026210D"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Необходимое материально-техническое обеспечение выполнения Работ возлагается на Генерального Подрядчика.</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26210D" w:rsidRPr="009538BA">
        <w:rPr>
          <w:rFonts w:ascii="Times New Roman" w:hAnsi="Times New Roman" w:cs="Times New Roman"/>
          <w:color w:val="000000"/>
          <w:sz w:val="24"/>
          <w:szCs w:val="24"/>
        </w:rPr>
        <w:t xml:space="preserve">.3.2. </w:t>
      </w:r>
      <w:r w:rsidR="00D21C7A" w:rsidRPr="009538BA">
        <w:rPr>
          <w:rFonts w:ascii="Times New Roman" w:hAnsi="Times New Roman" w:cs="Times New Roman"/>
          <w:color w:val="000000"/>
          <w:sz w:val="24"/>
          <w:szCs w:val="24"/>
        </w:rPr>
        <w:t>Генеральный Подрядчик предоставляет</w:t>
      </w:r>
      <w:r w:rsidR="000F58D0" w:rsidRPr="009538BA" w:rsidDel="00BA382B">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00D21C7A" w:rsidRPr="009538BA">
        <w:rPr>
          <w:rFonts w:ascii="Times New Roman" w:hAnsi="Times New Roman" w:cs="Times New Roman"/>
          <w:color w:val="000000"/>
          <w:sz w:val="24"/>
          <w:szCs w:val="24"/>
        </w:rPr>
        <w:t>ы</w:t>
      </w:r>
      <w:r w:rsidR="000F58D0" w:rsidRPr="009538BA">
        <w:rPr>
          <w:rFonts w:ascii="Times New Roman" w:hAnsi="Times New Roman" w:cs="Times New Roman"/>
          <w:color w:val="000000"/>
          <w:sz w:val="24"/>
          <w:szCs w:val="24"/>
        </w:rPr>
        <w:t xml:space="preserve"> и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и</w:t>
      </w:r>
      <w:r w:rsidR="00D21C7A" w:rsidRPr="009538BA">
        <w:rPr>
          <w:rFonts w:ascii="Times New Roman" w:hAnsi="Times New Roman" w:cs="Times New Roman"/>
          <w:color w:val="000000"/>
          <w:sz w:val="24"/>
          <w:szCs w:val="24"/>
        </w:rPr>
        <w:t>е</w:t>
      </w:r>
      <w:r w:rsidR="000F58D0" w:rsidRPr="009538BA">
        <w:rPr>
          <w:rFonts w:ascii="Times New Roman" w:hAnsi="Times New Roman" w:cs="Times New Roman"/>
          <w:color w:val="000000"/>
          <w:sz w:val="24"/>
          <w:szCs w:val="24"/>
        </w:rPr>
        <w:t xml:space="preserve"> с указанием их характеристик </w:t>
      </w:r>
      <w:r w:rsidR="00D21C7A" w:rsidRPr="009538BA">
        <w:rPr>
          <w:rFonts w:ascii="Times New Roman" w:hAnsi="Times New Roman" w:cs="Times New Roman"/>
          <w:color w:val="000000"/>
          <w:sz w:val="24"/>
          <w:szCs w:val="24"/>
        </w:rPr>
        <w:t xml:space="preserve">в соответствии с </w:t>
      </w:r>
      <w:r w:rsidR="0026210D" w:rsidRPr="009538BA">
        <w:rPr>
          <w:rFonts w:ascii="Times New Roman" w:hAnsi="Times New Roman" w:cs="Times New Roman"/>
          <w:color w:val="000000"/>
          <w:sz w:val="24"/>
          <w:szCs w:val="24"/>
        </w:rPr>
        <w:t>требованиями Проектной документации</w:t>
      </w:r>
      <w:r w:rsidR="008F774B">
        <w:rPr>
          <w:rFonts w:ascii="Times New Roman" w:hAnsi="Times New Roman" w:cs="Times New Roman"/>
          <w:color w:val="000000"/>
          <w:sz w:val="24"/>
          <w:szCs w:val="24"/>
        </w:rPr>
        <w:t>, Рабочей документации</w:t>
      </w:r>
      <w:r w:rsidR="00D21C7A" w:rsidRPr="009538BA">
        <w:rPr>
          <w:rFonts w:ascii="Times New Roman" w:hAnsi="Times New Roman" w:cs="Times New Roman"/>
          <w:color w:val="000000"/>
          <w:sz w:val="24"/>
          <w:szCs w:val="24"/>
        </w:rPr>
        <w:t>.</w:t>
      </w:r>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.3.3.</w:t>
      </w:r>
      <w:r w:rsidR="0026210D" w:rsidRPr="009538BA">
        <w:rPr>
          <w:rFonts w:ascii="Times New Roman" w:hAnsi="Times New Roman" w:cs="Times New Roman"/>
          <w:bCs/>
          <w:sz w:val="24"/>
          <w:szCs w:val="24"/>
        </w:rPr>
        <w:tab/>
      </w:r>
      <w:proofErr w:type="gramStart"/>
      <w:r w:rsidR="000F58D0" w:rsidRPr="009538BA">
        <w:rPr>
          <w:rFonts w:ascii="Times New Roman" w:hAnsi="Times New Roman" w:cs="Times New Roman"/>
          <w:color w:val="000000"/>
          <w:sz w:val="24"/>
          <w:szCs w:val="24"/>
        </w:rPr>
        <w:t>Генеральный</w:t>
      </w:r>
      <w:r w:rsidR="000F58D0" w:rsidRPr="009538BA">
        <w:rPr>
          <w:rFonts w:ascii="Times New Roman" w:hAnsi="Times New Roman" w:cs="Times New Roman"/>
          <w:sz w:val="24"/>
          <w:szCs w:val="24"/>
        </w:rPr>
        <w:t xml:space="preserve"> Подрядчик </w:t>
      </w:r>
      <w:r w:rsidR="000F58D0" w:rsidRPr="009538BA">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1C0717" w:rsidRPr="009538BA">
        <w:rPr>
          <w:rFonts w:ascii="Times New Roman" w:hAnsi="Times New Roman" w:cs="Times New Roman"/>
          <w:color w:val="000000"/>
          <w:sz w:val="24"/>
          <w:szCs w:val="24"/>
        </w:rPr>
        <w:t>оборудования,</w:t>
      </w:r>
      <w:r w:rsidR="000F58D0" w:rsidRPr="009538BA">
        <w:rPr>
          <w:rFonts w:ascii="Times New Roman" w:hAnsi="Times New Roman" w:cs="Times New Roman"/>
          <w:color w:val="000000"/>
          <w:sz w:val="24"/>
          <w:szCs w:val="24"/>
        </w:rPr>
        <w:t xml:space="preserve"> иного имущества, необходимого для выполнения Работ, а также получает все необходимые для этого лицензии, разрешения и сертификаты в соответствии с Законодательством РФ.</w:t>
      </w:r>
      <w:bookmarkStart w:id="114" w:name="_Ref303779444"/>
      <w:proofErr w:type="gramEnd"/>
    </w:p>
    <w:p w:rsidR="0026210D"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.3.4.</w:t>
      </w:r>
      <w:r w:rsidR="0026210D" w:rsidRPr="009538BA">
        <w:rPr>
          <w:rFonts w:ascii="Times New Roman" w:hAnsi="Times New Roman" w:cs="Times New Roman"/>
          <w:b/>
          <w:bCs/>
          <w:sz w:val="24"/>
          <w:szCs w:val="24"/>
        </w:rPr>
        <w:t xml:space="preserve"> </w:t>
      </w:r>
      <w:r w:rsidR="000F58D0" w:rsidRPr="009538BA">
        <w:rPr>
          <w:rFonts w:ascii="Times New Roman" w:hAnsi="Times New Roman" w:cs="Times New Roman"/>
          <w:color w:val="000000"/>
          <w:sz w:val="24"/>
          <w:szCs w:val="24"/>
        </w:rPr>
        <w:t xml:space="preserve">Генеральный Подрядчик осуществляет прием, таможенное оформление соответствующей документации, строительных и иных </w:t>
      </w:r>
      <w:r w:rsidR="007B27DB" w:rsidRPr="009538BA">
        <w:rPr>
          <w:rFonts w:ascii="Times New Roman" w:hAnsi="Times New Roman" w:cs="Times New Roman"/>
          <w:color w:val="000000"/>
          <w:sz w:val="24"/>
          <w:szCs w:val="24"/>
        </w:rPr>
        <w:t>Материал</w:t>
      </w:r>
      <w:r w:rsidR="000F58D0" w:rsidRPr="009538BA">
        <w:rPr>
          <w:rFonts w:ascii="Times New Roman" w:hAnsi="Times New Roman" w:cs="Times New Roman"/>
          <w:color w:val="000000"/>
          <w:sz w:val="24"/>
          <w:szCs w:val="24"/>
        </w:rPr>
        <w:t xml:space="preserve">ов, машин, инструментов,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механизмов, запасных частей и деталей, конструкций и строительного </w:t>
      </w:r>
      <w:r w:rsidR="007B27DB" w:rsidRPr="009538BA">
        <w:rPr>
          <w:rFonts w:ascii="Times New Roman" w:hAnsi="Times New Roman" w:cs="Times New Roman"/>
          <w:color w:val="000000"/>
          <w:sz w:val="24"/>
          <w:szCs w:val="24"/>
        </w:rPr>
        <w:t>Оборудован</w:t>
      </w:r>
      <w:r w:rsidR="000F58D0" w:rsidRPr="009538BA">
        <w:rPr>
          <w:rFonts w:ascii="Times New Roman" w:hAnsi="Times New Roman" w:cs="Times New Roman"/>
          <w:color w:val="000000"/>
          <w:sz w:val="24"/>
          <w:szCs w:val="24"/>
        </w:rPr>
        <w:t xml:space="preserve">ия и иного имущества, необходимого для выполнения Работ. </w:t>
      </w:r>
      <w:r w:rsidR="004B7AAF" w:rsidRPr="009538BA">
        <w:rPr>
          <w:rFonts w:ascii="Times New Roman" w:hAnsi="Times New Roman" w:cs="Times New Roman"/>
          <w:color w:val="000000"/>
          <w:sz w:val="24"/>
          <w:szCs w:val="24"/>
        </w:rPr>
        <w:t>Генеральный Подрядчик н</w:t>
      </w:r>
      <w:r w:rsidR="000F58D0" w:rsidRPr="009538BA">
        <w:rPr>
          <w:rFonts w:ascii="Times New Roman" w:hAnsi="Times New Roman" w:cs="Times New Roman"/>
          <w:color w:val="000000"/>
          <w:sz w:val="24"/>
          <w:szCs w:val="24"/>
        </w:rPr>
        <w:t>есет ответственность за соблюдение таможенного Законодательства РФ.</w:t>
      </w:r>
      <w:bookmarkEnd w:id="114"/>
    </w:p>
    <w:p w:rsidR="00956985" w:rsidRPr="009538BA" w:rsidRDefault="003B4CB3"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26210D" w:rsidRPr="009538BA">
        <w:rPr>
          <w:rFonts w:ascii="Times New Roman" w:hAnsi="Times New Roman" w:cs="Times New Roman"/>
          <w:bCs/>
          <w:sz w:val="24"/>
          <w:szCs w:val="24"/>
        </w:rPr>
        <w:t>.3.5.</w:t>
      </w:r>
      <w:r w:rsidR="0026210D" w:rsidRPr="009538BA">
        <w:rPr>
          <w:rFonts w:ascii="Times New Roman" w:hAnsi="Times New Roman" w:cs="Times New Roman"/>
          <w:bCs/>
          <w:sz w:val="24"/>
          <w:szCs w:val="24"/>
        </w:rPr>
        <w:tab/>
      </w:r>
      <w:proofErr w:type="gramStart"/>
      <w:r w:rsidR="00096F0F" w:rsidRPr="009538BA">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w:t>
      </w:r>
      <w:r w:rsidR="0008227E" w:rsidRPr="009538BA">
        <w:rPr>
          <w:rFonts w:ascii="Times New Roman" w:hAnsi="Times New Roman" w:cs="Times New Roman"/>
          <w:color w:val="000000"/>
          <w:sz w:val="24"/>
          <w:szCs w:val="24"/>
        </w:rPr>
        <w:t>ную стоимость в соответствии с ч</w:t>
      </w:r>
      <w:r w:rsidR="00096F0F" w:rsidRPr="009538BA">
        <w:rPr>
          <w:rFonts w:ascii="Times New Roman" w:hAnsi="Times New Roman" w:cs="Times New Roman"/>
          <w:color w:val="000000"/>
          <w:sz w:val="24"/>
          <w:szCs w:val="24"/>
        </w:rPr>
        <w:t xml:space="preserve">. 4 ст. 11 Федерального закона </w:t>
      </w:r>
      <w:r w:rsidR="001C33CC" w:rsidRPr="009538BA">
        <w:rPr>
          <w:rFonts w:ascii="Times New Roman" w:hAnsi="Times New Roman" w:cs="Times New Roman"/>
          <w:color w:val="000000"/>
          <w:sz w:val="24"/>
          <w:szCs w:val="24"/>
        </w:rPr>
        <w:t>от 28 сентября 2010 г. №</w:t>
      </w:r>
      <w:r w:rsidR="00096F0F" w:rsidRPr="009538BA">
        <w:rPr>
          <w:rFonts w:ascii="Times New Roman" w:hAnsi="Times New Roman" w:cs="Times New Roman"/>
          <w:color w:val="000000"/>
          <w:sz w:val="24"/>
          <w:szCs w:val="24"/>
        </w:rPr>
        <w:t xml:space="preserve"> 244-ФЗ «Об инновационном центре «Сколково» и </w:t>
      </w:r>
      <w:r w:rsidR="001C33CC" w:rsidRPr="009538BA">
        <w:rPr>
          <w:rFonts w:ascii="Times New Roman" w:hAnsi="Times New Roman" w:cs="Times New Roman"/>
          <w:color w:val="000000"/>
          <w:sz w:val="24"/>
          <w:szCs w:val="24"/>
        </w:rPr>
        <w:t>п</w:t>
      </w:r>
      <w:r w:rsidR="00096F0F" w:rsidRPr="009538BA">
        <w:rPr>
          <w:rFonts w:ascii="Times New Roman" w:hAnsi="Times New Roman" w:cs="Times New Roman"/>
          <w:color w:val="000000"/>
          <w:sz w:val="24"/>
          <w:szCs w:val="24"/>
        </w:rPr>
        <w:t xml:space="preserve">остановлением Правительства РФ от 5 мая 2011 г. </w:t>
      </w:r>
      <w:r w:rsidR="001C33CC" w:rsidRPr="009538BA">
        <w:rPr>
          <w:rFonts w:ascii="Times New Roman" w:hAnsi="Times New Roman" w:cs="Times New Roman"/>
          <w:color w:val="000000"/>
          <w:sz w:val="24"/>
          <w:szCs w:val="24"/>
        </w:rPr>
        <w:t>№</w:t>
      </w:r>
      <w:r w:rsidR="00096F0F" w:rsidRPr="009538BA">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00096F0F" w:rsidRPr="009538BA">
        <w:rPr>
          <w:rFonts w:ascii="Times New Roman" w:hAnsi="Times New Roman" w:cs="Times New Roman"/>
          <w:color w:val="000000"/>
          <w:sz w:val="24"/>
          <w:szCs w:val="24"/>
        </w:rPr>
        <w:t xml:space="preserve"> </w:t>
      </w:r>
      <w:proofErr w:type="gramStart"/>
      <w:r w:rsidR="00096F0F" w:rsidRPr="009538BA">
        <w:rPr>
          <w:rFonts w:ascii="Times New Roman" w:hAnsi="Times New Roman" w:cs="Times New Roman"/>
          <w:color w:val="000000"/>
          <w:sz w:val="24"/>
          <w:szCs w:val="24"/>
        </w:rPr>
        <w:t>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w:t>
      </w:r>
      <w:r w:rsidR="005E2DFA" w:rsidRPr="009538BA">
        <w:rPr>
          <w:rFonts w:ascii="Times New Roman" w:hAnsi="Times New Roman" w:cs="Times New Roman"/>
          <w:color w:val="000000"/>
          <w:sz w:val="24"/>
          <w:szCs w:val="24"/>
        </w:rPr>
        <w:t>ому</w:t>
      </w:r>
      <w:r w:rsidR="00096F0F" w:rsidRPr="009538BA">
        <w:rPr>
          <w:rFonts w:ascii="Times New Roman" w:hAnsi="Times New Roman" w:cs="Times New Roman"/>
          <w:color w:val="000000"/>
          <w:sz w:val="24"/>
          <w:szCs w:val="24"/>
        </w:rPr>
        <w:t xml:space="preserve"> Подрядчик</w:t>
      </w:r>
      <w:r w:rsidR="005E2DFA" w:rsidRPr="009538BA">
        <w:rPr>
          <w:rFonts w:ascii="Times New Roman" w:hAnsi="Times New Roman" w:cs="Times New Roman"/>
          <w:color w:val="000000"/>
          <w:sz w:val="24"/>
          <w:szCs w:val="24"/>
        </w:rPr>
        <w:t>у рекомендуется</w:t>
      </w:r>
      <w:r w:rsidR="00096F0F" w:rsidRPr="009538BA">
        <w:rPr>
          <w:rFonts w:ascii="Times New Roman" w:hAnsi="Times New Roman" w:cs="Times New Roman"/>
          <w:color w:val="000000"/>
          <w:sz w:val="24"/>
          <w:szCs w:val="24"/>
        </w:rPr>
        <w:t xml:space="preserve"> самостоятельно (без привлечения Субподрядчиков) </w:t>
      </w:r>
      <w:r w:rsidR="005E2DFA" w:rsidRPr="009538BA">
        <w:rPr>
          <w:rFonts w:ascii="Times New Roman" w:hAnsi="Times New Roman" w:cs="Times New Roman"/>
          <w:color w:val="000000"/>
          <w:sz w:val="24"/>
          <w:szCs w:val="24"/>
        </w:rPr>
        <w:t>заключить</w:t>
      </w:r>
      <w:r w:rsidR="00096F0F" w:rsidRPr="009538BA">
        <w:rPr>
          <w:rFonts w:ascii="Times New Roman" w:hAnsi="Times New Roman" w:cs="Times New Roman"/>
          <w:color w:val="000000"/>
          <w:sz w:val="24"/>
          <w:szCs w:val="24"/>
        </w:rPr>
        <w:t xml:space="preserve">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 а также </w:t>
      </w:r>
      <w:r w:rsidR="00C02D08">
        <w:rPr>
          <w:rFonts w:ascii="Times New Roman" w:hAnsi="Times New Roman" w:cs="Times New Roman"/>
          <w:color w:val="000000"/>
          <w:sz w:val="24"/>
          <w:szCs w:val="24"/>
        </w:rPr>
        <w:t>Генеральный Подрядчик обязуется</w:t>
      </w:r>
      <w:r w:rsidR="005E2DFA" w:rsidRPr="009538BA">
        <w:rPr>
          <w:rFonts w:ascii="Times New Roman" w:hAnsi="Times New Roman" w:cs="Times New Roman"/>
          <w:color w:val="000000"/>
          <w:sz w:val="24"/>
          <w:szCs w:val="24"/>
        </w:rPr>
        <w:t xml:space="preserve"> заключить</w:t>
      </w:r>
      <w:r w:rsidR="00096F0F" w:rsidRPr="009538BA">
        <w:rPr>
          <w:rFonts w:ascii="Times New Roman" w:hAnsi="Times New Roman" w:cs="Times New Roman"/>
          <w:color w:val="000000"/>
          <w:sz w:val="24"/>
          <w:szCs w:val="24"/>
        </w:rPr>
        <w:t xml:space="preserve"> договор на оказание</w:t>
      </w:r>
      <w:proofErr w:type="gramEnd"/>
      <w:r w:rsidR="00096F0F" w:rsidRPr="009538BA">
        <w:rPr>
          <w:rFonts w:ascii="Times New Roman" w:hAnsi="Times New Roman" w:cs="Times New Roman"/>
          <w:color w:val="000000"/>
          <w:sz w:val="24"/>
          <w:szCs w:val="24"/>
        </w:rPr>
        <w:t xml:space="preserve"> услуг таможенного </w:t>
      </w:r>
      <w:r w:rsidR="00E50B70" w:rsidRPr="009538BA">
        <w:rPr>
          <w:rFonts w:ascii="Times New Roman" w:hAnsi="Times New Roman" w:cs="Times New Roman"/>
          <w:color w:val="000000"/>
          <w:sz w:val="24"/>
          <w:szCs w:val="24"/>
        </w:rPr>
        <w:t xml:space="preserve">представителя </w:t>
      </w:r>
      <w:r w:rsidR="00096F0F" w:rsidRPr="009538BA">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«Сколково»</w:t>
      </w:r>
      <w:r w:rsidR="001A32FD" w:rsidRPr="009538BA">
        <w:rPr>
          <w:rFonts w:ascii="Times New Roman" w:hAnsi="Times New Roman" w:cs="Times New Roman"/>
          <w:color w:val="000000"/>
          <w:sz w:val="24"/>
          <w:szCs w:val="24"/>
        </w:rPr>
        <w:t>.</w:t>
      </w:r>
    </w:p>
    <w:p w:rsidR="006E3D3A" w:rsidRPr="009538BA" w:rsidRDefault="00956985" w:rsidP="00A53990">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Pr="009538BA">
        <w:rPr>
          <w:rFonts w:ascii="Times New Roman" w:hAnsi="Times New Roman" w:cs="Times New Roman"/>
          <w:color w:val="000000"/>
          <w:sz w:val="24"/>
          <w:szCs w:val="24"/>
        </w:rPr>
        <w:t>.3.6.</w:t>
      </w:r>
      <w:r w:rsidRPr="009538BA">
        <w:rPr>
          <w:rFonts w:ascii="Times New Roman" w:hAnsi="Times New Roman" w:cs="Times New Roman"/>
          <w:color w:val="000000"/>
          <w:sz w:val="24"/>
          <w:szCs w:val="24"/>
        </w:rPr>
        <w:tab/>
      </w:r>
      <w:r w:rsidR="006E3D3A" w:rsidRPr="009538BA">
        <w:rPr>
          <w:rFonts w:ascii="Times New Roman" w:hAnsi="Times New Roman" w:cs="Times New Roman"/>
          <w:color w:val="000000"/>
          <w:sz w:val="24"/>
          <w:szCs w:val="24"/>
        </w:rPr>
        <w:t>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w:t>
      </w:r>
    </w:p>
    <w:p w:rsidR="00956985" w:rsidRPr="009538BA" w:rsidRDefault="00956985"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15" w:name="_Ref317238572"/>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Идентификация персонала</w:t>
      </w:r>
      <w:bookmarkEnd w:id="115"/>
    </w:p>
    <w:p w:rsidR="00956985" w:rsidRPr="009538BA" w:rsidRDefault="003B4CB3" w:rsidP="00007D28">
      <w:pPr>
        <w:pStyle w:val="a4"/>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1</w:t>
      </w:r>
      <w:r w:rsidR="00782647"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956985" w:rsidRPr="009538BA">
        <w:rPr>
          <w:rFonts w:ascii="Times New Roman" w:hAnsi="Times New Roman" w:cs="Times New Roman"/>
          <w:color w:val="000000"/>
          <w:sz w:val="24"/>
          <w:szCs w:val="24"/>
        </w:rPr>
        <w:t>.4.1.</w:t>
      </w:r>
      <w:r w:rsidR="00956985" w:rsidRPr="009538BA">
        <w:rPr>
          <w:rFonts w:ascii="Times New Roman" w:hAnsi="Times New Roman" w:cs="Times New Roman"/>
          <w:color w:val="000000"/>
          <w:sz w:val="24"/>
          <w:szCs w:val="24"/>
        </w:rPr>
        <w:tab/>
      </w:r>
      <w:r w:rsidR="000F58D0" w:rsidRPr="009538BA">
        <w:rPr>
          <w:rFonts w:ascii="Times New Roman" w:hAnsi="Times New Roman" w:cs="Times New Roman"/>
          <w:color w:val="000000"/>
          <w:sz w:val="24"/>
          <w:szCs w:val="24"/>
        </w:rPr>
        <w:t>Генеральный Подрядчик обеспечивает за свой счет идентификацию</w:t>
      </w:r>
      <w:r w:rsidR="00971DE9">
        <w:rPr>
          <w:rFonts w:ascii="Times New Roman" w:hAnsi="Times New Roman" w:cs="Times New Roman"/>
          <w:color w:val="000000"/>
          <w:sz w:val="24"/>
          <w:szCs w:val="24"/>
        </w:rPr>
        <w:t xml:space="preserve"> в соответствии с пунктом 12</w:t>
      </w:r>
      <w:r w:rsidR="001E22BE" w:rsidRPr="009538BA">
        <w:rPr>
          <w:rFonts w:ascii="Times New Roman" w:hAnsi="Times New Roman" w:cs="Times New Roman"/>
          <w:color w:val="000000"/>
          <w:sz w:val="24"/>
          <w:szCs w:val="24"/>
        </w:rPr>
        <w:t>.</w:t>
      </w:r>
      <w:r w:rsidR="00B54713" w:rsidRPr="009538BA">
        <w:rPr>
          <w:rFonts w:ascii="Times New Roman" w:hAnsi="Times New Roman" w:cs="Times New Roman"/>
          <w:color w:val="000000"/>
          <w:sz w:val="24"/>
          <w:szCs w:val="24"/>
        </w:rPr>
        <w:t>3</w:t>
      </w:r>
      <w:r w:rsidR="001E22BE" w:rsidRPr="009538BA">
        <w:rPr>
          <w:rFonts w:ascii="Times New Roman" w:hAnsi="Times New Roman" w:cs="Times New Roman"/>
          <w:color w:val="000000"/>
          <w:sz w:val="24"/>
          <w:szCs w:val="24"/>
        </w:rPr>
        <w:t>.4.2</w:t>
      </w:r>
      <w:r w:rsidR="000F58D0" w:rsidRPr="009538BA">
        <w:rPr>
          <w:rFonts w:ascii="Times New Roman" w:hAnsi="Times New Roman" w:cs="Times New Roman"/>
          <w:color w:val="000000"/>
          <w:sz w:val="24"/>
          <w:szCs w:val="24"/>
        </w:rPr>
        <w:t xml:space="preserve"> </w:t>
      </w:r>
      <w:r w:rsidR="00682C92" w:rsidRPr="009538BA">
        <w:rPr>
          <w:rFonts w:ascii="Times New Roman" w:hAnsi="Times New Roman" w:cs="Times New Roman"/>
          <w:color w:val="000000"/>
          <w:sz w:val="24"/>
          <w:szCs w:val="24"/>
        </w:rPr>
        <w:t xml:space="preserve">настоящего Договора </w:t>
      </w:r>
      <w:r w:rsidR="000F58D0" w:rsidRPr="009538BA">
        <w:rPr>
          <w:rFonts w:ascii="Times New Roman" w:hAnsi="Times New Roman" w:cs="Times New Roman"/>
          <w:color w:val="000000"/>
          <w:sz w:val="24"/>
          <w:szCs w:val="24"/>
        </w:rPr>
        <w:t xml:space="preserve">каждого лица, находящегося на </w:t>
      </w:r>
      <w:r w:rsidR="00260BC6">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p>
    <w:p w:rsidR="000F58D0" w:rsidRPr="009538BA" w:rsidRDefault="00956985" w:rsidP="00007D28">
      <w:pPr>
        <w:pStyle w:val="a4"/>
        <w:tabs>
          <w:tab w:val="left" w:pos="993"/>
          <w:tab w:val="left" w:pos="1276"/>
          <w:tab w:val="left" w:pos="1560"/>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003B4CB3" w:rsidRPr="009538BA">
        <w:rPr>
          <w:rFonts w:ascii="Times New Roman" w:hAnsi="Times New Roman" w:cs="Times New Roman"/>
          <w:sz w:val="24"/>
          <w:szCs w:val="24"/>
        </w:rPr>
        <w:t>.3</w:t>
      </w:r>
      <w:r w:rsidRPr="009538BA">
        <w:rPr>
          <w:rFonts w:ascii="Times New Roman" w:hAnsi="Times New Roman" w:cs="Times New Roman"/>
          <w:sz w:val="24"/>
          <w:szCs w:val="24"/>
        </w:rPr>
        <w:t>.4.2.</w:t>
      </w:r>
      <w:r w:rsidRPr="009538BA">
        <w:rPr>
          <w:rFonts w:ascii="Times New Roman" w:hAnsi="Times New Roman" w:cs="Times New Roman"/>
          <w:sz w:val="24"/>
          <w:szCs w:val="24"/>
        </w:rPr>
        <w:tab/>
      </w:r>
      <w:bookmarkStart w:id="116" w:name="_Ref346981931"/>
      <w:ins w:id="117" w:author="Stolyar Vadim" w:date="2014-07-07T14:42:00Z">
        <w:r w:rsidR="00784BF7">
          <w:rPr>
            <w:rFonts w:ascii="Times New Roman" w:hAnsi="Times New Roman" w:cs="Times New Roman"/>
            <w:sz w:val="24"/>
            <w:szCs w:val="24"/>
          </w:rPr>
          <w:t xml:space="preserve"> </w:t>
        </w:r>
      </w:ins>
      <w:r w:rsidR="000F58D0" w:rsidRPr="009538BA">
        <w:rPr>
          <w:rFonts w:ascii="Times New Roman" w:hAnsi="Times New Roman" w:cs="Times New Roman"/>
          <w:sz w:val="24"/>
          <w:szCs w:val="24"/>
        </w:rPr>
        <w:t xml:space="preserve">Все </w:t>
      </w:r>
      <w:r w:rsidR="000F58D0" w:rsidRPr="009538BA">
        <w:rPr>
          <w:rFonts w:ascii="Times New Roman" w:hAnsi="Times New Roman" w:cs="Times New Roman"/>
          <w:color w:val="000000"/>
          <w:sz w:val="24"/>
          <w:szCs w:val="24"/>
        </w:rPr>
        <w:t>работники</w:t>
      </w:r>
      <w:r w:rsidR="000F58D0" w:rsidRPr="009538BA">
        <w:rPr>
          <w:rFonts w:ascii="Times New Roman" w:hAnsi="Times New Roman" w:cs="Times New Roman"/>
          <w:sz w:val="24"/>
          <w:szCs w:val="24"/>
        </w:rPr>
        <w:t xml:space="preserve"> Генерального Подрядчика и его Субподрядчиков обязаны носить</w:t>
      </w:r>
      <w:bookmarkEnd w:id="116"/>
      <w:r w:rsidR="000F58D0" w:rsidRPr="009538BA">
        <w:rPr>
          <w:rFonts w:ascii="Times New Roman" w:hAnsi="Times New Roman" w:cs="Times New Roman"/>
          <w:sz w:val="24"/>
          <w:szCs w:val="24"/>
        </w:rPr>
        <w:t>:</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8227E" w:rsidRPr="009538BA">
        <w:rPr>
          <w:rFonts w:ascii="Times New Roman" w:hAnsi="Times New Roman"/>
          <w:sz w:val="24"/>
          <w:szCs w:val="24"/>
        </w:rPr>
        <w:t xml:space="preserve">) </w:t>
      </w:r>
      <w:r w:rsidR="000F58D0" w:rsidRPr="009538BA">
        <w:rPr>
          <w:rFonts w:ascii="Times New Roman" w:hAnsi="Times New Roman"/>
          <w:sz w:val="24"/>
          <w:szCs w:val="24"/>
        </w:rPr>
        <w:t>униформу с фирменным наименованием Генерального Подрядчика или его Субподрядчика.</w:t>
      </w:r>
    </w:p>
    <w:p w:rsidR="000F58D0" w:rsidRPr="009538BA" w:rsidRDefault="00033B43"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08227E" w:rsidRPr="009538BA">
        <w:rPr>
          <w:rFonts w:ascii="Times New Roman" w:hAnsi="Times New Roman"/>
          <w:sz w:val="24"/>
          <w:szCs w:val="24"/>
        </w:rPr>
        <w:t xml:space="preserve">) </w:t>
      </w:r>
      <w:r w:rsidR="000F58D0" w:rsidRPr="009538BA">
        <w:rPr>
          <w:rFonts w:ascii="Times New Roman" w:hAnsi="Times New Roman"/>
          <w:sz w:val="24"/>
          <w:szCs w:val="24"/>
        </w:rPr>
        <w:t xml:space="preserve">на видном месте </w:t>
      </w:r>
      <w:r w:rsidR="00715C77" w:rsidRPr="009538BA">
        <w:rPr>
          <w:rFonts w:ascii="Times New Roman" w:hAnsi="Times New Roman"/>
          <w:sz w:val="24"/>
          <w:szCs w:val="24"/>
        </w:rPr>
        <w:t>бирки</w:t>
      </w:r>
      <w:r w:rsidR="000F58D0" w:rsidRPr="009538BA">
        <w:rPr>
          <w:rFonts w:ascii="Times New Roman" w:hAnsi="Times New Roman"/>
          <w:sz w:val="24"/>
          <w:szCs w:val="24"/>
        </w:rPr>
        <w:t xml:space="preserve"> с указанием:</w:t>
      </w:r>
    </w:p>
    <w:p w:rsidR="000F58D0" w:rsidRPr="009538BA" w:rsidRDefault="00007D28" w:rsidP="00007D28">
      <w:pPr>
        <w:pStyle w:val="a4"/>
        <w:tabs>
          <w:tab w:val="left" w:pos="993"/>
          <w:tab w:val="left" w:pos="1276"/>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имени и фамилии сотрудника печатными буквами на русском язык</w:t>
      </w:r>
      <w:r w:rsidR="004B7AAF" w:rsidRPr="009538BA">
        <w:rPr>
          <w:rFonts w:ascii="Times New Roman" w:hAnsi="Times New Roman" w:cs="Times New Roman"/>
          <w:sz w:val="24"/>
          <w:szCs w:val="24"/>
        </w:rPr>
        <w:t>е;</w:t>
      </w:r>
    </w:p>
    <w:p w:rsidR="000F58D0" w:rsidRPr="009538BA" w:rsidRDefault="00007D28" w:rsidP="00007D28">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должности или специальности сотрудника печатными буквами на русском языке.</w:t>
      </w:r>
    </w:p>
    <w:p w:rsidR="00956985" w:rsidRPr="009538BA" w:rsidRDefault="00956985"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iCs/>
          <w:color w:val="000000"/>
          <w:sz w:val="24"/>
          <w:szCs w:val="24"/>
        </w:rPr>
        <w:t xml:space="preserve"> </w:t>
      </w:r>
      <w:r w:rsidR="000F58D0" w:rsidRPr="009538BA">
        <w:rPr>
          <w:rFonts w:ascii="Times New Roman" w:hAnsi="Times New Roman" w:cs="Times New Roman"/>
          <w:b/>
          <w:iCs/>
          <w:color w:val="000000"/>
          <w:sz w:val="24"/>
          <w:szCs w:val="24"/>
        </w:rPr>
        <w:t>Передвижение персонала</w:t>
      </w:r>
    </w:p>
    <w:p w:rsidR="00956985"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Cs/>
          <w:sz w:val="24"/>
          <w:szCs w:val="24"/>
        </w:rPr>
        <w:lastRenderedPageBreak/>
        <w:t>1</w:t>
      </w:r>
      <w:r w:rsidR="00782647"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56985" w:rsidRPr="009538BA">
        <w:rPr>
          <w:rFonts w:ascii="Times New Roman" w:hAnsi="Times New Roman" w:cs="Times New Roman"/>
          <w:bCs/>
          <w:sz w:val="24"/>
          <w:szCs w:val="24"/>
        </w:rPr>
        <w:t>.5.1.</w:t>
      </w:r>
      <w:r w:rsidR="00956985" w:rsidRPr="009538BA">
        <w:rPr>
          <w:rFonts w:ascii="Times New Roman" w:hAnsi="Times New Roman" w:cs="Times New Roman"/>
          <w:b/>
          <w:bCs/>
          <w:sz w:val="24"/>
          <w:szCs w:val="24"/>
        </w:rPr>
        <w:t xml:space="preserve"> </w:t>
      </w:r>
      <w:r w:rsidR="000F58D0" w:rsidRPr="009538BA">
        <w:rPr>
          <w:rFonts w:ascii="Times New Roman" w:hAnsi="Times New Roman" w:cs="Times New Roman"/>
          <w:sz w:val="24"/>
          <w:szCs w:val="24"/>
        </w:rPr>
        <w:t xml:space="preserve">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w:t>
      </w:r>
      <w:r w:rsidR="00260BC6">
        <w:rPr>
          <w:rFonts w:ascii="Times New Roman" w:hAnsi="Times New Roman" w:cs="Times New Roman"/>
          <w:sz w:val="24"/>
          <w:szCs w:val="24"/>
        </w:rPr>
        <w:t>с</w:t>
      </w:r>
      <w:r w:rsidR="000F58D0" w:rsidRPr="009538BA">
        <w:rPr>
          <w:rFonts w:ascii="Times New Roman" w:hAnsi="Times New Roman" w:cs="Times New Roman"/>
          <w:sz w:val="24"/>
          <w:szCs w:val="24"/>
        </w:rPr>
        <w:t>троительной площадке.</w:t>
      </w:r>
    </w:p>
    <w:p w:rsidR="000F58D0" w:rsidRPr="009538BA" w:rsidRDefault="003B4CB3"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1</w:t>
      </w:r>
      <w:r w:rsidR="00782647" w:rsidRPr="009538BA">
        <w:rPr>
          <w:rFonts w:ascii="Times New Roman" w:hAnsi="Times New Roman" w:cs="Times New Roman"/>
          <w:sz w:val="24"/>
          <w:szCs w:val="24"/>
        </w:rPr>
        <w:t>2</w:t>
      </w:r>
      <w:r w:rsidRPr="009538BA">
        <w:rPr>
          <w:rFonts w:ascii="Times New Roman" w:hAnsi="Times New Roman" w:cs="Times New Roman"/>
          <w:sz w:val="24"/>
          <w:szCs w:val="24"/>
        </w:rPr>
        <w:t>.3</w:t>
      </w:r>
      <w:r w:rsidR="00956985" w:rsidRPr="009538BA">
        <w:rPr>
          <w:rFonts w:ascii="Times New Roman" w:hAnsi="Times New Roman" w:cs="Times New Roman"/>
          <w:sz w:val="24"/>
          <w:szCs w:val="24"/>
        </w:rPr>
        <w:t xml:space="preserve">.5.2. </w:t>
      </w:r>
      <w:r w:rsidR="000F58D0" w:rsidRPr="009538BA">
        <w:rPr>
          <w:rFonts w:ascii="Times New Roman" w:hAnsi="Times New Roman" w:cs="Times New Roman"/>
          <w:sz w:val="24"/>
          <w:szCs w:val="24"/>
        </w:rPr>
        <w:t>Генеральный Подрядчик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Работ без разрешения Заказчика.</w:t>
      </w:r>
    </w:p>
    <w:p w:rsidR="000F58D0" w:rsidRPr="009538BA" w:rsidRDefault="00956985" w:rsidP="008F4189">
      <w:pPr>
        <w:pStyle w:val="a4"/>
        <w:numPr>
          <w:ilvl w:val="2"/>
          <w:numId w:val="4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i/>
          <w:sz w:val="24"/>
          <w:szCs w:val="24"/>
        </w:rPr>
        <w:t xml:space="preserve"> </w:t>
      </w:r>
      <w:bookmarkStart w:id="118" w:name="_Ref348461620"/>
      <w:r w:rsidR="006E3A24" w:rsidRPr="009538BA">
        <w:rPr>
          <w:rFonts w:ascii="Times New Roman" w:hAnsi="Times New Roman" w:cs="Times New Roman"/>
          <w:b/>
          <w:sz w:val="24"/>
          <w:szCs w:val="24"/>
        </w:rPr>
        <w:t>Отчетность</w:t>
      </w:r>
      <w:bookmarkEnd w:id="118"/>
      <w:r w:rsidR="006E3A24" w:rsidRPr="009538BA">
        <w:rPr>
          <w:rFonts w:ascii="Times New Roman" w:hAnsi="Times New Roman" w:cs="Times New Roman"/>
          <w:b/>
          <w:sz w:val="24"/>
          <w:szCs w:val="24"/>
        </w:rPr>
        <w:t xml:space="preserve"> </w:t>
      </w:r>
    </w:p>
    <w:p w:rsidR="00512035" w:rsidRPr="009538BA" w:rsidRDefault="003B4CB3" w:rsidP="00A53990">
      <w:pPr>
        <w:tabs>
          <w:tab w:val="left" w:pos="993"/>
          <w:tab w:val="left" w:pos="1276"/>
          <w:tab w:val="left" w:pos="1701"/>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w:t>
      </w:r>
      <w:r w:rsidR="00956985" w:rsidRPr="009538BA">
        <w:rPr>
          <w:rFonts w:ascii="Times New Roman" w:hAnsi="Times New Roman"/>
          <w:sz w:val="24"/>
          <w:szCs w:val="24"/>
        </w:rPr>
        <w:t>.6.1.</w:t>
      </w:r>
      <w:r w:rsidR="00956985" w:rsidRPr="009538BA">
        <w:rPr>
          <w:rFonts w:ascii="Times New Roman" w:hAnsi="Times New Roman"/>
          <w:sz w:val="24"/>
          <w:szCs w:val="24"/>
        </w:rPr>
        <w:tab/>
      </w:r>
      <w:r w:rsidR="00512035" w:rsidRPr="009538BA">
        <w:rPr>
          <w:rFonts w:ascii="Times New Roman" w:hAnsi="Times New Roman"/>
          <w:sz w:val="24"/>
          <w:szCs w:val="24"/>
        </w:rPr>
        <w:t xml:space="preserve">Ежесуточно не позднее 16:00 часов (местного времени) </w:t>
      </w:r>
      <w:r w:rsidR="001B2367" w:rsidRPr="009538BA">
        <w:rPr>
          <w:rFonts w:ascii="Times New Roman" w:hAnsi="Times New Roman"/>
          <w:sz w:val="24"/>
          <w:szCs w:val="24"/>
        </w:rPr>
        <w:t xml:space="preserve">Генеральный Подрядчик обязуется предоставлять Заказчику </w:t>
      </w:r>
      <w:r w:rsidR="00512035" w:rsidRPr="009538BA">
        <w:rPr>
          <w:rFonts w:ascii="Times New Roman" w:hAnsi="Times New Roman"/>
          <w:sz w:val="24"/>
          <w:szCs w:val="24"/>
        </w:rPr>
        <w:t xml:space="preserve">информацию о ходе выполнения Работ в соответствии с </w:t>
      </w:r>
      <w:proofErr w:type="spellStart"/>
      <w:r w:rsidR="008817A1" w:rsidRPr="009538BA">
        <w:rPr>
          <w:rFonts w:ascii="Times New Roman" w:hAnsi="Times New Roman"/>
          <w:sz w:val="24"/>
          <w:szCs w:val="24"/>
        </w:rPr>
        <w:t>М</w:t>
      </w:r>
      <w:r w:rsidR="00512035" w:rsidRPr="009538BA">
        <w:rPr>
          <w:rFonts w:ascii="Times New Roman" w:hAnsi="Times New Roman"/>
          <w:sz w:val="24"/>
          <w:szCs w:val="24"/>
        </w:rPr>
        <w:t>есячно</w:t>
      </w:r>
      <w:proofErr w:type="spellEnd"/>
      <w:r w:rsidR="00512035" w:rsidRPr="009538BA">
        <w:rPr>
          <w:rFonts w:ascii="Times New Roman" w:hAnsi="Times New Roman"/>
          <w:sz w:val="24"/>
          <w:szCs w:val="24"/>
        </w:rPr>
        <w:t xml:space="preserve">-суточным графиком выполнения работ, подписанную ответственным Представителем </w:t>
      </w:r>
      <w:r w:rsidR="00F72124">
        <w:rPr>
          <w:rFonts w:ascii="Times New Roman" w:hAnsi="Times New Roman"/>
          <w:sz w:val="24"/>
          <w:szCs w:val="24"/>
        </w:rPr>
        <w:t xml:space="preserve">Генерального Подрядчика, </w:t>
      </w:r>
      <w:r w:rsidR="00033B43" w:rsidRPr="009538BA">
        <w:rPr>
          <w:rFonts w:ascii="Times New Roman" w:hAnsi="Times New Roman"/>
          <w:sz w:val="24"/>
          <w:szCs w:val="24"/>
        </w:rPr>
        <w:t>на бумажном носителе в сканированном виде, а также в</w:t>
      </w:r>
      <w:r w:rsidR="00512035" w:rsidRPr="009538BA">
        <w:rPr>
          <w:rFonts w:ascii="Times New Roman" w:hAnsi="Times New Roman"/>
          <w:sz w:val="24"/>
          <w:szCs w:val="24"/>
        </w:rPr>
        <w:t xml:space="preserve">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w:t>
      </w:r>
      <w:r w:rsidR="00F72124">
        <w:rPr>
          <w:rFonts w:ascii="Times New Roman" w:hAnsi="Times New Roman"/>
          <w:sz w:val="24"/>
          <w:szCs w:val="24"/>
        </w:rPr>
        <w:t xml:space="preserve">Генеральным </w:t>
      </w:r>
      <w:r w:rsidR="00512035" w:rsidRPr="009538BA">
        <w:rPr>
          <w:rFonts w:ascii="Times New Roman" w:hAnsi="Times New Roman"/>
          <w:sz w:val="24"/>
          <w:szCs w:val="24"/>
        </w:rPr>
        <w:t>Подрядчиком Работам;</w:t>
      </w:r>
    </w:p>
    <w:p w:rsidR="00D44175" w:rsidRPr="009538BA" w:rsidRDefault="00E4266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.3.6.2.</w:t>
      </w:r>
      <w:r w:rsidR="00512035" w:rsidRPr="009538BA">
        <w:rPr>
          <w:rFonts w:ascii="Times New Roman" w:hAnsi="Times New Roman"/>
          <w:sz w:val="24"/>
          <w:szCs w:val="24"/>
        </w:rPr>
        <w:t xml:space="preserve"> </w:t>
      </w:r>
      <w:proofErr w:type="gramStart"/>
      <w:r w:rsidR="00512035" w:rsidRPr="009538BA">
        <w:rPr>
          <w:rFonts w:ascii="Times New Roman" w:hAnsi="Times New Roman"/>
          <w:sz w:val="24"/>
          <w:szCs w:val="24"/>
        </w:rPr>
        <w:t xml:space="preserve">По запросу Заказчика в течение 3 (Трех) календарных дней </w:t>
      </w:r>
      <w:r w:rsidR="001B2367" w:rsidRPr="009538BA">
        <w:rPr>
          <w:rFonts w:ascii="Times New Roman" w:hAnsi="Times New Roman"/>
          <w:sz w:val="24"/>
          <w:szCs w:val="24"/>
        </w:rPr>
        <w:t xml:space="preserve">Генеральный Подрядчик </w:t>
      </w:r>
      <w:r w:rsidR="00512035" w:rsidRPr="009538BA">
        <w:rPr>
          <w:rFonts w:ascii="Times New Roman" w:hAnsi="Times New Roman"/>
          <w:sz w:val="24"/>
          <w:szCs w:val="24"/>
        </w:rPr>
        <w:t xml:space="preserve">разрабатывает и предоставляет </w:t>
      </w:r>
      <w:r w:rsidR="00F7145A">
        <w:rPr>
          <w:rFonts w:ascii="Times New Roman" w:hAnsi="Times New Roman"/>
          <w:sz w:val="24"/>
          <w:szCs w:val="24"/>
        </w:rPr>
        <w:t xml:space="preserve">перечень планируемых/осуществляемых </w:t>
      </w:r>
      <w:r w:rsidR="00512035" w:rsidRPr="009538BA">
        <w:rPr>
          <w:rFonts w:ascii="Times New Roman" w:hAnsi="Times New Roman"/>
          <w:sz w:val="24"/>
          <w:szCs w:val="24"/>
        </w:rPr>
        <w:t>мероприяти</w:t>
      </w:r>
      <w:r w:rsidR="00F7145A">
        <w:rPr>
          <w:rFonts w:ascii="Times New Roman" w:hAnsi="Times New Roman"/>
          <w:sz w:val="24"/>
          <w:szCs w:val="24"/>
        </w:rPr>
        <w:t>й по исполнению Договора</w:t>
      </w:r>
      <w:r w:rsidR="00512035" w:rsidRPr="009538BA">
        <w:rPr>
          <w:rFonts w:ascii="Times New Roman" w:hAnsi="Times New Roman"/>
          <w:sz w:val="24"/>
          <w:szCs w:val="24"/>
        </w:rPr>
        <w:t>,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w:t>
      </w:r>
      <w:r w:rsidR="00660151" w:rsidRPr="009538BA">
        <w:rPr>
          <w:rFonts w:ascii="Times New Roman" w:hAnsi="Times New Roman"/>
          <w:sz w:val="24"/>
          <w:szCs w:val="24"/>
        </w:rPr>
        <w:t>.</w:t>
      </w:r>
      <w:proofErr w:type="gramEnd"/>
    </w:p>
    <w:p w:rsidR="00D44175" w:rsidRPr="009538BA" w:rsidRDefault="00D44175"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782647" w:rsidRPr="009538BA">
        <w:rPr>
          <w:rFonts w:ascii="Times New Roman" w:hAnsi="Times New Roman"/>
          <w:sz w:val="24"/>
          <w:szCs w:val="24"/>
        </w:rPr>
        <w:t>2</w:t>
      </w:r>
      <w:r w:rsidRPr="009538BA">
        <w:rPr>
          <w:rFonts w:ascii="Times New Roman" w:hAnsi="Times New Roman"/>
          <w:sz w:val="24"/>
          <w:szCs w:val="24"/>
        </w:rPr>
        <w:t xml:space="preserve">.3.6.3. Еженедельно, каждый четверг </w:t>
      </w:r>
      <w:r w:rsidRPr="009538BA">
        <w:rPr>
          <w:rFonts w:ascii="Times New Roman" w:hAnsi="Times New Roman"/>
          <w:color w:val="000000"/>
          <w:sz w:val="24"/>
          <w:szCs w:val="24"/>
        </w:rPr>
        <w:t xml:space="preserve">Генеральный </w:t>
      </w:r>
      <w:r w:rsidRPr="009538BA">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w:t>
      </w:r>
      <w:r w:rsidR="0002726D" w:rsidRPr="009538BA">
        <w:rPr>
          <w:rFonts w:ascii="Times New Roman" w:hAnsi="Times New Roman"/>
          <w:sz w:val="24"/>
          <w:szCs w:val="24"/>
        </w:rPr>
        <w:t>с учетом</w:t>
      </w:r>
      <w:r w:rsidR="00007D28" w:rsidRPr="009538BA">
        <w:rPr>
          <w:rFonts w:ascii="Times New Roman" w:hAnsi="Times New Roman"/>
          <w:sz w:val="24"/>
          <w:szCs w:val="24"/>
        </w:rPr>
        <w:t xml:space="preserve"> </w:t>
      </w:r>
      <w:proofErr w:type="gramStart"/>
      <w:r w:rsidR="00007D28" w:rsidRPr="009538BA">
        <w:rPr>
          <w:rFonts w:ascii="Times New Roman" w:hAnsi="Times New Roman"/>
          <w:sz w:val="24"/>
          <w:szCs w:val="24"/>
        </w:rPr>
        <w:t>приведенны</w:t>
      </w:r>
      <w:r w:rsidR="0002726D" w:rsidRPr="009538BA">
        <w:rPr>
          <w:rFonts w:ascii="Times New Roman" w:hAnsi="Times New Roman"/>
          <w:sz w:val="24"/>
          <w:szCs w:val="24"/>
        </w:rPr>
        <w:t>х</w:t>
      </w:r>
      <w:proofErr w:type="gramEnd"/>
      <w:r w:rsidR="00007D28" w:rsidRPr="009538BA">
        <w:rPr>
          <w:rFonts w:ascii="Times New Roman" w:hAnsi="Times New Roman"/>
          <w:sz w:val="24"/>
          <w:szCs w:val="24"/>
        </w:rPr>
        <w:t xml:space="preserve"> ниже требованиям.</w:t>
      </w:r>
    </w:p>
    <w:p w:rsidR="006B4863" w:rsidRPr="009538BA" w:rsidRDefault="0002726D" w:rsidP="003A7DCE">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Отчет состоит из шести разделов.</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w:t>
      </w:r>
      <w:r w:rsidR="00007D28" w:rsidRPr="009538BA">
        <w:rPr>
          <w:rFonts w:ascii="Times New Roman" w:hAnsi="Times New Roman" w:cs="Times New Roman"/>
          <w:b/>
          <w:sz w:val="24"/>
          <w:szCs w:val="24"/>
        </w:rPr>
        <w:t xml:space="preserve"> </w:t>
      </w:r>
      <w:r w:rsidRPr="009538BA">
        <w:rPr>
          <w:rFonts w:ascii="Times New Roman" w:hAnsi="Times New Roman" w:cs="Times New Roman"/>
          <w:b/>
          <w:sz w:val="24"/>
          <w:szCs w:val="24"/>
        </w:rPr>
        <w:t xml:space="preserve">1. Статус </w:t>
      </w:r>
      <w:r w:rsidR="00D47434" w:rsidRPr="009538BA">
        <w:rPr>
          <w:rFonts w:ascii="Times New Roman" w:hAnsi="Times New Roman" w:cs="Times New Roman"/>
          <w:b/>
          <w:sz w:val="24"/>
          <w:szCs w:val="24"/>
        </w:rPr>
        <w:t>Проекта</w:t>
      </w:r>
      <w:r w:rsidR="00915968" w:rsidRPr="009538BA">
        <w:rPr>
          <w:rFonts w:ascii="Times New Roman" w:hAnsi="Times New Roman" w:cs="Times New Roman"/>
          <w:b/>
          <w:sz w:val="24"/>
          <w:szCs w:val="24"/>
        </w:rPr>
        <w:t xml:space="preserve"> </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процент выполнения каждо</w:t>
      </w:r>
      <w:r w:rsidR="004B7AAF" w:rsidRPr="009538BA">
        <w:rPr>
          <w:rFonts w:ascii="Times New Roman" w:hAnsi="Times New Roman" w:cs="Times New Roman"/>
          <w:sz w:val="24"/>
          <w:szCs w:val="24"/>
        </w:rPr>
        <w:t xml:space="preserve">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абот</w:t>
      </w:r>
      <w:r w:rsidR="000F58D0" w:rsidRPr="009538BA">
        <w:rPr>
          <w:rFonts w:ascii="Times New Roman" w:hAnsi="Times New Roman" w:cs="Times New Roman"/>
          <w:sz w:val="24"/>
          <w:szCs w:val="24"/>
        </w:rPr>
        <w:t xml:space="preserve"> за отчетный период (одна неделя до дня отчета включительно)</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планируемый процент выполнения </w:t>
      </w:r>
      <w:r w:rsidR="004B7AAF" w:rsidRPr="009538BA">
        <w:rPr>
          <w:rFonts w:ascii="Times New Roman" w:hAnsi="Times New Roman" w:cs="Times New Roman"/>
          <w:sz w:val="24"/>
          <w:szCs w:val="24"/>
        </w:rPr>
        <w:t xml:space="preserve">каждого вида Работ, указанного в Графике </w:t>
      </w:r>
      <w:r w:rsidR="008817A1" w:rsidRPr="009538BA">
        <w:rPr>
          <w:rFonts w:ascii="Times New Roman" w:hAnsi="Times New Roman" w:cs="Times New Roman"/>
          <w:sz w:val="24"/>
          <w:szCs w:val="24"/>
        </w:rPr>
        <w:t>выполнения р</w:t>
      </w:r>
      <w:r w:rsidR="004B7AAF" w:rsidRPr="009538BA">
        <w:rPr>
          <w:rFonts w:ascii="Times New Roman" w:hAnsi="Times New Roman" w:cs="Times New Roman"/>
          <w:sz w:val="24"/>
          <w:szCs w:val="24"/>
        </w:rPr>
        <w:t xml:space="preserve">абот </w:t>
      </w:r>
      <w:r w:rsidR="000F58D0" w:rsidRPr="009538BA">
        <w:rPr>
          <w:rFonts w:ascii="Times New Roman" w:hAnsi="Times New Roman" w:cs="Times New Roman"/>
          <w:sz w:val="24"/>
          <w:szCs w:val="24"/>
        </w:rPr>
        <w:t>в следующий отчетный период (одна неделя после дня отчета)</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w:t>
      </w:r>
      <w:r w:rsidR="008817A1" w:rsidRPr="009538BA">
        <w:rPr>
          <w:rFonts w:ascii="Times New Roman" w:hAnsi="Times New Roman" w:cs="Times New Roman"/>
          <w:sz w:val="24"/>
          <w:szCs w:val="24"/>
        </w:rPr>
        <w:t>выполнения р</w:t>
      </w:r>
      <w:r w:rsidR="000F58D0" w:rsidRPr="009538BA">
        <w:rPr>
          <w:rFonts w:ascii="Times New Roman" w:hAnsi="Times New Roman" w:cs="Times New Roman"/>
          <w:sz w:val="24"/>
          <w:szCs w:val="24"/>
        </w:rPr>
        <w:t>абот</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w:t>
      </w:r>
      <w:r w:rsidR="004B7AAF" w:rsidRPr="009538BA">
        <w:rPr>
          <w:rFonts w:ascii="Times New Roman" w:hAnsi="Times New Roman" w:cs="Times New Roman"/>
          <w:sz w:val="24"/>
          <w:szCs w:val="24"/>
        </w:rPr>
        <w:t xml:space="preserve"> лиц.</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№2. Логистика</w:t>
      </w:r>
    </w:p>
    <w:p w:rsidR="00007D28"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разделе </w:t>
      </w:r>
      <w:proofErr w:type="gramStart"/>
      <w:r w:rsidRPr="009538BA">
        <w:rPr>
          <w:rFonts w:ascii="Times New Roman" w:hAnsi="Times New Roman" w:cs="Times New Roman"/>
          <w:sz w:val="24"/>
          <w:szCs w:val="24"/>
        </w:rPr>
        <w:t>указаны</w:t>
      </w:r>
      <w:proofErr w:type="gramEnd"/>
      <w:r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доставленных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за отчетный период</w:t>
      </w:r>
      <w:r w:rsidR="004B7AAF" w:rsidRPr="009538BA">
        <w:rPr>
          <w:rFonts w:ascii="Times New Roman" w:hAnsi="Times New Roman" w:cs="Times New Roman"/>
          <w:sz w:val="24"/>
          <w:szCs w:val="24"/>
        </w:rPr>
        <w:t>;</w:t>
      </w:r>
    </w:p>
    <w:p w:rsidR="000F58D0"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наименование и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 xml:space="preserve">ов, планируемых к доставке на </w:t>
      </w:r>
      <w:r w:rsidR="00D55C04">
        <w:rPr>
          <w:rFonts w:ascii="Times New Roman" w:hAnsi="Times New Roman" w:cs="Times New Roman"/>
          <w:sz w:val="24"/>
          <w:szCs w:val="24"/>
        </w:rPr>
        <w:t>с</w:t>
      </w:r>
      <w:r w:rsidR="000F58D0" w:rsidRPr="009538BA">
        <w:rPr>
          <w:rFonts w:ascii="Times New Roman" w:hAnsi="Times New Roman" w:cs="Times New Roman"/>
          <w:sz w:val="24"/>
          <w:szCs w:val="24"/>
        </w:rPr>
        <w:t>троительную площадку в следующий отчетный период</w:t>
      </w:r>
      <w:r w:rsidR="004B7AAF" w:rsidRPr="009538BA">
        <w:rPr>
          <w:rFonts w:ascii="Times New Roman" w:hAnsi="Times New Roman" w:cs="Times New Roman"/>
          <w:sz w:val="24"/>
          <w:szCs w:val="24"/>
        </w:rPr>
        <w:t>;</w:t>
      </w:r>
    </w:p>
    <w:p w:rsidR="006B4863" w:rsidRPr="009538BA" w:rsidRDefault="00007D28"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наименование, количество (</w:t>
      </w:r>
      <w:proofErr w:type="gramStart"/>
      <w:r w:rsidR="000F58D0" w:rsidRPr="009538BA">
        <w:rPr>
          <w:rFonts w:ascii="Times New Roman" w:hAnsi="Times New Roman" w:cs="Times New Roman"/>
          <w:sz w:val="24"/>
          <w:szCs w:val="24"/>
        </w:rPr>
        <w:t>в</w:t>
      </w:r>
      <w:proofErr w:type="gramEnd"/>
      <w:r w:rsidR="000F58D0" w:rsidRPr="009538BA">
        <w:rPr>
          <w:rFonts w:ascii="Times New Roman" w:hAnsi="Times New Roman" w:cs="Times New Roman"/>
          <w:sz w:val="24"/>
          <w:szCs w:val="24"/>
        </w:rPr>
        <w:t xml:space="preserve"> % </w:t>
      </w:r>
      <w:proofErr w:type="gramStart"/>
      <w:r w:rsidR="000F58D0" w:rsidRPr="009538BA">
        <w:rPr>
          <w:rFonts w:ascii="Times New Roman" w:hAnsi="Times New Roman" w:cs="Times New Roman"/>
          <w:sz w:val="24"/>
          <w:szCs w:val="24"/>
        </w:rPr>
        <w:t>от</w:t>
      </w:r>
      <w:proofErr w:type="gramEnd"/>
      <w:r w:rsidR="000F58D0" w:rsidRPr="009538BA">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w:t>
      </w:r>
      <w:r w:rsidR="007B27DB" w:rsidRPr="009538BA">
        <w:rPr>
          <w:rFonts w:ascii="Times New Roman" w:hAnsi="Times New Roman" w:cs="Times New Roman"/>
          <w:sz w:val="24"/>
          <w:szCs w:val="24"/>
        </w:rPr>
        <w:t>Оборудован</w:t>
      </w:r>
      <w:r w:rsidR="000F58D0"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000F58D0" w:rsidRPr="009538BA">
        <w:rPr>
          <w:rFonts w:ascii="Times New Roman" w:hAnsi="Times New Roman" w:cs="Times New Roman"/>
          <w:sz w:val="24"/>
          <w:szCs w:val="24"/>
        </w:rPr>
        <w:t>ов с долгим (более 2-х недель) сроком поставки</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№3. График движения рабочей силы</w:t>
      </w:r>
    </w:p>
    <w:p w:rsidR="0002726D"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0F58D0" w:rsidRPr="009538BA">
        <w:rPr>
          <w:rFonts w:ascii="Times New Roman" w:hAnsi="Times New Roman" w:cs="Times New Roman"/>
          <w:sz w:val="24"/>
          <w:szCs w:val="24"/>
        </w:rPr>
        <w:t xml:space="preserve">рафик движения рабочей силы по дням для </w:t>
      </w:r>
      <w:r w:rsidR="004B7AAF" w:rsidRPr="009538BA">
        <w:rPr>
          <w:rFonts w:ascii="Times New Roman" w:hAnsi="Times New Roman" w:cs="Times New Roman"/>
          <w:sz w:val="24"/>
          <w:szCs w:val="24"/>
        </w:rPr>
        <w:t xml:space="preserve">Генерального Подрядчика и </w:t>
      </w:r>
      <w:r w:rsidR="000F58D0" w:rsidRPr="009538BA">
        <w:rPr>
          <w:rFonts w:ascii="Times New Roman" w:hAnsi="Times New Roman" w:cs="Times New Roman"/>
          <w:sz w:val="24"/>
          <w:szCs w:val="24"/>
        </w:rPr>
        <w:t xml:space="preserve">каждого </w:t>
      </w:r>
      <w:r w:rsidR="004B7AAF" w:rsidRPr="009538BA">
        <w:rPr>
          <w:rFonts w:ascii="Times New Roman" w:hAnsi="Times New Roman" w:cs="Times New Roman"/>
          <w:sz w:val="24"/>
          <w:szCs w:val="24"/>
        </w:rPr>
        <w:t>из Субподрядчиков</w:t>
      </w:r>
      <w:r w:rsidR="000F58D0" w:rsidRPr="009538BA">
        <w:rPr>
          <w:rFonts w:ascii="Times New Roman" w:hAnsi="Times New Roman" w:cs="Times New Roman"/>
          <w:sz w:val="24"/>
          <w:szCs w:val="24"/>
        </w:rPr>
        <w:t xml:space="preserve"> за отчетный период</w:t>
      </w:r>
      <w:r w:rsidR="004B7AAF" w:rsidRPr="009538BA">
        <w:rPr>
          <w:rFonts w:ascii="Times New Roman" w:hAnsi="Times New Roman" w:cs="Times New Roman"/>
          <w:sz w:val="24"/>
          <w:szCs w:val="24"/>
        </w:rPr>
        <w:t>;</w:t>
      </w:r>
    </w:p>
    <w:p w:rsidR="000F58D0" w:rsidRPr="009538BA" w:rsidRDefault="0002726D"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п</w:t>
      </w:r>
      <w:r w:rsidR="000F58D0" w:rsidRPr="009538BA">
        <w:rPr>
          <w:rFonts w:ascii="Times New Roman" w:hAnsi="Times New Roman" w:cs="Times New Roman"/>
          <w:sz w:val="24"/>
          <w:szCs w:val="24"/>
        </w:rPr>
        <w:t xml:space="preserve">ланируемый график движения рабочей силы по дням для </w:t>
      </w:r>
      <w:r w:rsidR="004B7AAF" w:rsidRPr="009538BA">
        <w:rPr>
          <w:rFonts w:ascii="Times New Roman" w:hAnsi="Times New Roman" w:cs="Times New Roman"/>
          <w:sz w:val="24"/>
          <w:szCs w:val="24"/>
        </w:rPr>
        <w:t>Генерального Подрядчика и каждого из Субподрядчиков</w:t>
      </w:r>
      <w:r w:rsidR="000F58D0" w:rsidRPr="009538BA">
        <w:rPr>
          <w:rFonts w:ascii="Times New Roman" w:hAnsi="Times New Roman" w:cs="Times New Roman"/>
          <w:sz w:val="24"/>
          <w:szCs w:val="24"/>
        </w:rPr>
        <w:t xml:space="preserve"> в следующий отчетный период</w:t>
      </w:r>
      <w:r w:rsidR="004B7AAF"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№4. Результаты инспекций</w:t>
      </w:r>
    </w:p>
    <w:p w:rsidR="006B4863" w:rsidRPr="009538BA"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к</w:t>
      </w:r>
      <w:r w:rsidR="000F58D0" w:rsidRPr="009538BA">
        <w:rPr>
          <w:rFonts w:ascii="Times New Roman" w:hAnsi="Times New Roman" w:cs="Times New Roman"/>
          <w:sz w:val="24"/>
          <w:szCs w:val="24"/>
        </w:rPr>
        <w:t xml:space="preserve">опии подписанных актов приемки (в </w:t>
      </w:r>
      <w:r w:rsidR="004B7AAF" w:rsidRPr="009538BA">
        <w:rPr>
          <w:rFonts w:ascii="Times New Roman" w:hAnsi="Times New Roman" w:cs="Times New Roman"/>
          <w:sz w:val="24"/>
          <w:szCs w:val="24"/>
        </w:rPr>
        <w:t>том числе</w:t>
      </w:r>
      <w:r w:rsidR="000F58D0" w:rsidRPr="009538BA">
        <w:rPr>
          <w:rFonts w:ascii="Times New Roman" w:hAnsi="Times New Roman" w:cs="Times New Roman"/>
          <w:sz w:val="24"/>
          <w:szCs w:val="24"/>
        </w:rPr>
        <w:t xml:space="preserve"> скрытых </w:t>
      </w:r>
      <w:r w:rsidR="00D47434" w:rsidRPr="009538BA">
        <w:rPr>
          <w:rFonts w:ascii="Times New Roman" w:hAnsi="Times New Roman" w:cs="Times New Roman"/>
          <w:sz w:val="24"/>
          <w:szCs w:val="24"/>
        </w:rPr>
        <w:t>Работ</w:t>
      </w:r>
      <w:r w:rsidR="000F58D0" w:rsidRPr="009538BA">
        <w:rPr>
          <w:rFonts w:ascii="Times New Roman" w:hAnsi="Times New Roman" w:cs="Times New Roman"/>
          <w:sz w:val="24"/>
          <w:szCs w:val="24"/>
        </w:rPr>
        <w:t>, испытаний и т.д.)</w:t>
      </w:r>
      <w:r w:rsidR="006B4863" w:rsidRPr="009538BA">
        <w:rPr>
          <w:rFonts w:ascii="Times New Roman" w:hAnsi="Times New Roman" w:cs="Times New Roman"/>
          <w:sz w:val="24"/>
          <w:szCs w:val="24"/>
        </w:rPr>
        <w:t>.</w:t>
      </w: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№5. Охрана труда и окружающей среды</w:t>
      </w:r>
    </w:p>
    <w:p w:rsidR="006B4863" w:rsidRDefault="003A7DCE"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Раздел предусматривает с</w:t>
      </w:r>
      <w:r w:rsidR="000F58D0" w:rsidRPr="009538BA">
        <w:rPr>
          <w:rFonts w:ascii="Times New Roman" w:hAnsi="Times New Roman" w:cs="Times New Roman"/>
          <w:sz w:val="24"/>
          <w:szCs w:val="24"/>
        </w:rPr>
        <w:t>татистик</w:t>
      </w:r>
      <w:r w:rsidRPr="009538BA">
        <w:rPr>
          <w:rFonts w:ascii="Times New Roman" w:hAnsi="Times New Roman" w:cs="Times New Roman"/>
          <w:sz w:val="24"/>
          <w:szCs w:val="24"/>
        </w:rPr>
        <w:t>у</w:t>
      </w:r>
      <w:r w:rsidR="000F58D0"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состояния </w:t>
      </w:r>
      <w:r w:rsidR="000F58D0" w:rsidRPr="009538BA">
        <w:rPr>
          <w:rFonts w:ascii="Times New Roman" w:hAnsi="Times New Roman" w:cs="Times New Roman"/>
          <w:sz w:val="24"/>
          <w:szCs w:val="24"/>
        </w:rPr>
        <w:t>техник</w:t>
      </w:r>
      <w:r w:rsidRPr="009538BA">
        <w:rPr>
          <w:rFonts w:ascii="Times New Roman" w:hAnsi="Times New Roman" w:cs="Times New Roman"/>
          <w:sz w:val="24"/>
          <w:szCs w:val="24"/>
        </w:rPr>
        <w:t>и</w:t>
      </w:r>
      <w:r w:rsidR="000F58D0" w:rsidRPr="009538BA">
        <w:rPr>
          <w:rFonts w:ascii="Times New Roman" w:hAnsi="Times New Roman" w:cs="Times New Roman"/>
          <w:sz w:val="24"/>
          <w:szCs w:val="24"/>
        </w:rPr>
        <w:t xml:space="preserve"> безопасности и охран</w:t>
      </w:r>
      <w:r w:rsidRPr="009538BA">
        <w:rPr>
          <w:rFonts w:ascii="Times New Roman" w:hAnsi="Times New Roman" w:cs="Times New Roman"/>
          <w:sz w:val="24"/>
          <w:szCs w:val="24"/>
        </w:rPr>
        <w:t>ы</w:t>
      </w:r>
      <w:r w:rsidR="000F58D0" w:rsidRPr="009538BA">
        <w:rPr>
          <w:rFonts w:ascii="Times New Roman" w:hAnsi="Times New Roman" w:cs="Times New Roman"/>
          <w:sz w:val="24"/>
          <w:szCs w:val="24"/>
        </w:rPr>
        <w:t xml:space="preserve"> труда, включая подробности любых травм и несчастных случаев, пр</w:t>
      </w:r>
      <w:r w:rsidRPr="009538BA">
        <w:rPr>
          <w:rFonts w:ascii="Times New Roman" w:hAnsi="Times New Roman" w:cs="Times New Roman"/>
          <w:sz w:val="24"/>
          <w:szCs w:val="24"/>
        </w:rPr>
        <w:t>ичинения вреда окружающей среде</w:t>
      </w:r>
      <w:r w:rsidR="00715C77" w:rsidRPr="009538BA">
        <w:rPr>
          <w:rFonts w:ascii="Times New Roman" w:hAnsi="Times New Roman" w:cs="Times New Roman"/>
          <w:sz w:val="24"/>
          <w:szCs w:val="24"/>
        </w:rPr>
        <w:t>.</w:t>
      </w:r>
    </w:p>
    <w:p w:rsidR="0037518F" w:rsidRDefault="0037518F"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p>
    <w:p w:rsidR="000F58D0" w:rsidRPr="009538BA" w:rsidRDefault="000F58D0" w:rsidP="003A7DC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Раздел №6. Фотографии</w:t>
      </w:r>
    </w:p>
    <w:p w:rsidR="000F58D0" w:rsidRPr="009538BA" w:rsidRDefault="000F58D0" w:rsidP="00091C71">
      <w:pPr>
        <w:pStyle w:val="a4"/>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Данный раздел должен содержать фотографии важных </w:t>
      </w:r>
      <w:r w:rsidR="007B7B01" w:rsidRPr="009538BA">
        <w:rPr>
          <w:rFonts w:ascii="Times New Roman" w:hAnsi="Times New Roman" w:cs="Times New Roman"/>
          <w:sz w:val="24"/>
          <w:szCs w:val="24"/>
        </w:rPr>
        <w:t>Р</w:t>
      </w:r>
      <w:r w:rsidRPr="009538BA">
        <w:rPr>
          <w:rFonts w:ascii="Times New Roman" w:hAnsi="Times New Roman" w:cs="Times New Roman"/>
          <w:sz w:val="24"/>
          <w:szCs w:val="24"/>
        </w:rPr>
        <w:t xml:space="preserve">абот отчетного периода и существенных инцидентов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троительной площадке, если </w:t>
      </w:r>
      <w:r w:rsidR="007B7B01" w:rsidRPr="009538BA">
        <w:rPr>
          <w:rFonts w:ascii="Times New Roman" w:hAnsi="Times New Roman" w:cs="Times New Roman"/>
          <w:sz w:val="24"/>
          <w:szCs w:val="24"/>
        </w:rPr>
        <w:t>таковые</w:t>
      </w:r>
      <w:r w:rsidRPr="009538BA">
        <w:rPr>
          <w:rFonts w:ascii="Times New Roman" w:hAnsi="Times New Roman" w:cs="Times New Roman"/>
          <w:sz w:val="24"/>
          <w:szCs w:val="24"/>
        </w:rPr>
        <w:t xml:space="preserve"> имели место.</w:t>
      </w:r>
    </w:p>
    <w:p w:rsidR="00924B36" w:rsidRPr="009538BA" w:rsidRDefault="00924B36"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proofErr w:type="gramStart"/>
      <w:r w:rsidRPr="009538BA">
        <w:rPr>
          <w:rFonts w:ascii="Times New Roman" w:hAnsi="Times New Roman" w:cs="Times New Roman"/>
          <w:sz w:val="24"/>
          <w:szCs w:val="24"/>
        </w:rPr>
        <w:t>Ежемесячно, до 5</w:t>
      </w:r>
      <w:ins w:id="119" w:author="Stolyar Vadim" w:date="2014-07-07T14:42:00Z">
        <w:r w:rsidR="00784BF7">
          <w:rPr>
            <w:rFonts w:ascii="Times New Roman" w:hAnsi="Times New Roman" w:cs="Times New Roman"/>
            <w:sz w:val="24"/>
            <w:szCs w:val="24"/>
          </w:rPr>
          <w:t>-го</w:t>
        </w:r>
      </w:ins>
      <w:r w:rsidRPr="009538BA">
        <w:rPr>
          <w:rFonts w:ascii="Times New Roman" w:hAnsi="Times New Roman" w:cs="Times New Roman"/>
          <w:sz w:val="24"/>
          <w:szCs w:val="24"/>
        </w:rPr>
        <w:t xml:space="preserve"> числа месяца, следующего за отчетным, Генеральный Подрядчик обязан представлять Заказчику</w:t>
      </w:r>
      <w:r w:rsidR="00091C71">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9538BA">
        <w:rPr>
          <w:rFonts w:ascii="Times New Roman" w:hAnsi="Times New Roman" w:cs="Times New Roman"/>
          <w:sz w:val="24"/>
          <w:szCs w:val="24"/>
        </w:rPr>
        <w:t xml:space="preserve"> </w:t>
      </w:r>
      <w:r w:rsidR="00C0331B" w:rsidRPr="009538BA">
        <w:rPr>
          <w:rFonts w:ascii="Times New Roman" w:hAnsi="Times New Roman" w:cs="Times New Roman"/>
          <w:sz w:val="24"/>
          <w:szCs w:val="24"/>
        </w:rPr>
        <w:t xml:space="preserve">согласно </w:t>
      </w:r>
      <w:r w:rsidR="009073F5" w:rsidRPr="009538BA">
        <w:rPr>
          <w:rFonts w:ascii="Times New Roman" w:hAnsi="Times New Roman" w:cs="Times New Roman"/>
          <w:sz w:val="24"/>
          <w:szCs w:val="24"/>
        </w:rPr>
        <w:t>П</w:t>
      </w:r>
      <w:r w:rsidR="00B875E5">
        <w:rPr>
          <w:rFonts w:ascii="Times New Roman" w:hAnsi="Times New Roman" w:cs="Times New Roman"/>
          <w:sz w:val="24"/>
          <w:szCs w:val="24"/>
        </w:rPr>
        <w:t>риложению № 5</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 с приложением выписк</w:t>
      </w:r>
      <w:r w:rsidR="00091C71">
        <w:rPr>
          <w:rFonts w:ascii="Times New Roman" w:hAnsi="Times New Roman" w:cs="Times New Roman"/>
          <w:sz w:val="24"/>
          <w:szCs w:val="24"/>
        </w:rPr>
        <w:t>и с отдельного расчетного счета, указанного в пункте 8.2.1 настоящего Договора.</w:t>
      </w:r>
      <w:r w:rsidRPr="009538BA">
        <w:rPr>
          <w:rFonts w:ascii="Times New Roman" w:hAnsi="Times New Roman" w:cs="Times New Roman"/>
          <w:sz w:val="24"/>
          <w:szCs w:val="24"/>
        </w:rPr>
        <w:t xml:space="preserve"> </w:t>
      </w:r>
      <w:proofErr w:type="gramEnd"/>
    </w:p>
    <w:p w:rsidR="00960340" w:rsidRPr="009538BA" w:rsidRDefault="00924B36"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до 5</w:t>
      </w:r>
      <w:ins w:id="120" w:author="Stolyar Vadim" w:date="2014-07-07T14:43:00Z">
        <w:r w:rsidR="00784BF7">
          <w:rPr>
            <w:rFonts w:ascii="Times New Roman" w:hAnsi="Times New Roman" w:cs="Times New Roman"/>
            <w:sz w:val="24"/>
            <w:szCs w:val="24"/>
          </w:rPr>
          <w:t>-го</w:t>
        </w:r>
      </w:ins>
      <w:r w:rsidRPr="009538BA">
        <w:rPr>
          <w:rFonts w:ascii="Times New Roman" w:hAnsi="Times New Roman" w:cs="Times New Roman"/>
          <w:sz w:val="24"/>
          <w:szCs w:val="24"/>
        </w:rPr>
        <w:t xml:space="preserve">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xml:space="preserve">, Генеральный Подрядчик обязан представлять Заказчику отчет об исполнении Графика выполнения работ </w:t>
      </w:r>
      <w:r w:rsidR="00C0331B" w:rsidRPr="009538BA">
        <w:rPr>
          <w:rFonts w:ascii="Times New Roman" w:hAnsi="Times New Roman" w:cs="Times New Roman"/>
          <w:sz w:val="24"/>
          <w:szCs w:val="24"/>
        </w:rPr>
        <w:t xml:space="preserve">и Графика финансирования </w:t>
      </w:r>
      <w:r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о форме согласно </w:t>
      </w:r>
      <w:r w:rsidR="009073F5" w:rsidRPr="009538BA">
        <w:rPr>
          <w:rFonts w:ascii="Times New Roman" w:hAnsi="Times New Roman" w:cs="Times New Roman"/>
          <w:sz w:val="24"/>
          <w:szCs w:val="24"/>
        </w:rPr>
        <w:t>П</w:t>
      </w:r>
      <w:r w:rsidR="00AB4088" w:rsidRPr="009538BA">
        <w:rPr>
          <w:rFonts w:ascii="Times New Roman" w:hAnsi="Times New Roman" w:cs="Times New Roman"/>
          <w:sz w:val="24"/>
          <w:szCs w:val="24"/>
        </w:rPr>
        <w:t xml:space="preserve">риложению </w:t>
      </w:r>
      <w:r w:rsidR="00B54256" w:rsidRPr="009538BA">
        <w:rPr>
          <w:rFonts w:ascii="Times New Roman" w:hAnsi="Times New Roman" w:cs="Times New Roman"/>
          <w:sz w:val="24"/>
          <w:szCs w:val="24"/>
        </w:rPr>
        <w:t xml:space="preserve">№ </w:t>
      </w:r>
      <w:r w:rsidR="00B875E5">
        <w:rPr>
          <w:rFonts w:ascii="Times New Roman" w:hAnsi="Times New Roman" w:cs="Times New Roman"/>
          <w:sz w:val="24"/>
          <w:szCs w:val="24"/>
        </w:rPr>
        <w:t>6</w:t>
      </w:r>
      <w:r w:rsidR="00C0331B" w:rsidRPr="009538BA">
        <w:rPr>
          <w:rFonts w:ascii="Times New Roman" w:hAnsi="Times New Roman" w:cs="Times New Roman"/>
          <w:sz w:val="24"/>
          <w:szCs w:val="24"/>
        </w:rPr>
        <w:t xml:space="preserve"> к настоящему Договору</w:t>
      </w:r>
      <w:r w:rsidRPr="009538BA">
        <w:rPr>
          <w:rFonts w:ascii="Times New Roman" w:hAnsi="Times New Roman" w:cs="Times New Roman"/>
          <w:sz w:val="24"/>
          <w:szCs w:val="24"/>
        </w:rPr>
        <w:t>.</w:t>
      </w:r>
    </w:p>
    <w:p w:rsidR="0008621A" w:rsidRPr="009538BA" w:rsidRDefault="0008621A"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до 5</w:t>
      </w:r>
      <w:ins w:id="121" w:author="Stolyar Vadim" w:date="2014-07-07T14:43:00Z">
        <w:r w:rsidR="00784BF7">
          <w:rPr>
            <w:rFonts w:ascii="Times New Roman" w:hAnsi="Times New Roman" w:cs="Times New Roman"/>
            <w:sz w:val="24"/>
            <w:szCs w:val="24"/>
          </w:rPr>
          <w:t>-го</w:t>
        </w:r>
      </w:ins>
      <w:r w:rsidRPr="009538BA">
        <w:rPr>
          <w:rFonts w:ascii="Times New Roman" w:hAnsi="Times New Roman" w:cs="Times New Roman"/>
          <w:sz w:val="24"/>
          <w:szCs w:val="24"/>
        </w:rPr>
        <w:t xml:space="preserve"> числа месяца, следующего </w:t>
      </w:r>
      <w:proofErr w:type="gramStart"/>
      <w:r w:rsidRPr="009538BA">
        <w:rPr>
          <w:rFonts w:ascii="Times New Roman" w:hAnsi="Times New Roman" w:cs="Times New Roman"/>
          <w:sz w:val="24"/>
          <w:szCs w:val="24"/>
        </w:rPr>
        <w:t>за</w:t>
      </w:r>
      <w:proofErr w:type="gramEnd"/>
      <w:r w:rsidRPr="009538BA">
        <w:rPr>
          <w:rFonts w:ascii="Times New Roman" w:hAnsi="Times New Roman" w:cs="Times New Roman"/>
          <w:sz w:val="24"/>
          <w:szCs w:val="24"/>
        </w:rPr>
        <w:t xml:space="preserve"> </w:t>
      </w:r>
      <w:proofErr w:type="gramStart"/>
      <w:r w:rsidRPr="009538BA">
        <w:rPr>
          <w:rFonts w:ascii="Times New Roman" w:hAnsi="Times New Roman" w:cs="Times New Roman"/>
          <w:sz w:val="24"/>
          <w:szCs w:val="24"/>
        </w:rPr>
        <w:t>отчетным</w:t>
      </w:r>
      <w:proofErr w:type="gramEnd"/>
      <w:r w:rsidRPr="009538BA">
        <w:rPr>
          <w:rFonts w:ascii="Times New Roman" w:hAnsi="Times New Roman" w:cs="Times New Roman"/>
          <w:sz w:val="24"/>
          <w:szCs w:val="24"/>
        </w:rPr>
        <w:t>, Генеральный Подрядчик обязан представлять Заказчику отчет о</w:t>
      </w:r>
      <w:r w:rsidR="00CB180E" w:rsidRPr="009538BA">
        <w:rPr>
          <w:rFonts w:ascii="Times New Roman" w:hAnsi="Times New Roman" w:cs="Times New Roman"/>
          <w:sz w:val="24"/>
          <w:szCs w:val="24"/>
        </w:rPr>
        <w:t xml:space="preserve"> ходе поставки материалов и оборудования </w:t>
      </w:r>
      <w:r w:rsidRPr="009538BA">
        <w:rPr>
          <w:rFonts w:ascii="Times New Roman" w:hAnsi="Times New Roman" w:cs="Times New Roman"/>
          <w:sz w:val="24"/>
          <w:szCs w:val="24"/>
        </w:rPr>
        <w:t xml:space="preserve">по форме согласно </w:t>
      </w:r>
      <w:r w:rsidR="009073F5" w:rsidRPr="009538BA">
        <w:rPr>
          <w:rFonts w:ascii="Times New Roman" w:hAnsi="Times New Roman" w:cs="Times New Roman"/>
          <w:sz w:val="24"/>
          <w:szCs w:val="24"/>
        </w:rPr>
        <w:t>П</w:t>
      </w:r>
      <w:r w:rsidRPr="009538BA">
        <w:rPr>
          <w:rFonts w:ascii="Times New Roman" w:hAnsi="Times New Roman" w:cs="Times New Roman"/>
          <w:sz w:val="24"/>
          <w:szCs w:val="24"/>
        </w:rPr>
        <w:t xml:space="preserve">риложению № </w:t>
      </w:r>
      <w:r w:rsidR="00B875E5">
        <w:rPr>
          <w:rFonts w:ascii="Times New Roman" w:hAnsi="Times New Roman" w:cs="Times New Roman"/>
          <w:sz w:val="24"/>
          <w:szCs w:val="24"/>
        </w:rPr>
        <w:t>8</w:t>
      </w:r>
      <w:r w:rsidRPr="009538BA">
        <w:rPr>
          <w:rFonts w:ascii="Times New Roman" w:hAnsi="Times New Roman" w:cs="Times New Roman"/>
          <w:sz w:val="24"/>
          <w:szCs w:val="24"/>
        </w:rPr>
        <w:t xml:space="preserve"> к настоящему Договору.</w:t>
      </w:r>
    </w:p>
    <w:p w:rsidR="00DF0120" w:rsidRPr="009538BA" w:rsidRDefault="00DF0120"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Ежемесячно, но не</w:t>
      </w:r>
      <w:r w:rsidR="00941684">
        <w:rPr>
          <w:rFonts w:ascii="Times New Roman" w:hAnsi="Times New Roman" w:cs="Times New Roman"/>
          <w:sz w:val="24"/>
          <w:szCs w:val="24"/>
        </w:rPr>
        <w:t xml:space="preserve"> позднее 24</w:t>
      </w:r>
      <w:ins w:id="122" w:author="Stolyar Vadim" w:date="2014-07-07T14:43:00Z">
        <w:r w:rsidR="00784BF7">
          <w:rPr>
            <w:rFonts w:ascii="Times New Roman" w:hAnsi="Times New Roman" w:cs="Times New Roman"/>
            <w:sz w:val="24"/>
            <w:szCs w:val="24"/>
          </w:rPr>
          <w:t>-го</w:t>
        </w:r>
      </w:ins>
      <w:r w:rsidRPr="009538BA">
        <w:rPr>
          <w:rFonts w:ascii="Times New Roman" w:hAnsi="Times New Roman" w:cs="Times New Roman"/>
          <w:sz w:val="24"/>
          <w:szCs w:val="24"/>
        </w:rPr>
        <w:t xml:space="preserve"> числа отчетного месяца, Генеральный Подрядчик </w:t>
      </w:r>
      <w:r w:rsidR="00941684">
        <w:rPr>
          <w:rFonts w:ascii="Times New Roman" w:hAnsi="Times New Roman" w:cs="Times New Roman"/>
          <w:sz w:val="24"/>
          <w:szCs w:val="24"/>
        </w:rPr>
        <w:t xml:space="preserve">разрабатывает и </w:t>
      </w:r>
      <w:r w:rsidRPr="009538BA">
        <w:rPr>
          <w:rFonts w:ascii="Times New Roman" w:hAnsi="Times New Roman" w:cs="Times New Roman"/>
          <w:sz w:val="24"/>
          <w:szCs w:val="24"/>
        </w:rPr>
        <w:t>направляет на имя Заказчика документы по планированию на следующий месяц, в составе:</w:t>
      </w:r>
    </w:p>
    <w:p w:rsidR="00DF0120" w:rsidRPr="009538BA" w:rsidRDefault="00336871" w:rsidP="00A47FDE">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spellStart"/>
      <w:r w:rsidR="00DF0120" w:rsidRPr="009538BA">
        <w:rPr>
          <w:rFonts w:ascii="Times New Roman" w:hAnsi="Times New Roman" w:cs="Times New Roman"/>
          <w:sz w:val="24"/>
          <w:szCs w:val="24"/>
        </w:rPr>
        <w:t>Месячн</w:t>
      </w:r>
      <w:r w:rsidR="00B30E38" w:rsidRPr="009538BA">
        <w:rPr>
          <w:rFonts w:ascii="Times New Roman" w:hAnsi="Times New Roman" w:cs="Times New Roman"/>
          <w:sz w:val="24"/>
          <w:szCs w:val="24"/>
        </w:rPr>
        <w:t>о</w:t>
      </w:r>
      <w:proofErr w:type="spellEnd"/>
      <w:r w:rsidR="00B30E38" w:rsidRPr="009538BA">
        <w:rPr>
          <w:rFonts w:ascii="Times New Roman" w:hAnsi="Times New Roman" w:cs="Times New Roman"/>
          <w:sz w:val="24"/>
          <w:szCs w:val="24"/>
        </w:rPr>
        <w:t>-</w:t>
      </w:r>
      <w:r w:rsidR="00DF0120" w:rsidRPr="009538BA">
        <w:rPr>
          <w:rFonts w:ascii="Times New Roman" w:hAnsi="Times New Roman" w:cs="Times New Roman"/>
          <w:sz w:val="24"/>
          <w:szCs w:val="24"/>
        </w:rPr>
        <w:t xml:space="preserve">суточный график </w:t>
      </w:r>
      <w:r w:rsidR="00B30E38" w:rsidRPr="009538BA">
        <w:rPr>
          <w:rFonts w:ascii="Times New Roman" w:hAnsi="Times New Roman" w:cs="Times New Roman"/>
          <w:sz w:val="24"/>
          <w:szCs w:val="24"/>
        </w:rPr>
        <w:t>выполнения р</w:t>
      </w:r>
      <w:r w:rsidR="00941684">
        <w:rPr>
          <w:rFonts w:ascii="Times New Roman" w:hAnsi="Times New Roman" w:cs="Times New Roman"/>
          <w:sz w:val="24"/>
          <w:szCs w:val="24"/>
        </w:rPr>
        <w:t xml:space="preserve">абот на следующий месяц </w:t>
      </w:r>
      <w:r w:rsidR="00DF0120" w:rsidRPr="009538BA">
        <w:rPr>
          <w:rFonts w:ascii="Times New Roman" w:hAnsi="Times New Roman" w:cs="Times New Roman"/>
          <w:sz w:val="24"/>
          <w:szCs w:val="24"/>
        </w:rPr>
        <w:t xml:space="preserve">по форме </w:t>
      </w:r>
      <w:r w:rsidR="009073F5" w:rsidRPr="009538BA">
        <w:rPr>
          <w:rFonts w:ascii="Times New Roman" w:hAnsi="Times New Roman" w:cs="Times New Roman"/>
          <w:sz w:val="24"/>
          <w:szCs w:val="24"/>
        </w:rPr>
        <w:t>П</w:t>
      </w:r>
      <w:r w:rsidR="00941684">
        <w:rPr>
          <w:rFonts w:ascii="Times New Roman" w:hAnsi="Times New Roman" w:cs="Times New Roman"/>
          <w:sz w:val="24"/>
          <w:szCs w:val="24"/>
        </w:rPr>
        <w:t>риложения</w:t>
      </w:r>
      <w:r w:rsidR="00B875E5">
        <w:rPr>
          <w:rFonts w:ascii="Times New Roman" w:hAnsi="Times New Roman" w:cs="Times New Roman"/>
          <w:sz w:val="24"/>
          <w:szCs w:val="24"/>
        </w:rPr>
        <w:t xml:space="preserve"> № 4</w:t>
      </w:r>
      <w:r w:rsidR="00DF0120" w:rsidRPr="009538BA">
        <w:rPr>
          <w:rFonts w:ascii="Times New Roman" w:hAnsi="Times New Roman" w:cs="Times New Roman"/>
          <w:sz w:val="24"/>
          <w:szCs w:val="24"/>
        </w:rPr>
        <w:t xml:space="preserve"> к настоящему Договору</w:t>
      </w:r>
      <w:r w:rsidR="00941684">
        <w:rPr>
          <w:rFonts w:ascii="Times New Roman" w:hAnsi="Times New Roman" w:cs="Times New Roman"/>
          <w:sz w:val="24"/>
          <w:szCs w:val="24"/>
        </w:rPr>
        <w:t>;</w:t>
      </w:r>
    </w:p>
    <w:p w:rsidR="00DF0120" w:rsidRDefault="00336871"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41684">
        <w:rPr>
          <w:rFonts w:ascii="Times New Roman" w:hAnsi="Times New Roman" w:cs="Times New Roman"/>
          <w:sz w:val="24"/>
          <w:szCs w:val="24"/>
        </w:rPr>
        <w:t xml:space="preserve">  </w:t>
      </w:r>
      <w:r w:rsidR="00DF0120" w:rsidRPr="009538BA">
        <w:rPr>
          <w:rFonts w:ascii="Times New Roman" w:hAnsi="Times New Roman" w:cs="Times New Roman"/>
          <w:sz w:val="24"/>
          <w:szCs w:val="24"/>
        </w:rPr>
        <w:t>График финансирования</w:t>
      </w:r>
      <w:r w:rsidR="00941684">
        <w:rPr>
          <w:rFonts w:ascii="Times New Roman" w:hAnsi="Times New Roman" w:cs="Times New Roman"/>
          <w:sz w:val="24"/>
          <w:szCs w:val="24"/>
        </w:rPr>
        <w:t xml:space="preserve"> планируемых к выполнению Работ;</w:t>
      </w:r>
    </w:p>
    <w:p w:rsidR="00941684" w:rsidRPr="009538BA" w:rsidRDefault="00941684"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 - График поставки Материалов и Оборудования на следующий месяц по форме Приложения № 9 к настоящему Договору.</w:t>
      </w:r>
    </w:p>
    <w:p w:rsidR="00960340" w:rsidRPr="009538BA" w:rsidRDefault="00960340"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w:t>
      </w:r>
      <w:r w:rsidR="00101135">
        <w:rPr>
          <w:rFonts w:ascii="Times New Roman" w:hAnsi="Times New Roman" w:cs="Times New Roman"/>
          <w:sz w:val="24"/>
          <w:szCs w:val="24"/>
        </w:rPr>
        <w:t>ам, предварительно за 5 (пять) К</w:t>
      </w:r>
      <w:r w:rsidRPr="009538BA">
        <w:rPr>
          <w:rFonts w:ascii="Times New Roman" w:hAnsi="Times New Roman" w:cs="Times New Roman"/>
          <w:sz w:val="24"/>
          <w:szCs w:val="24"/>
        </w:rPr>
        <w:t xml:space="preserve">алендарных </w:t>
      </w:r>
      <w:proofErr w:type="gramStart"/>
      <w:r w:rsidRPr="009538BA">
        <w:rPr>
          <w:rFonts w:ascii="Times New Roman" w:hAnsi="Times New Roman" w:cs="Times New Roman"/>
          <w:sz w:val="24"/>
          <w:szCs w:val="24"/>
        </w:rPr>
        <w:t>дней</w:t>
      </w:r>
      <w:proofErr w:type="gramEnd"/>
      <w:r w:rsidRPr="009538BA">
        <w:rPr>
          <w:rFonts w:ascii="Times New Roman" w:hAnsi="Times New Roman" w:cs="Times New Roman"/>
          <w:sz w:val="24"/>
          <w:szCs w:val="24"/>
        </w:rPr>
        <w:t xml:space="preserve">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w:t>
      </w:r>
    </w:p>
    <w:p w:rsidR="00FB5F82" w:rsidRPr="009538BA" w:rsidRDefault="00FB5F82"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Ежеквартально, </w:t>
      </w:r>
      <w:r w:rsidR="00105D38">
        <w:rPr>
          <w:rFonts w:ascii="Times New Roman" w:hAnsi="Times New Roman" w:cs="Times New Roman"/>
          <w:sz w:val="24"/>
          <w:szCs w:val="24"/>
        </w:rPr>
        <w:t xml:space="preserve">не позднее </w:t>
      </w:r>
      <w:r w:rsidRPr="009538BA">
        <w:rPr>
          <w:rFonts w:ascii="Times New Roman" w:hAnsi="Times New Roman" w:cs="Times New Roman"/>
          <w:sz w:val="24"/>
          <w:szCs w:val="24"/>
        </w:rPr>
        <w:t>25-го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окончанием текущего квартала, представлять копию Декларации по налогу на добавленную стоимость с отметкой Налогового органа.</w:t>
      </w:r>
    </w:p>
    <w:p w:rsidR="00FB5F82" w:rsidRPr="009538BA" w:rsidRDefault="00FB5F82" w:rsidP="008F4189">
      <w:pPr>
        <w:pStyle w:val="a4"/>
        <w:numPr>
          <w:ilvl w:val="3"/>
          <w:numId w:val="44"/>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Ежегодно, не позднее 10-го числа месяц</w:t>
      </w:r>
      <w:r w:rsidR="00105D38">
        <w:rPr>
          <w:rFonts w:ascii="Times New Roman" w:hAnsi="Times New Roman" w:cs="Times New Roman"/>
          <w:sz w:val="24"/>
          <w:szCs w:val="24"/>
        </w:rPr>
        <w:t>а</w:t>
      </w:r>
      <w:r w:rsidRPr="009538BA">
        <w:rPr>
          <w:rFonts w:ascii="Times New Roman" w:hAnsi="Times New Roman" w:cs="Times New Roman"/>
          <w:sz w:val="24"/>
          <w:szCs w:val="24"/>
        </w:rPr>
        <w:t>, следующе</w:t>
      </w:r>
      <w:r w:rsidR="00105D38">
        <w:rPr>
          <w:rFonts w:ascii="Times New Roman" w:hAnsi="Times New Roman" w:cs="Times New Roman"/>
          <w:sz w:val="24"/>
          <w:szCs w:val="24"/>
        </w:rPr>
        <w:t>го</w:t>
      </w:r>
      <w:r w:rsidRPr="009538BA">
        <w:rPr>
          <w:rFonts w:ascii="Times New Roman" w:hAnsi="Times New Roman" w:cs="Times New Roman"/>
          <w:sz w:val="24"/>
          <w:szCs w:val="24"/>
        </w:rPr>
        <w:t xml:space="preserve"> за сроком сдачи</w:t>
      </w:r>
      <w:r w:rsidR="00105D38">
        <w:rPr>
          <w:rFonts w:ascii="Times New Roman" w:hAnsi="Times New Roman" w:cs="Times New Roman"/>
          <w:sz w:val="24"/>
          <w:szCs w:val="24"/>
        </w:rPr>
        <w:t xml:space="preserve"> бухгалтерской отчетности</w:t>
      </w:r>
      <w:r w:rsidRPr="009538BA">
        <w:rPr>
          <w:rFonts w:ascii="Times New Roman" w:hAnsi="Times New Roman" w:cs="Times New Roman"/>
          <w:sz w:val="24"/>
          <w:szCs w:val="24"/>
        </w:rPr>
        <w:t xml:space="preserve">, копию годовой </w:t>
      </w:r>
      <w:r w:rsidR="00105D38">
        <w:rPr>
          <w:rFonts w:ascii="Times New Roman" w:hAnsi="Times New Roman" w:cs="Times New Roman"/>
          <w:sz w:val="24"/>
          <w:szCs w:val="24"/>
        </w:rPr>
        <w:t>б</w:t>
      </w:r>
      <w:r w:rsidRPr="009538BA">
        <w:rPr>
          <w:rFonts w:ascii="Times New Roman" w:hAnsi="Times New Roman" w:cs="Times New Roman"/>
          <w:sz w:val="24"/>
          <w:szCs w:val="24"/>
        </w:rPr>
        <w:t>ухгалтерской отчетности с отметкой Налогового органа.</w:t>
      </w:r>
    </w:p>
    <w:p w:rsidR="0060437A" w:rsidRPr="009538BA" w:rsidRDefault="0060437A" w:rsidP="008F4189">
      <w:pPr>
        <w:pStyle w:val="a4"/>
        <w:numPr>
          <w:ilvl w:val="2"/>
          <w:numId w:val="44"/>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bookmarkStart w:id="123" w:name="одиннадцатьтришесть"/>
      <w:bookmarkStart w:id="124" w:name="_Ref303237393"/>
      <w:r w:rsidRPr="009538BA">
        <w:rPr>
          <w:rFonts w:ascii="Times New Roman" w:hAnsi="Times New Roman" w:cs="Times New Roman"/>
          <w:b/>
          <w:bCs/>
          <w:sz w:val="24"/>
          <w:szCs w:val="24"/>
        </w:rPr>
        <w:t>Совещани</w:t>
      </w:r>
      <w:bookmarkEnd w:id="123"/>
      <w:r w:rsidRPr="009538BA">
        <w:rPr>
          <w:rFonts w:ascii="Times New Roman" w:hAnsi="Times New Roman" w:cs="Times New Roman"/>
          <w:b/>
          <w:bCs/>
          <w:sz w:val="24"/>
          <w:szCs w:val="24"/>
        </w:rPr>
        <w:t>я по Проекту</w:t>
      </w:r>
      <w:bookmarkEnd w:id="124"/>
    </w:p>
    <w:p w:rsidR="001D1248" w:rsidRPr="009538BA" w:rsidRDefault="00A64AC2" w:rsidP="008F4189">
      <w:pPr>
        <w:pStyle w:val="BMKHeading3"/>
        <w:numPr>
          <w:ilvl w:val="3"/>
          <w:numId w:val="45"/>
        </w:numPr>
        <w:tabs>
          <w:tab w:val="left" w:pos="993"/>
          <w:tab w:val="left" w:pos="1134"/>
          <w:tab w:val="left" w:pos="1276"/>
          <w:tab w:val="left" w:pos="1701"/>
        </w:tabs>
        <w:spacing w:after="0"/>
        <w:ind w:left="0" w:right="-1" w:firstLine="709"/>
        <w:rPr>
          <w:sz w:val="24"/>
          <w:szCs w:val="24"/>
          <w:lang w:val="ru-RU"/>
        </w:rPr>
      </w:pPr>
      <w:bookmarkStart w:id="125" w:name="_Toc321466315"/>
      <w:r w:rsidRPr="009538BA">
        <w:rPr>
          <w:sz w:val="24"/>
          <w:szCs w:val="24"/>
          <w:lang w:val="ru-RU"/>
        </w:rPr>
        <w:t xml:space="preserve">Генеральный </w:t>
      </w:r>
      <w:bookmarkStart w:id="126" w:name="_Ref348290450"/>
      <w:bookmarkStart w:id="127" w:name="одиннадцатьтрисемь"/>
      <w:r w:rsidRPr="009538BA">
        <w:rPr>
          <w:sz w:val="24"/>
          <w:szCs w:val="24"/>
          <w:lang w:val="ru-RU"/>
        </w:rPr>
        <w:t>Подрядчик</w:t>
      </w:r>
      <w:r w:rsidR="00113E34" w:rsidRPr="009538BA">
        <w:rPr>
          <w:sz w:val="24"/>
          <w:szCs w:val="24"/>
          <w:lang w:val="ru-RU"/>
        </w:rPr>
        <w:t xml:space="preserve"> и</w:t>
      </w:r>
      <w:r w:rsidRPr="009538BA">
        <w:rPr>
          <w:sz w:val="24"/>
          <w:szCs w:val="24"/>
          <w:lang w:val="ru-RU"/>
        </w:rPr>
        <w:t xml:space="preserve"> Заказчик</w:t>
      </w:r>
      <w:r w:rsidR="0060437A" w:rsidRPr="009538BA">
        <w:rPr>
          <w:sz w:val="24"/>
          <w:szCs w:val="24"/>
          <w:lang w:val="ru-RU"/>
        </w:rPr>
        <w:t xml:space="preserve"> должны проводить еженедельные Совещания по Проекту. </w:t>
      </w:r>
      <w:r w:rsidRPr="009538BA">
        <w:rPr>
          <w:sz w:val="24"/>
          <w:szCs w:val="24"/>
          <w:lang w:val="ru-RU"/>
        </w:rPr>
        <w:t xml:space="preserve">Цель Совещаний по Проекту – обсуждение хода выполнения Работ по каждому </w:t>
      </w:r>
      <w:r w:rsidR="00892E64" w:rsidRPr="009538BA">
        <w:rPr>
          <w:sz w:val="24"/>
          <w:szCs w:val="24"/>
          <w:lang w:val="ru-RU"/>
        </w:rPr>
        <w:t>элементу</w:t>
      </w:r>
      <w:r w:rsidRPr="009538BA">
        <w:rPr>
          <w:sz w:val="24"/>
          <w:szCs w:val="24"/>
          <w:lang w:val="ru-RU"/>
        </w:rPr>
        <w:t xml:space="preserve"> Работ, информирование Генеральным Подрядчиком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bookmarkEnd w:id="125"/>
      <w:bookmarkEnd w:id="126"/>
      <w:r w:rsidRPr="009538BA">
        <w:rPr>
          <w:sz w:val="24"/>
          <w:szCs w:val="24"/>
          <w:lang w:val="ru-RU"/>
        </w:rPr>
        <w:t xml:space="preserve"> </w:t>
      </w:r>
      <w:bookmarkStart w:id="128" w:name="_Toc321466316"/>
    </w:p>
    <w:p w:rsidR="001D1248" w:rsidRPr="009538BA" w:rsidRDefault="00372930" w:rsidP="008F4189">
      <w:pPr>
        <w:pStyle w:val="BMKHeading3"/>
        <w:numPr>
          <w:ilvl w:val="3"/>
          <w:numId w:val="45"/>
        </w:numPr>
        <w:tabs>
          <w:tab w:val="left" w:pos="993"/>
          <w:tab w:val="left" w:pos="1134"/>
          <w:tab w:val="left" w:pos="1276"/>
          <w:tab w:val="left" w:pos="1701"/>
        </w:tabs>
        <w:spacing w:after="0"/>
        <w:ind w:left="0" w:right="-1" w:firstLine="709"/>
        <w:rPr>
          <w:sz w:val="24"/>
          <w:szCs w:val="24"/>
          <w:lang w:val="ru-RU"/>
        </w:rPr>
      </w:pPr>
      <w:r w:rsidRPr="009538BA">
        <w:rPr>
          <w:sz w:val="24"/>
          <w:szCs w:val="24"/>
          <w:lang w:val="ru-RU"/>
        </w:rPr>
        <w:lastRenderedPageBreak/>
        <w:t>В случае необходимости Стороны могут изменить периодичность проведения Совещаний по Проекту.</w:t>
      </w:r>
      <w:bookmarkStart w:id="129" w:name="_Toc321466317"/>
      <w:bookmarkEnd w:id="128"/>
    </w:p>
    <w:p w:rsidR="001D1248" w:rsidRPr="009538BA" w:rsidRDefault="00A64AC2" w:rsidP="008F4189">
      <w:pPr>
        <w:pStyle w:val="BMKHeading3"/>
        <w:numPr>
          <w:ilvl w:val="3"/>
          <w:numId w:val="45"/>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Если не предусмотрено иное, Совещания по Проекту должны проходить на </w:t>
      </w:r>
      <w:r w:rsidR="00D55C04">
        <w:rPr>
          <w:sz w:val="24"/>
          <w:szCs w:val="24"/>
          <w:lang w:val="ru-RU"/>
        </w:rPr>
        <w:t>с</w:t>
      </w:r>
      <w:r w:rsidRPr="009538BA">
        <w:rPr>
          <w:sz w:val="24"/>
          <w:szCs w:val="24"/>
          <w:lang w:val="ru-RU"/>
        </w:rPr>
        <w:t>троительной Площадке</w:t>
      </w:r>
      <w:r w:rsidR="00D55C04">
        <w:rPr>
          <w:sz w:val="24"/>
          <w:szCs w:val="24"/>
          <w:lang w:val="ru-RU"/>
        </w:rPr>
        <w:t>, в Помещениях, где непосредственно проводятся Работы</w:t>
      </w:r>
      <w:r w:rsidRPr="009538BA">
        <w:rPr>
          <w:sz w:val="24"/>
          <w:szCs w:val="24"/>
          <w:lang w:val="ru-RU"/>
        </w:rPr>
        <w:t>, в помещениях Генерального Подрядчика или Заказчика, если не предусмотрено иное.</w:t>
      </w:r>
      <w:r w:rsidR="00892E64" w:rsidRPr="009538BA">
        <w:rPr>
          <w:sz w:val="24"/>
          <w:szCs w:val="24"/>
          <w:lang w:val="ru-RU"/>
        </w:rPr>
        <w:t xml:space="preserve">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w:t>
      </w:r>
      <w:r w:rsidR="00311BF3" w:rsidRPr="009538BA">
        <w:rPr>
          <w:sz w:val="24"/>
          <w:szCs w:val="24"/>
          <w:lang w:val="ru-RU"/>
        </w:rPr>
        <w:t>большинства</w:t>
      </w:r>
      <w:r w:rsidR="00892E64" w:rsidRPr="009538BA">
        <w:rPr>
          <w:sz w:val="24"/>
          <w:szCs w:val="24"/>
          <w:lang w:val="ru-RU"/>
        </w:rPr>
        <w:t xml:space="preserve"> участников Совещания по Проекту.</w:t>
      </w:r>
      <w:bookmarkStart w:id="130" w:name="_Toc321466318"/>
      <w:bookmarkEnd w:id="129"/>
    </w:p>
    <w:p w:rsidR="001D1248" w:rsidRPr="009538BA" w:rsidRDefault="00A64AC2" w:rsidP="008F4189">
      <w:pPr>
        <w:pStyle w:val="BMKHeading3"/>
        <w:numPr>
          <w:ilvl w:val="3"/>
          <w:numId w:val="45"/>
        </w:numPr>
        <w:tabs>
          <w:tab w:val="left" w:pos="993"/>
          <w:tab w:val="left" w:pos="1276"/>
          <w:tab w:val="left" w:pos="1701"/>
        </w:tabs>
        <w:spacing w:after="0"/>
        <w:ind w:left="0" w:right="-1" w:firstLine="709"/>
        <w:rPr>
          <w:sz w:val="24"/>
          <w:szCs w:val="24"/>
          <w:lang w:val="ru-RU"/>
        </w:rPr>
      </w:pPr>
      <w:r w:rsidRPr="009538BA">
        <w:rPr>
          <w:sz w:val="24"/>
          <w:szCs w:val="24"/>
          <w:lang w:val="ru-RU"/>
        </w:rPr>
        <w:t>По требованию Заказчика Генеральный Подрядчик обязан обеспечить присутствие на Совещаниях по Проекту представителей Субподрядчиков</w:t>
      </w:r>
      <w:r w:rsidR="00715C77" w:rsidRPr="009538BA">
        <w:rPr>
          <w:sz w:val="24"/>
          <w:szCs w:val="24"/>
          <w:lang w:val="ru-RU"/>
        </w:rPr>
        <w:t xml:space="preserve"> и Поставщиков</w:t>
      </w:r>
      <w:r w:rsidRPr="009538BA">
        <w:rPr>
          <w:sz w:val="24"/>
          <w:szCs w:val="24"/>
          <w:lang w:val="ru-RU"/>
        </w:rPr>
        <w:t>.</w:t>
      </w:r>
      <w:bookmarkStart w:id="131" w:name="_Toc321466319"/>
      <w:bookmarkEnd w:id="130"/>
    </w:p>
    <w:p w:rsidR="001D1248" w:rsidRPr="009538BA" w:rsidRDefault="0060437A" w:rsidP="008F4189">
      <w:pPr>
        <w:pStyle w:val="BMKHeading3"/>
        <w:numPr>
          <w:ilvl w:val="3"/>
          <w:numId w:val="45"/>
        </w:numPr>
        <w:tabs>
          <w:tab w:val="left" w:pos="993"/>
          <w:tab w:val="left" w:pos="1276"/>
          <w:tab w:val="left" w:pos="1701"/>
        </w:tabs>
        <w:spacing w:after="0"/>
        <w:ind w:left="0" w:right="-1" w:firstLine="709"/>
        <w:rPr>
          <w:sz w:val="24"/>
          <w:szCs w:val="24"/>
          <w:lang w:val="ru-RU"/>
        </w:rPr>
      </w:pPr>
      <w:r w:rsidRPr="009538BA">
        <w:rPr>
          <w:sz w:val="24"/>
          <w:szCs w:val="24"/>
          <w:lang w:val="ru-RU"/>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bookmarkEnd w:id="131"/>
      <w:r w:rsidRPr="009538BA">
        <w:rPr>
          <w:sz w:val="24"/>
          <w:szCs w:val="24"/>
          <w:lang w:val="ru-RU"/>
        </w:rPr>
        <w:t xml:space="preserve"> </w:t>
      </w:r>
      <w:bookmarkStart w:id="132" w:name="_Toc321466320"/>
    </w:p>
    <w:p w:rsidR="000F58D0" w:rsidRPr="009538BA" w:rsidRDefault="0060437A" w:rsidP="008F4189">
      <w:pPr>
        <w:pStyle w:val="BMKHeading3"/>
        <w:numPr>
          <w:ilvl w:val="3"/>
          <w:numId w:val="45"/>
        </w:numPr>
        <w:tabs>
          <w:tab w:val="left" w:pos="993"/>
          <w:tab w:val="left" w:pos="1276"/>
          <w:tab w:val="left" w:pos="1701"/>
        </w:tabs>
        <w:spacing w:after="0"/>
        <w:ind w:left="0" w:right="-1" w:firstLine="709"/>
        <w:rPr>
          <w:sz w:val="24"/>
          <w:szCs w:val="24"/>
          <w:lang w:val="ru-RU"/>
        </w:rPr>
      </w:pPr>
      <w:r w:rsidRPr="009538BA">
        <w:rPr>
          <w:sz w:val="24"/>
          <w:szCs w:val="24"/>
          <w:lang w:val="ru-RU"/>
        </w:rPr>
        <w:t xml:space="preserve">Представитель </w:t>
      </w:r>
      <w:r w:rsidR="002B2F11" w:rsidRPr="009538BA">
        <w:rPr>
          <w:sz w:val="24"/>
          <w:szCs w:val="24"/>
          <w:lang w:val="ru-RU"/>
        </w:rPr>
        <w:t xml:space="preserve">Генерального </w:t>
      </w:r>
      <w:r w:rsidRPr="009538BA">
        <w:rPr>
          <w:sz w:val="24"/>
          <w:szCs w:val="24"/>
          <w:lang w:val="ru-RU"/>
        </w:rPr>
        <w:t>Подрядчика обязан вести протокол каждого Совещания по Проекту.</w:t>
      </w:r>
      <w:r w:rsidR="00892E64" w:rsidRPr="009538BA">
        <w:rPr>
          <w:sz w:val="24"/>
          <w:szCs w:val="24"/>
          <w:lang w:val="ru-RU"/>
        </w:rPr>
        <w:t xml:space="preserve"> Протокол подписывается представителями Сторон и другими участвующими в них лицами.</w:t>
      </w:r>
      <w:bookmarkEnd w:id="132"/>
      <w:r w:rsidR="00892E64" w:rsidRPr="009538BA">
        <w:rPr>
          <w:sz w:val="24"/>
          <w:szCs w:val="24"/>
          <w:lang w:val="ru-RU"/>
        </w:rPr>
        <w:t xml:space="preserve"> </w:t>
      </w:r>
      <w:r w:rsidR="00A37AC6">
        <w:rPr>
          <w:sz w:val="24"/>
          <w:szCs w:val="24"/>
          <w:lang w:val="ru-RU"/>
        </w:rPr>
        <w:t>Протоколы направляются Генеральным Подрядчиком Заказчику не позднее 2 (двух) Рабочих дней после проведения соответствующего Совещания по Проекту.</w:t>
      </w:r>
    </w:p>
    <w:bookmarkEnd w:id="127"/>
    <w:p w:rsidR="000F58D0" w:rsidRPr="009538BA" w:rsidRDefault="000F58D0" w:rsidP="008F4189">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Инфраструктура</w:t>
      </w:r>
    </w:p>
    <w:p w:rsidR="001D1248"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Сооружения и помещения, необходимые для размещения персонала Генерального Подрядчика и его Субподрядчиков (</w:t>
      </w:r>
      <w:r w:rsidR="004B7AAF"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бытовой </w:t>
      </w:r>
      <w:r w:rsidR="008B0EEA" w:rsidRPr="009538BA">
        <w:rPr>
          <w:rFonts w:ascii="Times New Roman" w:hAnsi="Times New Roman" w:cs="Times New Roman"/>
          <w:sz w:val="24"/>
          <w:szCs w:val="24"/>
        </w:rPr>
        <w:t>город</w:t>
      </w:r>
      <w:r w:rsidRPr="009538BA">
        <w:rPr>
          <w:rFonts w:ascii="Times New Roman" w:hAnsi="Times New Roman" w:cs="Times New Roman"/>
          <w:sz w:val="24"/>
          <w:szCs w:val="24"/>
        </w:rPr>
        <w:t xml:space="preserve">ок), а также все складские зоны, места приема пищи и т.д. предоставляются Генеральным Подрядчиком и оборудуются внутри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в местах</w:t>
      </w:r>
      <w:r w:rsidR="00372930" w:rsidRPr="009538BA">
        <w:rPr>
          <w:rFonts w:ascii="Times New Roman" w:hAnsi="Times New Roman" w:cs="Times New Roman"/>
          <w:sz w:val="24"/>
          <w:szCs w:val="24"/>
        </w:rPr>
        <w:t>, предусмотренных</w:t>
      </w:r>
      <w:r w:rsidRPr="009538BA">
        <w:rPr>
          <w:rFonts w:ascii="Times New Roman" w:hAnsi="Times New Roman" w:cs="Times New Roman"/>
          <w:sz w:val="24"/>
          <w:szCs w:val="24"/>
        </w:rPr>
        <w:t xml:space="preserve"> </w:t>
      </w:r>
      <w:r w:rsidR="004542C9" w:rsidRPr="009538BA">
        <w:rPr>
          <w:rFonts w:ascii="Times New Roman" w:hAnsi="Times New Roman" w:cs="Times New Roman"/>
          <w:sz w:val="24"/>
          <w:szCs w:val="24"/>
        </w:rPr>
        <w:t>проект</w:t>
      </w:r>
      <w:r w:rsidR="00372930" w:rsidRPr="009538BA">
        <w:rPr>
          <w:rFonts w:ascii="Times New Roman" w:hAnsi="Times New Roman" w:cs="Times New Roman"/>
          <w:sz w:val="24"/>
          <w:szCs w:val="24"/>
        </w:rPr>
        <w:t>ом</w:t>
      </w:r>
      <w:r w:rsidR="004542C9" w:rsidRPr="009538BA">
        <w:rPr>
          <w:rFonts w:ascii="Times New Roman" w:hAnsi="Times New Roman" w:cs="Times New Roman"/>
          <w:sz w:val="24"/>
          <w:szCs w:val="24"/>
        </w:rPr>
        <w:t xml:space="preserve"> организации строительства</w:t>
      </w:r>
      <w:r w:rsidRPr="009538BA">
        <w:rPr>
          <w:rFonts w:ascii="Times New Roman" w:hAnsi="Times New Roman" w:cs="Times New Roman"/>
          <w:sz w:val="24"/>
          <w:szCs w:val="24"/>
        </w:rPr>
        <w:t>.</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На время выполнения Работ Генеральный Подрядчик обязан в течение 5 (пяти)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дней с момента начала Работ организовать следующую офисную инфраструктуру:</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4C32EF">
        <w:rPr>
          <w:rFonts w:ascii="Times New Roman" w:hAnsi="Times New Roman"/>
          <w:sz w:val="24"/>
          <w:szCs w:val="24"/>
        </w:rPr>
        <w:t>Д</w:t>
      </w:r>
      <w:r w:rsidR="000F58D0" w:rsidRPr="009538BA">
        <w:rPr>
          <w:rFonts w:ascii="Times New Roman" w:hAnsi="Times New Roman"/>
          <w:sz w:val="24"/>
          <w:szCs w:val="24"/>
        </w:rPr>
        <w:t>ля Заказчика</w:t>
      </w:r>
      <w:r w:rsidR="002C7EB4" w:rsidRPr="009538BA">
        <w:rPr>
          <w:rFonts w:ascii="Times New Roman" w:hAnsi="Times New Roman"/>
          <w:sz w:val="24"/>
          <w:szCs w:val="24"/>
        </w:rPr>
        <w:t xml:space="preserve"> и привлеченных им лиц (представители Строительного контроля, Авторского надзора)</w:t>
      </w:r>
      <w:r w:rsidR="000F58D0" w:rsidRPr="009538BA">
        <w:rPr>
          <w:rFonts w:ascii="Times New Roman" w:hAnsi="Times New Roman"/>
          <w:sz w:val="24"/>
          <w:szCs w:val="24"/>
        </w:rPr>
        <w:t>. Кабинет (или кабинеты) на 6 рабочих мест, отвечающий следующим требованиям:</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площадь не менее 6 кв.</w:t>
      </w:r>
      <w:r w:rsidR="00C63476"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м. на 1 человека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 точки подключения к электричеству (компьютерные электрические розетки 220В) для каждого рабочего места</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столов длиной не менее 120</w:t>
      </w:r>
      <w:r w:rsidR="001C0717"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см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тумб с тремя запираемыми ящиками (под столом)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6 рабочих кресел с высокой спинкой и следующими регулировками: по высоте, наклон спинки, высота подлокотников</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6 (шесть) человек</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дверь со встроенным замком</w:t>
      </w:r>
      <w:r w:rsidR="00C63476" w:rsidRPr="009538BA">
        <w:rPr>
          <w:rFonts w:ascii="Times New Roman" w:hAnsi="Times New Roman" w:cs="Times New Roman"/>
          <w:sz w:val="24"/>
          <w:szCs w:val="24"/>
        </w:rPr>
        <w:t>;</w:t>
      </w:r>
    </w:p>
    <w:p w:rsidR="000F58D0" w:rsidRPr="009538BA" w:rsidRDefault="009B0E7C" w:rsidP="00A53990">
      <w:pPr>
        <w:pStyle w:val="a4"/>
        <w:tabs>
          <w:tab w:val="left" w:pos="993"/>
          <w:tab w:val="left" w:pos="1276"/>
          <w:tab w:val="left" w:pos="1701"/>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proofErr w:type="gramStart"/>
      <w:r w:rsidR="000F58D0" w:rsidRPr="009538BA">
        <w:rPr>
          <w:rFonts w:ascii="Times New Roman" w:hAnsi="Times New Roman" w:cs="Times New Roman"/>
          <w:sz w:val="24"/>
          <w:szCs w:val="24"/>
        </w:rPr>
        <w:t>беспроводной</w:t>
      </w:r>
      <w:proofErr w:type="gramEnd"/>
      <w:r w:rsidR="000F58D0" w:rsidRPr="009538BA">
        <w:rPr>
          <w:rFonts w:ascii="Times New Roman" w:hAnsi="Times New Roman" w:cs="Times New Roman"/>
          <w:sz w:val="24"/>
          <w:szCs w:val="24"/>
        </w:rPr>
        <w:t xml:space="preserve"> </w:t>
      </w:r>
      <w:r w:rsidR="008C69C0" w:rsidRPr="009538BA">
        <w:rPr>
          <w:rFonts w:ascii="Times New Roman" w:hAnsi="Times New Roman" w:cs="Times New Roman"/>
          <w:sz w:val="24"/>
          <w:szCs w:val="24"/>
        </w:rPr>
        <w:t>без лимитный</w:t>
      </w:r>
      <w:r w:rsidR="000F58D0" w:rsidRPr="009538BA">
        <w:rPr>
          <w:rFonts w:ascii="Times New Roman" w:hAnsi="Times New Roman" w:cs="Times New Roman"/>
          <w:sz w:val="24"/>
          <w:szCs w:val="24"/>
        </w:rPr>
        <w:t xml:space="preserve"> бесплатный высокоскоростной доступ в сеть Интернет</w:t>
      </w:r>
      <w:r w:rsidR="00C63476" w:rsidRPr="009538BA">
        <w:rPr>
          <w:rFonts w:ascii="Times New Roman" w:hAnsi="Times New Roman" w:cs="Times New Roman"/>
          <w:sz w:val="24"/>
          <w:szCs w:val="24"/>
        </w:rPr>
        <w:t>.</w:t>
      </w:r>
    </w:p>
    <w:p w:rsidR="000F58D0" w:rsidRPr="009538BA" w:rsidRDefault="00660151" w:rsidP="00A47FDE">
      <w:pPr>
        <w:tabs>
          <w:tab w:val="left" w:pos="993"/>
          <w:tab w:val="left" w:pos="1276"/>
          <w:tab w:val="left" w:pos="1701"/>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2</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0F58D0" w:rsidRPr="009538BA">
        <w:rPr>
          <w:rFonts w:ascii="Times New Roman" w:hAnsi="Times New Roman"/>
          <w:sz w:val="24"/>
          <w:szCs w:val="24"/>
        </w:rPr>
        <w:t>Для всех участников Проекта (</w:t>
      </w:r>
      <w:r w:rsidR="00A03350" w:rsidRPr="009538BA">
        <w:rPr>
          <w:rFonts w:ascii="Times New Roman" w:hAnsi="Times New Roman"/>
          <w:sz w:val="24"/>
          <w:szCs w:val="24"/>
        </w:rPr>
        <w:t>в том числе</w:t>
      </w:r>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 xml:space="preserve">Заказчик, </w:t>
      </w:r>
      <w:r w:rsidR="003A018D" w:rsidRPr="009538BA">
        <w:rPr>
          <w:rFonts w:ascii="Times New Roman" w:hAnsi="Times New Roman"/>
          <w:sz w:val="24"/>
          <w:szCs w:val="24"/>
        </w:rPr>
        <w:t>Эксплуатирующая организация</w:t>
      </w:r>
      <w:r w:rsidR="000F58D0" w:rsidRPr="009538BA">
        <w:rPr>
          <w:rFonts w:ascii="Times New Roman" w:hAnsi="Times New Roman"/>
          <w:sz w:val="24"/>
          <w:szCs w:val="24"/>
        </w:rPr>
        <w:t>, Генеральный Подрядчик, Субподрядчики и т.д.).</w:t>
      </w:r>
      <w:proofErr w:type="gramEnd"/>
      <w:r w:rsidR="000F58D0" w:rsidRPr="009538BA">
        <w:rPr>
          <w:rFonts w:ascii="Times New Roman" w:hAnsi="Times New Roman"/>
          <w:sz w:val="24"/>
          <w:szCs w:val="24"/>
        </w:rPr>
        <w:t xml:space="preserve"> </w:t>
      </w:r>
      <w:proofErr w:type="gramStart"/>
      <w:r w:rsidR="000F58D0" w:rsidRPr="009538BA">
        <w:rPr>
          <w:rFonts w:ascii="Times New Roman" w:hAnsi="Times New Roman"/>
          <w:sz w:val="24"/>
          <w:szCs w:val="24"/>
        </w:rPr>
        <w:t>Переговорная</w:t>
      </w:r>
      <w:proofErr w:type="gramEnd"/>
      <w:r w:rsidR="000F58D0" w:rsidRPr="009538BA">
        <w:rPr>
          <w:rFonts w:ascii="Times New Roman" w:hAnsi="Times New Roman"/>
          <w:sz w:val="24"/>
          <w:szCs w:val="24"/>
        </w:rPr>
        <w:t xml:space="preserve"> (или место для проведения еженедельных совещаний) на 24 (двадцать четыре) человека, отвечающая следующим требованиям:</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переговор</w:t>
      </w:r>
      <w:r w:rsidR="00731059" w:rsidRPr="009538BA">
        <w:rPr>
          <w:rFonts w:ascii="Times New Roman" w:hAnsi="Times New Roman" w:cs="Times New Roman"/>
          <w:sz w:val="24"/>
          <w:szCs w:val="24"/>
        </w:rPr>
        <w:t>ный стол на 24 (двадцать четыре</w:t>
      </w:r>
      <w:r w:rsidR="000F58D0" w:rsidRPr="009538BA">
        <w:rPr>
          <w:rFonts w:ascii="Times New Roman" w:hAnsi="Times New Roman" w:cs="Times New Roman"/>
          <w:sz w:val="24"/>
          <w:szCs w:val="24"/>
        </w:rPr>
        <w:t>) человека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24 (двадцать четыре) стула</w:t>
      </w:r>
      <w:r w:rsidR="00C63476" w:rsidRPr="009538BA">
        <w:rPr>
          <w:rFonts w:ascii="Times New Roman" w:hAnsi="Times New Roman" w:cs="Times New Roman"/>
          <w:sz w:val="24"/>
          <w:szCs w:val="24"/>
        </w:rPr>
        <w:t>;</w:t>
      </w:r>
    </w:p>
    <w:p w:rsidR="000F58D0" w:rsidRPr="009538BA" w:rsidRDefault="009B0E7C" w:rsidP="00A47FDE">
      <w:pPr>
        <w:pStyle w:val="a4"/>
        <w:tabs>
          <w:tab w:val="left" w:pos="993"/>
          <w:tab w:val="left" w:pos="1276"/>
          <w:tab w:val="left" w:pos="1701"/>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F58D0" w:rsidRPr="009538BA">
        <w:rPr>
          <w:rFonts w:ascii="Times New Roman" w:hAnsi="Times New Roman" w:cs="Times New Roman"/>
          <w:sz w:val="24"/>
          <w:szCs w:val="24"/>
        </w:rPr>
        <w:t>вешалки на 24 (двадцать четыре) человека</w:t>
      </w:r>
      <w:r w:rsidR="00C63476" w:rsidRPr="009538BA">
        <w:rPr>
          <w:rFonts w:ascii="Times New Roman" w:hAnsi="Times New Roman" w:cs="Times New Roman"/>
          <w:sz w:val="24"/>
          <w:szCs w:val="24"/>
        </w:rPr>
        <w:t>.</w:t>
      </w:r>
    </w:p>
    <w:p w:rsidR="000F58D0" w:rsidRPr="009538BA" w:rsidRDefault="004C32EF" w:rsidP="00A47FDE">
      <w:pPr>
        <w:tabs>
          <w:tab w:val="left" w:pos="993"/>
          <w:tab w:val="left" w:pos="1276"/>
          <w:tab w:val="left" w:pos="1701"/>
        </w:tabs>
        <w:spacing w:after="0" w:line="240" w:lineRule="auto"/>
        <w:ind w:right="-1" w:firstLine="709"/>
        <w:jc w:val="both"/>
        <w:rPr>
          <w:rFonts w:ascii="Times New Roman" w:hAnsi="Times New Roman"/>
          <w:sz w:val="24"/>
          <w:szCs w:val="24"/>
        </w:rPr>
      </w:pPr>
      <w:r>
        <w:rPr>
          <w:rFonts w:ascii="Times New Roman" w:hAnsi="Times New Roman"/>
          <w:sz w:val="24"/>
          <w:szCs w:val="24"/>
        </w:rPr>
        <w:t>3</w:t>
      </w:r>
      <w:r w:rsidR="00C66758" w:rsidRPr="009538BA">
        <w:rPr>
          <w:rFonts w:ascii="Times New Roman" w:hAnsi="Times New Roman"/>
          <w:sz w:val="24"/>
          <w:szCs w:val="24"/>
        </w:rPr>
        <w:t>)</w:t>
      </w:r>
      <w:r w:rsidR="000F58D0" w:rsidRPr="009538BA">
        <w:rPr>
          <w:rFonts w:ascii="Times New Roman" w:hAnsi="Times New Roman"/>
          <w:sz w:val="24"/>
          <w:szCs w:val="24"/>
        </w:rPr>
        <w:t xml:space="preserve"> </w:t>
      </w:r>
      <w:r w:rsidR="00C63476" w:rsidRPr="009538BA">
        <w:rPr>
          <w:rFonts w:ascii="Times New Roman" w:hAnsi="Times New Roman"/>
          <w:sz w:val="24"/>
          <w:szCs w:val="24"/>
        </w:rPr>
        <w:tab/>
      </w:r>
      <w:r w:rsidR="009B0E7C" w:rsidRPr="009538BA">
        <w:rPr>
          <w:rFonts w:ascii="Times New Roman" w:hAnsi="Times New Roman"/>
          <w:sz w:val="24"/>
          <w:szCs w:val="24"/>
        </w:rPr>
        <w:t xml:space="preserve">Для Генерального Подрядчика </w:t>
      </w:r>
      <w:proofErr w:type="gramStart"/>
      <w:r w:rsidR="009B0E7C" w:rsidRPr="009538BA">
        <w:rPr>
          <w:rFonts w:ascii="Times New Roman" w:hAnsi="Times New Roman"/>
          <w:sz w:val="24"/>
          <w:szCs w:val="24"/>
        </w:rPr>
        <w:t>п</w:t>
      </w:r>
      <w:r w:rsidR="000F58D0" w:rsidRPr="009538BA">
        <w:rPr>
          <w:rFonts w:ascii="Times New Roman" w:hAnsi="Times New Roman"/>
          <w:sz w:val="24"/>
          <w:szCs w:val="24"/>
        </w:rPr>
        <w:t>рорабская</w:t>
      </w:r>
      <w:proofErr w:type="gramEnd"/>
      <w:r w:rsidR="000F58D0" w:rsidRPr="009538BA">
        <w:rPr>
          <w:rFonts w:ascii="Times New Roman" w:hAnsi="Times New Roman"/>
          <w:sz w:val="24"/>
          <w:szCs w:val="24"/>
        </w:rPr>
        <w:t xml:space="preserve"> и прочие необходимые Генеральному Подрядчику помещения.</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9538BA">
        <w:rPr>
          <w:rFonts w:ascii="Times New Roman" w:hAnsi="Times New Roman" w:cs="Times New Roman"/>
          <w:sz w:val="24"/>
          <w:szCs w:val="24"/>
        </w:rPr>
        <w:t>о-</w:t>
      </w:r>
      <w:proofErr w:type="gram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холодо</w:t>
      </w:r>
      <w:proofErr w:type="spellEnd"/>
      <w:r w:rsidRPr="009538BA">
        <w:rPr>
          <w:rFonts w:ascii="Times New Roman" w:hAnsi="Times New Roman" w:cs="Times New Roman"/>
          <w:sz w:val="24"/>
          <w:szCs w:val="24"/>
        </w:rPr>
        <w:t>- и водоснабжение для потребления в ц</w:t>
      </w:r>
      <w:r w:rsidR="00604D3C" w:rsidRPr="009538BA">
        <w:rPr>
          <w:rFonts w:ascii="Times New Roman" w:hAnsi="Times New Roman" w:cs="Times New Roman"/>
          <w:sz w:val="24"/>
          <w:szCs w:val="24"/>
        </w:rPr>
        <w:t>елях выполнения Работ в рамках Ц</w:t>
      </w:r>
      <w:r w:rsidRPr="009538BA">
        <w:rPr>
          <w:rFonts w:ascii="Times New Roman" w:hAnsi="Times New Roman" w:cs="Times New Roman"/>
          <w:sz w:val="24"/>
          <w:szCs w:val="24"/>
        </w:rPr>
        <w:t>ены Договора. Оплата за техническую воду осуществляется Генеральным Подрядчиком.</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Генеральный Подрядчик обязан организовать временное электроснабжение и освещение на период выполнения Работ </w:t>
      </w:r>
      <w:r w:rsidR="00604D3C" w:rsidRPr="009538BA">
        <w:rPr>
          <w:rFonts w:ascii="Times New Roman" w:hAnsi="Times New Roman" w:cs="Times New Roman"/>
          <w:sz w:val="24"/>
          <w:szCs w:val="24"/>
        </w:rPr>
        <w:t>в рамках Ц</w:t>
      </w:r>
      <w:r w:rsidRPr="009538BA">
        <w:rPr>
          <w:rFonts w:ascii="Times New Roman" w:hAnsi="Times New Roman" w:cs="Times New Roman"/>
          <w:sz w:val="24"/>
          <w:szCs w:val="24"/>
        </w:rPr>
        <w:t>ены Договора. Оплата за электроэнергию осуществляется Генеральным Подрядчиком.</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временную телефонную и интернет связь на период выполнения Работ в рамках </w:t>
      </w:r>
      <w:r w:rsidR="004542C9" w:rsidRPr="009538BA">
        <w:rPr>
          <w:rFonts w:ascii="Times New Roman" w:hAnsi="Times New Roman" w:cs="Times New Roman"/>
          <w:sz w:val="24"/>
          <w:szCs w:val="24"/>
        </w:rPr>
        <w:t xml:space="preserve">Цены </w:t>
      </w:r>
      <w:r w:rsidRPr="009538BA">
        <w:rPr>
          <w:rFonts w:ascii="Times New Roman" w:hAnsi="Times New Roman" w:cs="Times New Roman"/>
          <w:sz w:val="24"/>
          <w:szCs w:val="24"/>
        </w:rPr>
        <w:t>Договора. Оплата за телефонную и интернет связь осуществляется Генеральным Подрядчиком.</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организовать пункт мойки колес автотранспорта, выезжающего со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Оплата за потребленные ресурсы (электричество, техническая вода и т.д.) осуществляется Генеральным Подрядчиком.</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w:t>
      </w:r>
      <w:r w:rsidR="00596A2F">
        <w:rPr>
          <w:rFonts w:ascii="Times New Roman" w:hAnsi="Times New Roman" w:cs="Times New Roman"/>
          <w:sz w:val="24"/>
          <w:szCs w:val="24"/>
        </w:rPr>
        <w:t>обеспечить</w:t>
      </w:r>
      <w:r w:rsidRPr="009538BA">
        <w:rPr>
          <w:rFonts w:ascii="Times New Roman" w:hAnsi="Times New Roman" w:cs="Times New Roman"/>
          <w:sz w:val="24"/>
          <w:szCs w:val="24"/>
        </w:rPr>
        <w:t xml:space="preserve"> все временные сооружения, необходимые для безопасного производства Работ.</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не имеет права размещать на </w:t>
      </w:r>
      <w:r w:rsidR="00D55C04">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Законодательством РФ.</w:t>
      </w:r>
    </w:p>
    <w:p w:rsidR="000F58D0" w:rsidRPr="009538BA" w:rsidRDefault="000F58D0"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обязан поставить на </w:t>
      </w:r>
      <w:r w:rsidR="00D55C04">
        <w:rPr>
          <w:rFonts w:ascii="Times New Roman" w:hAnsi="Times New Roman" w:cs="Times New Roman"/>
          <w:sz w:val="24"/>
          <w:szCs w:val="24"/>
        </w:rPr>
        <w:t>с</w:t>
      </w:r>
      <w:r w:rsidRPr="009538BA">
        <w:rPr>
          <w:rFonts w:ascii="Times New Roman" w:hAnsi="Times New Roman" w:cs="Times New Roman"/>
          <w:sz w:val="24"/>
          <w:szCs w:val="24"/>
        </w:rPr>
        <w:t xml:space="preserve">троительную площадку необходимые для выполнения Работ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ы, машины, строительную технику, включая башенные краны, инструменты,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ие, механизмы, запасные детали, конструкции и строительное </w:t>
      </w:r>
      <w:r w:rsidR="00C63476" w:rsidRPr="009538BA">
        <w:rPr>
          <w:rFonts w:ascii="Times New Roman" w:hAnsi="Times New Roman" w:cs="Times New Roman"/>
          <w:sz w:val="24"/>
          <w:szCs w:val="24"/>
        </w:rPr>
        <w:t>о</w:t>
      </w:r>
      <w:r w:rsidR="007B27DB" w:rsidRPr="009538BA">
        <w:rPr>
          <w:rFonts w:ascii="Times New Roman" w:hAnsi="Times New Roman" w:cs="Times New Roman"/>
          <w:sz w:val="24"/>
          <w:szCs w:val="24"/>
        </w:rPr>
        <w:t>борудован</w:t>
      </w:r>
      <w:r w:rsidRPr="009538BA">
        <w:rPr>
          <w:rFonts w:ascii="Times New Roman" w:hAnsi="Times New Roman" w:cs="Times New Roman"/>
          <w:sz w:val="24"/>
          <w:szCs w:val="24"/>
        </w:rPr>
        <w:t>ие.</w:t>
      </w:r>
    </w:p>
    <w:p w:rsidR="000F58D0" w:rsidRPr="009538BA" w:rsidRDefault="00784BF7" w:rsidP="008F4189">
      <w:pPr>
        <w:pStyle w:val="a4"/>
        <w:numPr>
          <w:ilvl w:val="3"/>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sz w:val="24"/>
          <w:szCs w:val="24"/>
        </w:rPr>
      </w:pPr>
      <w:ins w:id="133" w:author="Stolyar Vadim" w:date="2014-07-07T14:43:00Z">
        <w:r>
          <w:rPr>
            <w:rFonts w:ascii="Times New Roman" w:hAnsi="Times New Roman" w:cs="Times New Roman"/>
            <w:sz w:val="24"/>
            <w:szCs w:val="24"/>
          </w:rPr>
          <w:t xml:space="preserve"> </w:t>
        </w:r>
      </w:ins>
      <w:r w:rsidR="000F58D0" w:rsidRPr="009538BA">
        <w:rPr>
          <w:rFonts w:ascii="Times New Roman" w:hAnsi="Times New Roman" w:cs="Times New Roman"/>
          <w:sz w:val="24"/>
          <w:szCs w:val="24"/>
        </w:rPr>
        <w:t xml:space="preserve">Генеральный Подрядчик обязан обеспечить возведение временных и вспомогательных сооружений (леса, подмости) для производства Работ, </w:t>
      </w:r>
      <w:r w:rsidR="004B7AAF" w:rsidRPr="009538BA">
        <w:rPr>
          <w:rFonts w:ascii="Times New Roman" w:hAnsi="Times New Roman" w:cs="Times New Roman"/>
          <w:sz w:val="24"/>
          <w:szCs w:val="24"/>
        </w:rPr>
        <w:t>в том числе</w:t>
      </w:r>
      <w:r w:rsidR="000F58D0" w:rsidRPr="009538BA">
        <w:rPr>
          <w:rFonts w:ascii="Times New Roman" w:hAnsi="Times New Roman" w:cs="Times New Roman"/>
          <w:sz w:val="24"/>
          <w:szCs w:val="24"/>
        </w:rPr>
        <w:t xml:space="preserve"> в зимний период.</w:t>
      </w:r>
      <w:r w:rsidR="00176F44" w:rsidRPr="009538BA">
        <w:rPr>
          <w:rFonts w:ascii="Times New Roman" w:hAnsi="Times New Roman" w:cs="Times New Roman"/>
          <w:sz w:val="24"/>
          <w:szCs w:val="24"/>
        </w:rPr>
        <w:t xml:space="preserve"> Для Работ в зимний период Генеральный Подрядчик обязан обеспечить временное теплоснабжение для пр</w:t>
      </w:r>
      <w:r w:rsidR="00A37AC6">
        <w:rPr>
          <w:rFonts w:ascii="Times New Roman" w:hAnsi="Times New Roman" w:cs="Times New Roman"/>
          <w:sz w:val="24"/>
          <w:szCs w:val="24"/>
        </w:rPr>
        <w:t>оведения Строительно-монтажных Р</w:t>
      </w:r>
      <w:r w:rsidR="00176F44" w:rsidRPr="009538BA">
        <w:rPr>
          <w:rFonts w:ascii="Times New Roman" w:hAnsi="Times New Roman" w:cs="Times New Roman"/>
          <w:sz w:val="24"/>
          <w:szCs w:val="24"/>
        </w:rPr>
        <w:t>абот.</w:t>
      </w:r>
    </w:p>
    <w:p w:rsidR="00EF1252" w:rsidRPr="009538BA" w:rsidRDefault="00784BF7"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sz w:val="24"/>
          <w:szCs w:val="24"/>
        </w:rPr>
      </w:pPr>
      <w:ins w:id="134" w:author="Stolyar Vadim" w:date="2014-07-07T14:43:00Z">
        <w:r>
          <w:rPr>
            <w:rFonts w:ascii="Times New Roman" w:hAnsi="Times New Roman" w:cs="Times New Roman"/>
            <w:sz w:val="24"/>
            <w:szCs w:val="24"/>
          </w:rPr>
          <w:t xml:space="preserve"> </w:t>
        </w:r>
      </w:ins>
      <w:r w:rsidR="00EF1252" w:rsidRPr="009538BA">
        <w:rPr>
          <w:rFonts w:ascii="Times New Roman" w:hAnsi="Times New Roman" w:cs="Times New Roman"/>
          <w:sz w:val="24"/>
          <w:szCs w:val="24"/>
        </w:rPr>
        <w:t xml:space="preserve">Генеральный Подрядчик обязан обеспечить </w:t>
      </w:r>
      <w:r w:rsidR="00D55C04">
        <w:rPr>
          <w:rFonts w:ascii="Times New Roman" w:hAnsi="Times New Roman" w:cs="Times New Roman"/>
          <w:sz w:val="24"/>
          <w:szCs w:val="24"/>
        </w:rPr>
        <w:t>с</w:t>
      </w:r>
      <w:r w:rsidR="00EF1252" w:rsidRPr="009538BA">
        <w:rPr>
          <w:rFonts w:ascii="Times New Roman" w:hAnsi="Times New Roman" w:cs="Times New Roman"/>
          <w:sz w:val="24"/>
          <w:szCs w:val="24"/>
        </w:rPr>
        <w:t xml:space="preserve">троительную площадку временными дорогами, парковками, стоянками, площадками, пешеходными </w:t>
      </w:r>
      <w:r w:rsidR="00140397" w:rsidRPr="009538BA">
        <w:rPr>
          <w:rFonts w:ascii="Times New Roman" w:hAnsi="Times New Roman" w:cs="Times New Roman"/>
          <w:sz w:val="24"/>
          <w:szCs w:val="24"/>
        </w:rPr>
        <w:t>проходами.</w:t>
      </w:r>
      <w:r w:rsidR="00EF1252" w:rsidRPr="009538BA">
        <w:rPr>
          <w:rFonts w:ascii="Times New Roman" w:hAnsi="Times New Roman" w:cs="Times New Roman"/>
          <w:sz w:val="24"/>
          <w:szCs w:val="24"/>
        </w:rPr>
        <w:t xml:space="preserve"> </w:t>
      </w:r>
    </w:p>
    <w:p w:rsidR="002C7EB4" w:rsidRPr="009538BA" w:rsidRDefault="00784BF7" w:rsidP="008F4189">
      <w:pPr>
        <w:pStyle w:val="a4"/>
        <w:numPr>
          <w:ilvl w:val="3"/>
          <w:numId w:val="45"/>
        </w:numPr>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ins w:id="135" w:author="Stolyar Vadim" w:date="2014-07-07T14:44:00Z">
        <w:r>
          <w:rPr>
            <w:rFonts w:ascii="Times New Roman" w:hAnsi="Times New Roman" w:cs="Times New Roman"/>
            <w:sz w:val="24"/>
            <w:szCs w:val="24"/>
          </w:rPr>
          <w:t xml:space="preserve"> </w:t>
        </w:r>
      </w:ins>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002C7EB4" w:rsidRPr="009538BA">
        <w:rPr>
          <w:rFonts w:ascii="Times New Roman" w:hAnsi="Times New Roman" w:cs="Times New Roman"/>
          <w:sz w:val="24"/>
          <w:szCs w:val="24"/>
        </w:rPr>
        <w:t xml:space="preserve"> обязан обеспечить </w:t>
      </w:r>
      <w:r w:rsidR="00893509">
        <w:rPr>
          <w:rFonts w:ascii="Times New Roman" w:hAnsi="Times New Roman" w:cs="Times New Roman"/>
          <w:sz w:val="24"/>
          <w:szCs w:val="24"/>
        </w:rPr>
        <w:t>п</w:t>
      </w:r>
      <w:r w:rsidR="002C7EB4" w:rsidRPr="009538BA">
        <w:rPr>
          <w:rFonts w:ascii="Times New Roman" w:hAnsi="Times New Roman" w:cs="Times New Roman"/>
          <w:sz w:val="24"/>
          <w:szCs w:val="24"/>
        </w:rPr>
        <w:t xml:space="preserve">ерсонал </w:t>
      </w:r>
      <w:r w:rsidR="000D1575" w:rsidRPr="009538BA">
        <w:rPr>
          <w:rFonts w:ascii="Times New Roman" w:hAnsi="Times New Roman" w:cs="Times New Roman"/>
          <w:sz w:val="24"/>
          <w:szCs w:val="24"/>
        </w:rPr>
        <w:t xml:space="preserve">Генерального </w:t>
      </w:r>
      <w:r w:rsidR="007E2290" w:rsidRPr="009538BA">
        <w:rPr>
          <w:rFonts w:ascii="Times New Roman" w:hAnsi="Times New Roman" w:cs="Times New Roman"/>
          <w:sz w:val="24"/>
          <w:szCs w:val="24"/>
        </w:rPr>
        <w:t>Подрядчика</w:t>
      </w:r>
      <w:r w:rsidR="002C7EB4" w:rsidRPr="009538BA">
        <w:rPr>
          <w:rFonts w:ascii="Times New Roman" w:hAnsi="Times New Roman" w:cs="Times New Roman"/>
          <w:sz w:val="24"/>
          <w:szCs w:val="24"/>
        </w:rPr>
        <w:t xml:space="preserve">, представителей Заказчика, Государственных органов спецодеждой и средствами индивидуальной защиты на время присутствия их на территории </w:t>
      </w:r>
      <w:r w:rsidR="00D55C04">
        <w:rPr>
          <w:rFonts w:ascii="Times New Roman" w:hAnsi="Times New Roman" w:cs="Times New Roman"/>
          <w:sz w:val="24"/>
          <w:szCs w:val="24"/>
        </w:rPr>
        <w:t>с</w:t>
      </w:r>
      <w:r w:rsidR="002C7EB4" w:rsidRPr="009538BA">
        <w:rPr>
          <w:rFonts w:ascii="Times New Roman" w:hAnsi="Times New Roman" w:cs="Times New Roman"/>
          <w:sz w:val="24"/>
          <w:szCs w:val="24"/>
        </w:rPr>
        <w:t>троительной площадки.</w:t>
      </w:r>
    </w:p>
    <w:p w:rsidR="000F58D0" w:rsidRPr="009538BA" w:rsidRDefault="000F58D0" w:rsidP="008F4189">
      <w:pPr>
        <w:pStyle w:val="a4"/>
        <w:numPr>
          <w:ilvl w:val="2"/>
          <w:numId w:val="45"/>
        </w:numPr>
        <w:tabs>
          <w:tab w:val="left" w:pos="851"/>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Подтверждение осуществления закупок</w:t>
      </w:r>
    </w:p>
    <w:p w:rsidR="000F58D0" w:rsidRPr="009538BA" w:rsidRDefault="000F58D0"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color w:val="000000"/>
          <w:sz w:val="24"/>
          <w:szCs w:val="24"/>
        </w:rPr>
        <w:t>По соответствующему требованию Заказчика Генеральный Подрядчик обязан незамедлительно предст</w:t>
      </w:r>
      <w:r w:rsidR="00604D3C" w:rsidRPr="009538BA">
        <w:rPr>
          <w:rFonts w:ascii="Times New Roman" w:hAnsi="Times New Roman" w:cs="Times New Roman"/>
          <w:color w:val="000000"/>
          <w:sz w:val="24"/>
          <w:szCs w:val="24"/>
        </w:rPr>
        <w:t>авить документы, подтверждающие</w:t>
      </w:r>
      <w:r w:rsidRPr="009538BA">
        <w:rPr>
          <w:rFonts w:ascii="Times New Roman" w:hAnsi="Times New Roman" w:cs="Times New Roman"/>
          <w:color w:val="000000"/>
          <w:sz w:val="24"/>
          <w:szCs w:val="24"/>
        </w:rPr>
        <w:t xml:space="preserve"> приобретение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ия</w:t>
      </w:r>
      <w:r w:rsidR="001C0717"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 xml:space="preserve"> необходимых для выполнения Работ.</w:t>
      </w:r>
    </w:p>
    <w:p w:rsidR="000F58D0" w:rsidRPr="009538BA" w:rsidRDefault="000F58D0" w:rsidP="008F4189">
      <w:pPr>
        <w:pStyle w:val="a4"/>
        <w:numPr>
          <w:ilvl w:val="2"/>
          <w:numId w:val="45"/>
        </w:numPr>
        <w:tabs>
          <w:tab w:val="left" w:pos="993"/>
          <w:tab w:val="left" w:pos="1276"/>
          <w:tab w:val="left" w:pos="1701"/>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Проекты производства работ</w:t>
      </w:r>
    </w:p>
    <w:p w:rsidR="00604D3C" w:rsidRPr="00820CEF"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color w:val="FF0000"/>
          <w:sz w:val="24"/>
          <w:szCs w:val="24"/>
        </w:rPr>
      </w:pPr>
      <w:r w:rsidRPr="009538BA">
        <w:rPr>
          <w:rFonts w:ascii="Times New Roman" w:hAnsi="Times New Roman" w:cs="Times New Roman"/>
          <w:sz w:val="24"/>
          <w:szCs w:val="24"/>
        </w:rPr>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4707D7">
        <w:rPr>
          <w:rFonts w:ascii="Times New Roman" w:hAnsi="Times New Roman" w:cs="Times New Roman"/>
          <w:sz w:val="24"/>
          <w:szCs w:val="24"/>
        </w:rPr>
        <w:t>.10</w:t>
      </w:r>
      <w:r w:rsidR="00604D3C" w:rsidRPr="009538BA">
        <w:rPr>
          <w:rFonts w:ascii="Times New Roman" w:hAnsi="Times New Roman" w:cs="Times New Roman"/>
          <w:sz w:val="24"/>
          <w:szCs w:val="24"/>
        </w:rPr>
        <w:t>.1.</w:t>
      </w:r>
      <w:r w:rsidR="00604D3C" w:rsidRPr="009538BA">
        <w:rPr>
          <w:rFonts w:ascii="Times New Roman" w:hAnsi="Times New Roman" w:cs="Times New Roman"/>
          <w:sz w:val="24"/>
          <w:szCs w:val="24"/>
        </w:rPr>
        <w:tab/>
      </w:r>
      <w:r w:rsidR="000F58D0" w:rsidRPr="009538BA">
        <w:rPr>
          <w:rFonts w:ascii="Times New Roman" w:hAnsi="Times New Roman" w:cs="Times New Roman"/>
          <w:sz w:val="24"/>
          <w:szCs w:val="24"/>
        </w:rPr>
        <w:t xml:space="preserve">В течение 10 (десяти) Календарных дней после </w:t>
      </w:r>
      <w:r w:rsidR="00370340" w:rsidRPr="009538BA">
        <w:rPr>
          <w:rFonts w:ascii="Times New Roman" w:hAnsi="Times New Roman" w:cs="Times New Roman"/>
          <w:sz w:val="24"/>
          <w:szCs w:val="24"/>
        </w:rPr>
        <w:t xml:space="preserve">подписания </w:t>
      </w:r>
      <w:r w:rsidR="00604D3C" w:rsidRPr="009538BA">
        <w:rPr>
          <w:rFonts w:ascii="Times New Roman" w:hAnsi="Times New Roman" w:cs="Times New Roman"/>
          <w:sz w:val="24"/>
          <w:szCs w:val="24"/>
        </w:rPr>
        <w:t>настоящего Договора</w:t>
      </w:r>
      <w:r w:rsidR="000F58D0" w:rsidRPr="009538BA">
        <w:rPr>
          <w:rFonts w:ascii="Times New Roman" w:hAnsi="Times New Roman" w:cs="Times New Roman"/>
          <w:sz w:val="24"/>
          <w:szCs w:val="24"/>
        </w:rPr>
        <w:t xml:space="preserve"> Генеральный Подрядчик должен своими силами и за свой счет разработать и передать Заказчику проекты производства работ, включающие, в том числе, положения, описывающие способы и методы выполнения Работ</w:t>
      </w:r>
      <w:r w:rsidR="00657513">
        <w:rPr>
          <w:rFonts w:ascii="Times New Roman" w:hAnsi="Times New Roman" w:cs="Times New Roman"/>
          <w:sz w:val="24"/>
          <w:szCs w:val="24"/>
        </w:rPr>
        <w:t xml:space="preserve"> </w:t>
      </w:r>
      <w:r w:rsidR="003C4058">
        <w:rPr>
          <w:rFonts w:ascii="Times New Roman" w:hAnsi="Times New Roman" w:cs="Times New Roman"/>
          <w:sz w:val="24"/>
          <w:szCs w:val="24"/>
        </w:rPr>
        <w:t>с</w:t>
      </w:r>
      <w:r w:rsidR="00657513" w:rsidRPr="003C4058">
        <w:rPr>
          <w:rFonts w:ascii="Times New Roman" w:hAnsi="Times New Roman" w:cs="Times New Roman"/>
          <w:sz w:val="24"/>
          <w:szCs w:val="24"/>
        </w:rPr>
        <w:t xml:space="preserve"> соблюдением требований </w:t>
      </w:r>
      <w:r w:rsidR="00C36D8E" w:rsidRPr="003C4058">
        <w:rPr>
          <w:rFonts w:ascii="Times New Roman" w:hAnsi="Times New Roman" w:cs="Times New Roman"/>
          <w:sz w:val="24"/>
          <w:szCs w:val="24"/>
        </w:rPr>
        <w:t xml:space="preserve">правил </w:t>
      </w:r>
      <w:r w:rsidR="00657513" w:rsidRPr="003C4058">
        <w:rPr>
          <w:rFonts w:ascii="Times New Roman" w:hAnsi="Times New Roman" w:cs="Times New Roman"/>
          <w:sz w:val="24"/>
          <w:szCs w:val="24"/>
        </w:rPr>
        <w:t>охраны труда, техники безопасности, промышленной, пожарной и экологической безопасности.</w:t>
      </w:r>
      <w:r w:rsidR="000F58D0" w:rsidRPr="003C4058">
        <w:rPr>
          <w:rFonts w:ascii="Times New Roman" w:hAnsi="Times New Roman" w:cs="Times New Roman"/>
          <w:sz w:val="24"/>
          <w:szCs w:val="24"/>
        </w:rPr>
        <w:t xml:space="preserve"> </w:t>
      </w:r>
    </w:p>
    <w:p w:rsidR="00604D3C"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4707D7">
        <w:rPr>
          <w:rFonts w:ascii="Times New Roman" w:hAnsi="Times New Roman" w:cs="Times New Roman"/>
          <w:color w:val="000000"/>
          <w:sz w:val="24"/>
          <w:szCs w:val="24"/>
        </w:rPr>
        <w:t>.10</w:t>
      </w:r>
      <w:r w:rsidR="00604D3C" w:rsidRPr="009538BA">
        <w:rPr>
          <w:rFonts w:ascii="Times New Roman" w:hAnsi="Times New Roman" w:cs="Times New Roman"/>
          <w:color w:val="000000"/>
          <w:sz w:val="24"/>
          <w:szCs w:val="24"/>
        </w:rPr>
        <w:t>.2.</w:t>
      </w:r>
      <w:ins w:id="136" w:author="Stolyar Vadim" w:date="2014-07-07T14:44:00Z">
        <w:r w:rsidR="00784BF7">
          <w:rPr>
            <w:rFonts w:ascii="Times New Roman" w:hAnsi="Times New Roman" w:cs="Times New Roman"/>
            <w:color w:val="000000"/>
            <w:sz w:val="24"/>
            <w:szCs w:val="24"/>
          </w:rPr>
          <w:t xml:space="preserve"> </w:t>
        </w:r>
      </w:ins>
      <w:r w:rsidR="00604D3C" w:rsidRPr="009538BA">
        <w:rPr>
          <w:rFonts w:ascii="Times New Roman" w:hAnsi="Times New Roman" w:cs="Times New Roman"/>
          <w:color w:val="000000"/>
          <w:sz w:val="24"/>
          <w:szCs w:val="24"/>
        </w:rPr>
        <w:tab/>
      </w:r>
      <w:r w:rsidR="00372930" w:rsidRPr="009538BA">
        <w:rPr>
          <w:rFonts w:ascii="Times New Roman" w:hAnsi="Times New Roman" w:cs="Times New Roman"/>
          <w:color w:val="000000"/>
          <w:sz w:val="24"/>
          <w:szCs w:val="24"/>
        </w:rPr>
        <w:t xml:space="preserve">По </w:t>
      </w:r>
      <w:r w:rsidR="00372930" w:rsidRPr="009538BA">
        <w:rPr>
          <w:rFonts w:ascii="Times New Roman" w:hAnsi="Times New Roman" w:cs="Times New Roman"/>
          <w:sz w:val="24"/>
          <w:szCs w:val="24"/>
        </w:rPr>
        <w:t>требованию</w:t>
      </w:r>
      <w:r w:rsidR="00372930" w:rsidRPr="009538BA">
        <w:rPr>
          <w:rFonts w:ascii="Times New Roman" w:hAnsi="Times New Roman" w:cs="Times New Roman"/>
          <w:color w:val="000000"/>
          <w:sz w:val="24"/>
          <w:szCs w:val="24"/>
        </w:rPr>
        <w:t xml:space="preserve"> Заказчика</w:t>
      </w:r>
      <w:r w:rsidR="000F58D0" w:rsidRPr="009538BA">
        <w:rPr>
          <w:rFonts w:ascii="Times New Roman" w:hAnsi="Times New Roman" w:cs="Times New Roman"/>
          <w:color w:val="000000"/>
          <w:sz w:val="24"/>
          <w:szCs w:val="24"/>
        </w:rPr>
        <w:t xml:space="preserve"> Генеральный Подрядчик должен в любой момент немедленно представить для </w:t>
      </w:r>
      <w:r w:rsidR="000F58D0" w:rsidRPr="009538BA">
        <w:rPr>
          <w:rFonts w:ascii="Times New Roman" w:hAnsi="Times New Roman" w:cs="Times New Roman"/>
          <w:sz w:val="24"/>
          <w:szCs w:val="24"/>
        </w:rPr>
        <w:t>сведения</w:t>
      </w:r>
      <w:r w:rsidR="000F58D0" w:rsidRPr="009538BA">
        <w:rPr>
          <w:rFonts w:ascii="Times New Roman" w:hAnsi="Times New Roman" w:cs="Times New Roman"/>
          <w:color w:val="000000"/>
          <w:sz w:val="24"/>
          <w:szCs w:val="24"/>
        </w:rPr>
        <w:t xml:space="preserve"> </w:t>
      </w:r>
      <w:r w:rsidR="00C63476" w:rsidRPr="009538BA">
        <w:rPr>
          <w:rFonts w:ascii="Times New Roman" w:hAnsi="Times New Roman" w:cs="Times New Roman"/>
          <w:color w:val="000000"/>
          <w:sz w:val="24"/>
          <w:szCs w:val="24"/>
        </w:rPr>
        <w:t xml:space="preserve">Заказчика </w:t>
      </w:r>
      <w:r w:rsidR="000F58D0" w:rsidRPr="009538BA">
        <w:rPr>
          <w:rFonts w:ascii="Times New Roman" w:hAnsi="Times New Roman" w:cs="Times New Roman"/>
          <w:color w:val="000000"/>
          <w:sz w:val="24"/>
          <w:szCs w:val="24"/>
        </w:rPr>
        <w:t>в письменной форме общее описание мер и методов, предлагаемых Генеральным Подрядчиком для использования при выполнении Работ.</w:t>
      </w:r>
    </w:p>
    <w:p w:rsidR="000F58D0" w:rsidRPr="009538BA" w:rsidRDefault="003B4CB3" w:rsidP="00A47FDE">
      <w:pPr>
        <w:pStyle w:val="a4"/>
        <w:tabs>
          <w:tab w:val="left" w:pos="993"/>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4707D7">
        <w:rPr>
          <w:rFonts w:ascii="Times New Roman" w:hAnsi="Times New Roman" w:cs="Times New Roman"/>
          <w:bCs/>
          <w:sz w:val="24"/>
          <w:szCs w:val="24"/>
        </w:rPr>
        <w:t>.10</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ins w:id="137" w:author="Stolyar Vadim" w:date="2014-07-07T14:44:00Z">
        <w:r w:rsidR="00784BF7">
          <w:rPr>
            <w:rFonts w:ascii="Times New Roman" w:hAnsi="Times New Roman" w:cs="Times New Roman"/>
            <w:bCs/>
            <w:sz w:val="24"/>
            <w:szCs w:val="24"/>
          </w:rPr>
          <w:t xml:space="preserve"> </w:t>
        </w:r>
      </w:ins>
      <w:r w:rsidR="000F58D0" w:rsidRPr="009538BA">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проектах </w:t>
      </w:r>
      <w:r w:rsidR="000F58D0" w:rsidRPr="009538BA">
        <w:rPr>
          <w:rFonts w:ascii="Times New Roman" w:hAnsi="Times New Roman" w:cs="Times New Roman"/>
          <w:sz w:val="24"/>
          <w:szCs w:val="24"/>
        </w:rPr>
        <w:t>производства</w:t>
      </w:r>
      <w:r w:rsidR="000F58D0" w:rsidRPr="009538BA">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проектах производства работ мер и методов.</w:t>
      </w:r>
    </w:p>
    <w:p w:rsidR="000F58D0" w:rsidRPr="009538BA" w:rsidRDefault="000F58D0" w:rsidP="008F4189">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sz w:val="24"/>
          <w:szCs w:val="24"/>
        </w:rPr>
        <w:t>Персонал Генерального Подрядчика</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1</w:t>
      </w:r>
      <w:r w:rsidR="00207668" w:rsidRPr="009538BA">
        <w:rPr>
          <w:rFonts w:ascii="Times New Roman" w:hAnsi="Times New Roman" w:cs="Times New Roman"/>
          <w:color w:val="000000"/>
          <w:sz w:val="24"/>
          <w:szCs w:val="24"/>
        </w:rPr>
        <w:t>2</w:t>
      </w:r>
      <w:r w:rsidRPr="009538BA">
        <w:rPr>
          <w:rFonts w:ascii="Times New Roman" w:hAnsi="Times New Roman" w:cs="Times New Roman"/>
          <w:color w:val="000000"/>
          <w:sz w:val="24"/>
          <w:szCs w:val="24"/>
        </w:rPr>
        <w:t>.3</w:t>
      </w:r>
      <w:r w:rsidR="004707D7">
        <w:rPr>
          <w:rFonts w:ascii="Times New Roman" w:hAnsi="Times New Roman" w:cs="Times New Roman"/>
          <w:color w:val="000000"/>
          <w:sz w:val="24"/>
          <w:szCs w:val="24"/>
        </w:rPr>
        <w:t>.11</w:t>
      </w:r>
      <w:r w:rsidR="00604D3C" w:rsidRPr="009538BA">
        <w:rPr>
          <w:rFonts w:ascii="Times New Roman" w:hAnsi="Times New Roman" w:cs="Times New Roman"/>
          <w:color w:val="000000"/>
          <w:sz w:val="24"/>
          <w:szCs w:val="24"/>
        </w:rPr>
        <w:t>.1.</w:t>
      </w:r>
      <w:r w:rsidR="00604D3C" w:rsidRPr="009538BA">
        <w:rPr>
          <w:rFonts w:ascii="Times New Roman" w:hAnsi="Times New Roman" w:cs="Times New Roman"/>
          <w:color w:val="000000"/>
          <w:sz w:val="24"/>
          <w:szCs w:val="24"/>
        </w:rPr>
        <w:tab/>
      </w:r>
      <w:ins w:id="138" w:author="Stolyar Vadim" w:date="2014-07-07T14:44:00Z">
        <w:r w:rsidR="00784BF7">
          <w:rPr>
            <w:rFonts w:ascii="Times New Roman" w:hAnsi="Times New Roman" w:cs="Times New Roman"/>
            <w:color w:val="000000"/>
            <w:sz w:val="24"/>
            <w:szCs w:val="24"/>
          </w:rPr>
          <w:t xml:space="preserve"> </w:t>
        </w:r>
      </w:ins>
      <w:r w:rsidR="000F58D0" w:rsidRPr="009538BA">
        <w:rPr>
          <w:rFonts w:ascii="Times New Roman" w:hAnsi="Times New Roman" w:cs="Times New Roman"/>
          <w:color w:val="000000"/>
          <w:sz w:val="24"/>
          <w:szCs w:val="24"/>
        </w:rPr>
        <w:t xml:space="preserve">Генеральный </w:t>
      </w:r>
      <w:r w:rsidR="000F58D0" w:rsidRPr="009538BA">
        <w:rPr>
          <w:rFonts w:ascii="Times New Roman" w:hAnsi="Times New Roman" w:cs="Times New Roman"/>
          <w:sz w:val="24"/>
          <w:szCs w:val="24"/>
        </w:rPr>
        <w:t xml:space="preserve">Подрядчик должен обеспечить постоянное присутствие </w:t>
      </w:r>
      <w:r w:rsidR="000F58D0" w:rsidRPr="009538BA">
        <w:rPr>
          <w:rFonts w:ascii="Times New Roman" w:hAnsi="Times New Roman" w:cs="Times New Roman"/>
          <w:color w:val="000000"/>
          <w:sz w:val="24"/>
          <w:szCs w:val="24"/>
        </w:rPr>
        <w:t xml:space="preserve">на </w:t>
      </w:r>
      <w:r w:rsidR="00D55C04">
        <w:rPr>
          <w:rFonts w:ascii="Times New Roman" w:hAnsi="Times New Roman" w:cs="Times New Roman"/>
          <w:color w:val="000000"/>
          <w:sz w:val="24"/>
          <w:szCs w:val="24"/>
        </w:rPr>
        <w:t>с</w:t>
      </w:r>
      <w:r w:rsidR="000F58D0" w:rsidRPr="009538BA">
        <w:rPr>
          <w:rFonts w:ascii="Times New Roman" w:hAnsi="Times New Roman" w:cs="Times New Roman"/>
          <w:color w:val="000000"/>
          <w:sz w:val="24"/>
          <w:szCs w:val="24"/>
        </w:rPr>
        <w:t>троительной площадке</w:t>
      </w:r>
      <w:r w:rsidR="000F58D0" w:rsidRPr="009538BA">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w:t>
      </w:r>
      <w:r w:rsidR="00372930" w:rsidRPr="009538BA">
        <w:rPr>
          <w:rFonts w:ascii="Times New Roman" w:hAnsi="Times New Roman" w:cs="Times New Roman"/>
          <w:sz w:val="24"/>
          <w:szCs w:val="24"/>
        </w:rPr>
        <w:t>срока</w:t>
      </w:r>
      <w:r w:rsidR="000F58D0" w:rsidRPr="009538BA">
        <w:rPr>
          <w:rFonts w:ascii="Times New Roman" w:hAnsi="Times New Roman" w:cs="Times New Roman"/>
          <w:sz w:val="24"/>
          <w:szCs w:val="24"/>
        </w:rPr>
        <w:t xml:space="preserve"> выполнения </w:t>
      </w:r>
      <w:r w:rsidR="000F58D0" w:rsidRPr="009538BA">
        <w:rPr>
          <w:rFonts w:ascii="Times New Roman" w:hAnsi="Times New Roman" w:cs="Times New Roman"/>
          <w:color w:val="000000"/>
          <w:sz w:val="24"/>
          <w:szCs w:val="24"/>
        </w:rPr>
        <w:t xml:space="preserve">Генеральным </w:t>
      </w:r>
      <w:r w:rsidR="000F58D0" w:rsidRPr="009538BA">
        <w:rPr>
          <w:rFonts w:ascii="Times New Roman" w:hAnsi="Times New Roman" w:cs="Times New Roman"/>
          <w:sz w:val="24"/>
          <w:szCs w:val="24"/>
        </w:rPr>
        <w:t>Подрядчиком Работ.</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1</w:t>
      </w:r>
      <w:r w:rsidR="00207668" w:rsidRPr="009538BA">
        <w:rPr>
          <w:rFonts w:ascii="Times New Roman" w:hAnsi="Times New Roman" w:cs="Times New Roman"/>
          <w:sz w:val="24"/>
          <w:szCs w:val="24"/>
        </w:rPr>
        <w:t>2</w:t>
      </w:r>
      <w:r w:rsidRPr="009538BA">
        <w:rPr>
          <w:rFonts w:ascii="Times New Roman" w:hAnsi="Times New Roman" w:cs="Times New Roman"/>
          <w:sz w:val="24"/>
          <w:szCs w:val="24"/>
        </w:rPr>
        <w:t>.3</w:t>
      </w:r>
      <w:r w:rsidR="004707D7">
        <w:rPr>
          <w:rFonts w:ascii="Times New Roman" w:hAnsi="Times New Roman" w:cs="Times New Roman"/>
          <w:sz w:val="24"/>
          <w:szCs w:val="24"/>
        </w:rPr>
        <w:t>.11</w:t>
      </w:r>
      <w:r w:rsidR="00604D3C" w:rsidRPr="009538BA">
        <w:rPr>
          <w:rFonts w:ascii="Times New Roman" w:hAnsi="Times New Roman" w:cs="Times New Roman"/>
          <w:sz w:val="24"/>
          <w:szCs w:val="24"/>
        </w:rPr>
        <w:t>.2.</w:t>
      </w:r>
      <w:r w:rsidR="00604D3C" w:rsidRPr="009538BA">
        <w:rPr>
          <w:rFonts w:ascii="Times New Roman" w:hAnsi="Times New Roman" w:cs="Times New Roman"/>
          <w:sz w:val="24"/>
          <w:szCs w:val="24"/>
        </w:rPr>
        <w:tab/>
      </w:r>
      <w:ins w:id="139" w:author="Stolyar Vadim" w:date="2014-07-07T14:44:00Z">
        <w:r w:rsidR="00784BF7">
          <w:rPr>
            <w:rFonts w:ascii="Times New Roman" w:hAnsi="Times New Roman" w:cs="Times New Roman"/>
            <w:sz w:val="24"/>
            <w:szCs w:val="24"/>
          </w:rPr>
          <w:t xml:space="preserve"> </w:t>
        </w:r>
      </w:ins>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квалифицированного </w:t>
      </w:r>
      <w:r w:rsidR="001C0717" w:rsidRPr="009538BA">
        <w:rPr>
          <w:rFonts w:ascii="Times New Roman" w:hAnsi="Times New Roman" w:cs="Times New Roman"/>
          <w:sz w:val="24"/>
          <w:szCs w:val="24"/>
        </w:rPr>
        <w:t>Руководителя Проекта со стороны Генерального Подрядчика</w:t>
      </w:r>
      <w:r w:rsidR="000F58D0" w:rsidRPr="009538BA">
        <w:rPr>
          <w:rFonts w:ascii="Times New Roman" w:hAnsi="Times New Roman" w:cs="Times New Roman"/>
          <w:sz w:val="24"/>
          <w:szCs w:val="24"/>
        </w:rPr>
        <w:t xml:space="preserve">, как «единую точку контакта» со стороны Генерального Подрядчика, уполномоченного действовать от имени </w:t>
      </w:r>
      <w:r w:rsidR="000F58D0" w:rsidRPr="009538BA">
        <w:rPr>
          <w:rFonts w:ascii="Times New Roman" w:hAnsi="Times New Roman" w:cs="Times New Roman"/>
          <w:color w:val="000000"/>
          <w:sz w:val="24"/>
          <w:szCs w:val="24"/>
        </w:rPr>
        <w:t xml:space="preserve">Генерального </w:t>
      </w:r>
      <w:r w:rsidR="000F58D0" w:rsidRPr="009538BA">
        <w:rPr>
          <w:rFonts w:ascii="Times New Roman" w:hAnsi="Times New Roman" w:cs="Times New Roman"/>
          <w:sz w:val="24"/>
          <w:szCs w:val="24"/>
        </w:rPr>
        <w:t xml:space="preserve">Подрядчика на основании доверенности. Руководитель проекта будет полностью, </w:t>
      </w:r>
      <w:r w:rsidR="00C63476" w:rsidRPr="009538BA">
        <w:rPr>
          <w:rFonts w:ascii="Times New Roman" w:hAnsi="Times New Roman" w:cs="Times New Roman"/>
          <w:sz w:val="24"/>
          <w:szCs w:val="24"/>
        </w:rPr>
        <w:t>то есть</w:t>
      </w:r>
      <w:r w:rsidR="005704D9" w:rsidRPr="009538BA">
        <w:rPr>
          <w:rFonts w:ascii="Times New Roman" w:hAnsi="Times New Roman" w:cs="Times New Roman"/>
          <w:sz w:val="24"/>
          <w:szCs w:val="24"/>
        </w:rPr>
        <w:t xml:space="preserve"> 100% (сто проценто</w:t>
      </w:r>
      <w:r w:rsidR="003D0115" w:rsidRPr="009538BA">
        <w:rPr>
          <w:rFonts w:ascii="Times New Roman" w:hAnsi="Times New Roman" w:cs="Times New Roman"/>
          <w:sz w:val="24"/>
          <w:szCs w:val="24"/>
        </w:rPr>
        <w:t>в</w:t>
      </w:r>
      <w:r w:rsidR="005704D9" w:rsidRPr="009538BA">
        <w:rPr>
          <w:rFonts w:ascii="Times New Roman" w:hAnsi="Times New Roman" w:cs="Times New Roman"/>
          <w:sz w:val="24"/>
          <w:szCs w:val="24"/>
        </w:rPr>
        <w:t>)</w:t>
      </w:r>
      <w:r w:rsidR="000F58D0" w:rsidRPr="009538BA">
        <w:rPr>
          <w:rFonts w:ascii="Times New Roman" w:hAnsi="Times New Roman" w:cs="Times New Roman"/>
          <w:sz w:val="24"/>
          <w:szCs w:val="24"/>
        </w:rPr>
        <w:t xml:space="preserve"> своего рабочего времени уделять вопросам выполнения Работ по настоящему Договору.</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4707D7">
        <w:rPr>
          <w:rFonts w:ascii="Times New Roman" w:hAnsi="Times New Roman" w:cs="Times New Roman"/>
          <w:bCs/>
          <w:sz w:val="24"/>
          <w:szCs w:val="24"/>
        </w:rPr>
        <w:t>.11</w:t>
      </w:r>
      <w:r w:rsidR="00604D3C" w:rsidRPr="009538BA">
        <w:rPr>
          <w:rFonts w:ascii="Times New Roman" w:hAnsi="Times New Roman" w:cs="Times New Roman"/>
          <w:bCs/>
          <w:sz w:val="24"/>
          <w:szCs w:val="24"/>
        </w:rPr>
        <w:t>.3.</w:t>
      </w:r>
      <w:r w:rsidR="00604D3C" w:rsidRPr="009538BA">
        <w:rPr>
          <w:rFonts w:ascii="Times New Roman" w:hAnsi="Times New Roman" w:cs="Times New Roman"/>
          <w:bCs/>
          <w:sz w:val="24"/>
          <w:szCs w:val="24"/>
        </w:rPr>
        <w:tab/>
      </w:r>
      <w:ins w:id="140" w:author="Stolyar Vadim" w:date="2014-07-07T14:44:00Z">
        <w:r w:rsidR="00784BF7">
          <w:rPr>
            <w:rFonts w:ascii="Times New Roman" w:hAnsi="Times New Roman" w:cs="Times New Roman"/>
            <w:bCs/>
            <w:sz w:val="24"/>
            <w:szCs w:val="24"/>
          </w:rPr>
          <w:t xml:space="preserve"> </w:t>
        </w:r>
      </w:ins>
      <w:r w:rsidR="000F58D0" w:rsidRPr="009538BA">
        <w:rPr>
          <w:rFonts w:ascii="Times New Roman" w:hAnsi="Times New Roman" w:cs="Times New Roman"/>
          <w:sz w:val="24"/>
          <w:szCs w:val="24"/>
        </w:rPr>
        <w:t>Генеральный</w:t>
      </w:r>
      <w:r w:rsidR="000F58D0" w:rsidRPr="009538BA">
        <w:rPr>
          <w:rFonts w:ascii="Times New Roman" w:hAnsi="Times New Roman" w:cs="Times New Roman"/>
          <w:color w:val="000000"/>
          <w:sz w:val="24"/>
          <w:szCs w:val="24"/>
        </w:rPr>
        <w:t xml:space="preserve"> </w:t>
      </w:r>
      <w:r w:rsidR="000F58D0" w:rsidRPr="009538BA">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w:t>
      </w:r>
      <w:r w:rsidR="00027181" w:rsidRPr="009538BA">
        <w:rPr>
          <w:rFonts w:ascii="Times New Roman" w:hAnsi="Times New Roman" w:cs="Times New Roman"/>
          <w:sz w:val="24"/>
          <w:szCs w:val="24"/>
        </w:rPr>
        <w:t>для осуществления строительного контроля Генерального Подрядчика</w:t>
      </w:r>
      <w:r w:rsidR="000F58D0" w:rsidRPr="009538BA">
        <w:rPr>
          <w:rFonts w:ascii="Times New Roman" w:hAnsi="Times New Roman" w:cs="Times New Roman"/>
          <w:sz w:val="24"/>
          <w:szCs w:val="24"/>
        </w:rPr>
        <w:t>, сметчиков и т.д.</w:t>
      </w:r>
    </w:p>
    <w:p w:rsidR="00604D3C"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4707D7">
        <w:rPr>
          <w:rFonts w:ascii="Times New Roman" w:hAnsi="Times New Roman" w:cs="Times New Roman"/>
          <w:bCs/>
          <w:sz w:val="24"/>
          <w:szCs w:val="24"/>
        </w:rPr>
        <w:t>.11</w:t>
      </w:r>
      <w:r w:rsidR="00604D3C" w:rsidRPr="009538BA">
        <w:rPr>
          <w:rFonts w:ascii="Times New Roman" w:hAnsi="Times New Roman" w:cs="Times New Roman"/>
          <w:bCs/>
          <w:sz w:val="24"/>
          <w:szCs w:val="24"/>
        </w:rPr>
        <w:t>.4.</w:t>
      </w:r>
      <w:r w:rsidR="00604D3C" w:rsidRPr="009538BA">
        <w:rPr>
          <w:rFonts w:ascii="Times New Roman" w:hAnsi="Times New Roman" w:cs="Times New Roman"/>
          <w:bCs/>
          <w:sz w:val="24"/>
          <w:szCs w:val="24"/>
        </w:rPr>
        <w:tab/>
      </w:r>
      <w:ins w:id="141" w:author="Stolyar Vadim" w:date="2014-07-07T14:44:00Z">
        <w:r w:rsidR="00784BF7">
          <w:rPr>
            <w:rFonts w:ascii="Times New Roman" w:hAnsi="Times New Roman" w:cs="Times New Roman"/>
            <w:bCs/>
            <w:sz w:val="24"/>
            <w:szCs w:val="24"/>
          </w:rPr>
          <w:t xml:space="preserve"> </w:t>
        </w:r>
      </w:ins>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p>
    <w:p w:rsidR="00604D3C" w:rsidRPr="009538BA" w:rsidRDefault="00604D3C"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w:t>
      </w:r>
      <w:r w:rsidR="003B4CB3" w:rsidRPr="009538BA">
        <w:rPr>
          <w:rFonts w:ascii="Times New Roman" w:hAnsi="Times New Roman" w:cs="Times New Roman"/>
          <w:color w:val="000000"/>
          <w:sz w:val="24"/>
          <w:szCs w:val="24"/>
        </w:rPr>
        <w:t>3</w:t>
      </w:r>
      <w:r w:rsidR="004707D7">
        <w:rPr>
          <w:rFonts w:ascii="Times New Roman" w:hAnsi="Times New Roman" w:cs="Times New Roman"/>
          <w:color w:val="000000"/>
          <w:sz w:val="24"/>
          <w:szCs w:val="24"/>
        </w:rPr>
        <w:t>.11</w:t>
      </w:r>
      <w:r w:rsidR="00596A2F">
        <w:rPr>
          <w:rFonts w:ascii="Times New Roman" w:hAnsi="Times New Roman" w:cs="Times New Roman"/>
          <w:color w:val="000000"/>
          <w:sz w:val="24"/>
          <w:szCs w:val="24"/>
        </w:rPr>
        <w:t>.5</w:t>
      </w:r>
      <w:r w:rsidRPr="009538BA">
        <w:rPr>
          <w:rFonts w:ascii="Times New Roman" w:hAnsi="Times New Roman" w:cs="Times New Roman"/>
          <w:color w:val="000000"/>
          <w:sz w:val="24"/>
          <w:szCs w:val="24"/>
        </w:rPr>
        <w:t>.</w:t>
      </w:r>
      <w:r w:rsidRPr="009538BA">
        <w:rPr>
          <w:rFonts w:ascii="Times New Roman" w:hAnsi="Times New Roman" w:cs="Times New Roman"/>
          <w:color w:val="000000"/>
          <w:sz w:val="24"/>
          <w:szCs w:val="24"/>
        </w:rPr>
        <w:tab/>
      </w:r>
      <w:r w:rsidR="00596A2F">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007A2B27" w:rsidRPr="009538BA">
        <w:rPr>
          <w:rFonts w:ascii="Times New Roman" w:hAnsi="Times New Roman" w:cs="Times New Roman"/>
          <w:sz w:val="24"/>
          <w:szCs w:val="24"/>
        </w:rPr>
        <w:t>или</w:t>
      </w:r>
      <w:r w:rsidR="007A2B27" w:rsidRPr="009538BA">
        <w:rPr>
          <w:rFonts w:ascii="Times New Roman" w:hAnsi="Times New Roman" w:cs="Times New Roman"/>
          <w:color w:val="000000"/>
          <w:sz w:val="24"/>
          <w:szCs w:val="24"/>
        </w:rPr>
        <w:t xml:space="preserve"> временного жилья на </w:t>
      </w:r>
      <w:r w:rsidR="0069583C" w:rsidRPr="009538BA">
        <w:rPr>
          <w:rFonts w:ascii="Times New Roman" w:hAnsi="Times New Roman" w:cs="Times New Roman"/>
          <w:color w:val="000000"/>
          <w:sz w:val="24"/>
          <w:szCs w:val="24"/>
        </w:rPr>
        <w:t>Объект</w:t>
      </w:r>
      <w:r w:rsidR="006F4F4B" w:rsidRPr="009538BA">
        <w:rPr>
          <w:rFonts w:ascii="Times New Roman" w:hAnsi="Times New Roman" w:cs="Times New Roman"/>
          <w:color w:val="000000"/>
          <w:sz w:val="24"/>
          <w:szCs w:val="24"/>
        </w:rPr>
        <w:t>е</w:t>
      </w:r>
      <w:r w:rsidR="007A2B27" w:rsidRPr="009538BA">
        <w:rPr>
          <w:rFonts w:ascii="Times New Roman" w:hAnsi="Times New Roman" w:cs="Times New Roman"/>
          <w:color w:val="000000"/>
          <w:sz w:val="24"/>
          <w:szCs w:val="24"/>
        </w:rPr>
        <w:t>.</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207668"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4707D7">
        <w:rPr>
          <w:rFonts w:ascii="Times New Roman" w:hAnsi="Times New Roman" w:cs="Times New Roman"/>
          <w:bCs/>
          <w:sz w:val="24"/>
          <w:szCs w:val="24"/>
        </w:rPr>
        <w:t>.11</w:t>
      </w:r>
      <w:r w:rsidR="00596A2F">
        <w:rPr>
          <w:rFonts w:ascii="Times New Roman" w:hAnsi="Times New Roman" w:cs="Times New Roman"/>
          <w:bCs/>
          <w:sz w:val="24"/>
          <w:szCs w:val="24"/>
        </w:rPr>
        <w:t>.6</w:t>
      </w:r>
      <w:r w:rsidR="00604D3C" w:rsidRPr="009538BA">
        <w:rPr>
          <w:rFonts w:ascii="Times New Roman" w:hAnsi="Times New Roman" w:cs="Times New Roman"/>
          <w:bCs/>
          <w:sz w:val="24"/>
          <w:szCs w:val="24"/>
        </w:rPr>
        <w:t>.</w:t>
      </w:r>
      <w:r w:rsidR="00596A2F">
        <w:rPr>
          <w:rFonts w:ascii="Times New Roman" w:hAnsi="Times New Roman" w:cs="Times New Roman"/>
          <w:bCs/>
          <w:sz w:val="24"/>
          <w:szCs w:val="24"/>
        </w:rPr>
        <w:t xml:space="preserve"> </w:t>
      </w:r>
      <w:r w:rsidR="00604D3C" w:rsidRPr="009538BA">
        <w:rPr>
          <w:rFonts w:ascii="Times New Roman" w:hAnsi="Times New Roman" w:cs="Times New Roman"/>
          <w:bCs/>
          <w:sz w:val="24"/>
          <w:szCs w:val="24"/>
        </w:rPr>
        <w:tab/>
      </w:r>
      <w:r w:rsidR="007A2B27" w:rsidRPr="009538BA">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007A2B27" w:rsidRPr="009538BA">
        <w:rPr>
          <w:rFonts w:ascii="Times New Roman" w:hAnsi="Times New Roman" w:cs="Times New Roman"/>
          <w:sz w:val="24"/>
          <w:szCs w:val="24"/>
        </w:rPr>
        <w:t>необходимые</w:t>
      </w:r>
      <w:r w:rsidR="007A2B27" w:rsidRPr="009538BA">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w:t>
      </w:r>
    </w:p>
    <w:p w:rsidR="007A2B27" w:rsidRPr="009538BA" w:rsidRDefault="007A2B27" w:rsidP="008F4189">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Защита результатов Работ</w:t>
      </w:r>
    </w:p>
    <w:p w:rsidR="007A2B27" w:rsidRPr="009538BA" w:rsidRDefault="007A2B27"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Генеральный Подрядчик принимает все необходимые меры по защите всех законченных и незаконченных Работ и их частей,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защита от повреждений, воровства, вандализма и т.д.</w:t>
      </w:r>
    </w:p>
    <w:p w:rsidR="007A2B27" w:rsidRPr="009538BA" w:rsidRDefault="007A2B27" w:rsidP="008F4189">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iCs/>
          <w:color w:val="000000"/>
          <w:sz w:val="24"/>
          <w:szCs w:val="24"/>
        </w:rPr>
        <w:t>Взаимодействие с третьими лицами при выполнении Работ</w:t>
      </w:r>
      <w:r w:rsidR="003D0115" w:rsidRPr="009538BA">
        <w:rPr>
          <w:rFonts w:ascii="Times New Roman" w:hAnsi="Times New Roman" w:cs="Times New Roman"/>
          <w:b/>
          <w:iCs/>
          <w:color w:val="000000"/>
          <w:sz w:val="24"/>
          <w:szCs w:val="24"/>
        </w:rPr>
        <w:t xml:space="preserve"> </w:t>
      </w:r>
    </w:p>
    <w:p w:rsidR="00FF2F3A" w:rsidRPr="009538BA" w:rsidRDefault="00784BF7" w:rsidP="008F4189">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ins w:id="142" w:author="Stolyar Vadim" w:date="2014-07-07T14:45:00Z">
        <w:r>
          <w:rPr>
            <w:rFonts w:ascii="Times New Roman" w:hAnsi="Times New Roman" w:cs="Times New Roman"/>
            <w:color w:val="000000"/>
            <w:sz w:val="24"/>
            <w:szCs w:val="24"/>
          </w:rPr>
          <w:t xml:space="preserve"> </w:t>
        </w:r>
      </w:ins>
      <w:r w:rsidR="007A2B27" w:rsidRPr="009538BA">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w:t>
      </w:r>
      <w:r w:rsidR="005704D9" w:rsidRPr="009538BA">
        <w:rPr>
          <w:rFonts w:ascii="Times New Roman" w:hAnsi="Times New Roman" w:cs="Times New Roman"/>
          <w:color w:val="000000"/>
          <w:sz w:val="24"/>
          <w:szCs w:val="24"/>
        </w:rPr>
        <w:t xml:space="preserve"> или Субподрядчиков</w:t>
      </w:r>
      <w:r w:rsidR="007A2B27" w:rsidRPr="009538BA">
        <w:rPr>
          <w:rFonts w:ascii="Times New Roman" w:hAnsi="Times New Roman" w:cs="Times New Roman"/>
          <w:color w:val="000000"/>
          <w:sz w:val="24"/>
          <w:szCs w:val="24"/>
        </w:rPr>
        <w:t xml:space="preserve">, осуществляющих свою деятельность на </w:t>
      </w:r>
      <w:r w:rsidR="00FF63B7">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w:t>
      </w:r>
    </w:p>
    <w:p w:rsidR="003B4CB3" w:rsidRPr="009538BA" w:rsidRDefault="00784BF7" w:rsidP="008F4189">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ins w:id="143" w:author="Stolyar Vadim" w:date="2014-07-07T14:45:00Z">
        <w:r>
          <w:rPr>
            <w:rFonts w:ascii="Times New Roman" w:hAnsi="Times New Roman" w:cs="Times New Roman"/>
            <w:color w:val="000000"/>
            <w:sz w:val="24"/>
            <w:szCs w:val="24"/>
          </w:rPr>
          <w:t xml:space="preserve"> </w:t>
        </w:r>
      </w:ins>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 xml:space="preserve">Подрядчик гарантирует, что будет своевременно и в достаточном объеме предоставлять </w:t>
      </w:r>
      <w:r w:rsidR="007A2B27" w:rsidRPr="009538BA">
        <w:rPr>
          <w:rFonts w:ascii="Times New Roman" w:hAnsi="Times New Roman" w:cs="Times New Roman"/>
          <w:color w:val="000000"/>
          <w:sz w:val="24"/>
          <w:szCs w:val="24"/>
        </w:rPr>
        <w:t>Заказчику</w:t>
      </w:r>
      <w:r w:rsidR="007A2B27" w:rsidRPr="009538BA">
        <w:rPr>
          <w:rFonts w:ascii="Times New Roman" w:hAnsi="Times New Roman" w:cs="Times New Roman"/>
          <w:sz w:val="24"/>
          <w:szCs w:val="24"/>
        </w:rPr>
        <w:t xml:space="preserve">, а </w:t>
      </w:r>
      <w:r w:rsidR="007A2B27" w:rsidRPr="009538BA">
        <w:rPr>
          <w:rFonts w:ascii="Times New Roman" w:hAnsi="Times New Roman" w:cs="Times New Roman"/>
          <w:color w:val="000000"/>
          <w:sz w:val="24"/>
          <w:szCs w:val="24"/>
        </w:rPr>
        <w:t>также</w:t>
      </w:r>
      <w:r w:rsidR="007A2B27" w:rsidRPr="009538BA">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w:t>
      </w:r>
      <w:r w:rsidR="005704D9" w:rsidRPr="009538BA">
        <w:rPr>
          <w:rFonts w:ascii="Times New Roman" w:hAnsi="Times New Roman" w:cs="Times New Roman"/>
          <w:sz w:val="24"/>
          <w:szCs w:val="24"/>
        </w:rPr>
        <w:t>,</w:t>
      </w:r>
      <w:r w:rsidR="007A2B27" w:rsidRPr="009538BA">
        <w:rPr>
          <w:rFonts w:ascii="Times New Roman" w:hAnsi="Times New Roman" w:cs="Times New Roman"/>
          <w:sz w:val="24"/>
          <w:szCs w:val="24"/>
        </w:rPr>
        <w:t xml:space="preserve"> осуществляющими работы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7A2B27" w:rsidRPr="009538BA">
        <w:rPr>
          <w:rFonts w:ascii="Times New Roman" w:hAnsi="Times New Roman" w:cs="Times New Roman"/>
          <w:color w:val="000000"/>
          <w:sz w:val="24"/>
          <w:szCs w:val="24"/>
        </w:rPr>
        <w:t xml:space="preserve"> площадке</w:t>
      </w:r>
      <w:r w:rsidR="00372930" w:rsidRPr="009538BA">
        <w:rPr>
          <w:rFonts w:ascii="Times New Roman" w:hAnsi="Times New Roman" w:cs="Times New Roman"/>
          <w:color w:val="000000"/>
          <w:sz w:val="24"/>
          <w:szCs w:val="24"/>
        </w:rPr>
        <w:t xml:space="preserve"> и на территории Центра</w:t>
      </w:r>
      <w:r w:rsidR="007A2B27" w:rsidRPr="009538BA">
        <w:rPr>
          <w:rFonts w:ascii="Times New Roman" w:hAnsi="Times New Roman" w:cs="Times New Roman"/>
          <w:color w:val="000000"/>
          <w:sz w:val="24"/>
          <w:szCs w:val="24"/>
        </w:rPr>
        <w:t>.</w:t>
      </w:r>
    </w:p>
    <w:p w:rsidR="003B4CB3" w:rsidRPr="009538BA" w:rsidRDefault="00784BF7" w:rsidP="008F4189">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ins w:id="144" w:author="Stolyar Vadim" w:date="2014-07-07T14:45:00Z">
        <w:r>
          <w:rPr>
            <w:rFonts w:ascii="Times New Roman" w:hAnsi="Times New Roman" w:cs="Times New Roman"/>
            <w:color w:val="000000"/>
            <w:sz w:val="24"/>
            <w:szCs w:val="24"/>
          </w:rPr>
          <w:t xml:space="preserve"> </w:t>
        </w:r>
      </w:ins>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 xml:space="preserve">Подрядчик обязан координировать свои действия и действия прямых подрядчиков Заказчика на </w:t>
      </w:r>
      <w:r w:rsidR="005F1BC9">
        <w:rPr>
          <w:rFonts w:ascii="Times New Roman" w:hAnsi="Times New Roman" w:cs="Times New Roman"/>
          <w:color w:val="000000"/>
          <w:sz w:val="24"/>
          <w:szCs w:val="24"/>
        </w:rPr>
        <w:t>с</w:t>
      </w:r>
      <w:r w:rsidR="00D55C04">
        <w:rPr>
          <w:rFonts w:ascii="Times New Roman" w:hAnsi="Times New Roman" w:cs="Times New Roman"/>
          <w:color w:val="000000"/>
          <w:sz w:val="24"/>
          <w:szCs w:val="24"/>
        </w:rPr>
        <w:t>троительной</w:t>
      </w:r>
      <w:r w:rsidR="007A2B27" w:rsidRPr="009538BA">
        <w:rPr>
          <w:rFonts w:ascii="Times New Roman" w:hAnsi="Times New Roman" w:cs="Times New Roman"/>
          <w:color w:val="000000"/>
          <w:sz w:val="24"/>
          <w:szCs w:val="24"/>
        </w:rPr>
        <w:t xml:space="preserve"> площадке</w:t>
      </w:r>
      <w:r w:rsidR="007A2B27" w:rsidRPr="009538BA" w:rsidDel="005E18A3">
        <w:rPr>
          <w:rFonts w:ascii="Times New Roman" w:hAnsi="Times New Roman" w:cs="Times New Roman"/>
          <w:sz w:val="24"/>
          <w:szCs w:val="24"/>
        </w:rPr>
        <w:t xml:space="preserve"> </w:t>
      </w:r>
      <w:r w:rsidR="007A2B27" w:rsidRPr="009538BA">
        <w:rPr>
          <w:rFonts w:ascii="Times New Roman" w:hAnsi="Times New Roman" w:cs="Times New Roman"/>
          <w:sz w:val="24"/>
          <w:szCs w:val="24"/>
        </w:rPr>
        <w:t>так, чтобы все стороны взаимодействовали максимально эффективно.</w:t>
      </w:r>
    </w:p>
    <w:p w:rsidR="007A2B27" w:rsidRPr="009538BA" w:rsidRDefault="00784BF7" w:rsidP="008F4189">
      <w:pPr>
        <w:pStyle w:val="a4"/>
        <w:numPr>
          <w:ilvl w:val="3"/>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ins w:id="145" w:author="Stolyar Vadim" w:date="2014-07-07T14:45:00Z">
        <w:r>
          <w:rPr>
            <w:rFonts w:ascii="Times New Roman" w:hAnsi="Times New Roman" w:cs="Times New Roman"/>
            <w:color w:val="000000"/>
            <w:sz w:val="24"/>
            <w:szCs w:val="24"/>
          </w:rPr>
          <w:t xml:space="preserve"> </w:t>
        </w:r>
      </w:ins>
      <w:r w:rsidR="007A2B27" w:rsidRPr="009538BA">
        <w:rPr>
          <w:rFonts w:ascii="Times New Roman" w:hAnsi="Times New Roman" w:cs="Times New Roman"/>
          <w:color w:val="000000"/>
          <w:sz w:val="24"/>
          <w:szCs w:val="24"/>
        </w:rPr>
        <w:t xml:space="preserve">Генеральный </w:t>
      </w:r>
      <w:r w:rsidR="007A2B27" w:rsidRPr="009538BA">
        <w:rPr>
          <w:rFonts w:ascii="Times New Roman" w:hAnsi="Times New Roman" w:cs="Times New Roman"/>
          <w:sz w:val="24"/>
          <w:szCs w:val="24"/>
        </w:rPr>
        <w:t xml:space="preserve">Подрядчик обязан координировать свои действия </w:t>
      </w:r>
      <w:r w:rsidR="00FF2F3A" w:rsidRPr="009538BA">
        <w:rPr>
          <w:rFonts w:ascii="Times New Roman" w:hAnsi="Times New Roman" w:cs="Times New Roman"/>
          <w:sz w:val="24"/>
          <w:szCs w:val="24"/>
        </w:rPr>
        <w:t>с</w:t>
      </w:r>
      <w:r w:rsidR="003A018D" w:rsidRPr="009538BA">
        <w:rPr>
          <w:rFonts w:ascii="Times New Roman" w:hAnsi="Times New Roman" w:cs="Times New Roman"/>
          <w:sz w:val="24"/>
          <w:szCs w:val="24"/>
        </w:rPr>
        <w:t xml:space="preserve"> Эксплуатирующей организацией</w:t>
      </w:r>
      <w:r w:rsidR="007A2B27" w:rsidRPr="009538BA">
        <w:rPr>
          <w:rFonts w:ascii="Times New Roman" w:hAnsi="Times New Roman" w:cs="Times New Roman"/>
          <w:sz w:val="24"/>
          <w:szCs w:val="24"/>
        </w:rPr>
        <w:t>.</w:t>
      </w:r>
    </w:p>
    <w:p w:rsidR="007A2B27" w:rsidRPr="00971DE9" w:rsidRDefault="007A2B27" w:rsidP="00971DE9">
      <w:pPr>
        <w:pStyle w:val="a4"/>
        <w:numPr>
          <w:ilvl w:val="2"/>
          <w:numId w:val="45"/>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71DE9">
        <w:rPr>
          <w:rFonts w:ascii="Times New Roman" w:hAnsi="Times New Roman" w:cs="Times New Roman"/>
          <w:b/>
          <w:iCs/>
          <w:color w:val="000000"/>
          <w:sz w:val="24"/>
          <w:szCs w:val="24"/>
        </w:rPr>
        <w:t>Исполнительная документация и обучение</w:t>
      </w:r>
    </w:p>
    <w:p w:rsidR="007A2B27"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bookmarkStart w:id="146" w:name="_Ref303605491"/>
      <w:r w:rsidRPr="009538BA">
        <w:rPr>
          <w:rFonts w:ascii="Times New Roman" w:hAnsi="Times New Roman" w:cs="Times New Roman"/>
          <w:sz w:val="24"/>
          <w:szCs w:val="24"/>
        </w:rPr>
        <w:t>1</w:t>
      </w:r>
      <w:r w:rsidR="00A512B4" w:rsidRPr="009538BA">
        <w:rPr>
          <w:rFonts w:ascii="Times New Roman" w:hAnsi="Times New Roman" w:cs="Times New Roman"/>
          <w:sz w:val="24"/>
          <w:szCs w:val="24"/>
        </w:rPr>
        <w:t>2</w:t>
      </w:r>
      <w:r w:rsidRPr="009538BA">
        <w:rPr>
          <w:rFonts w:ascii="Times New Roman" w:hAnsi="Times New Roman" w:cs="Times New Roman"/>
          <w:sz w:val="24"/>
          <w:szCs w:val="24"/>
        </w:rPr>
        <w:t>.3</w:t>
      </w:r>
      <w:r w:rsidR="004707D7">
        <w:rPr>
          <w:rFonts w:ascii="Times New Roman" w:hAnsi="Times New Roman" w:cs="Times New Roman"/>
          <w:sz w:val="24"/>
          <w:szCs w:val="24"/>
        </w:rPr>
        <w:t>.14</w:t>
      </w:r>
      <w:r w:rsidR="00FF2F3A" w:rsidRPr="009538BA">
        <w:rPr>
          <w:rFonts w:ascii="Times New Roman" w:hAnsi="Times New Roman" w:cs="Times New Roman"/>
          <w:sz w:val="24"/>
          <w:szCs w:val="24"/>
        </w:rPr>
        <w:t>.1.</w:t>
      </w:r>
      <w:r w:rsidR="00FF2F3A" w:rsidRPr="009538BA">
        <w:rPr>
          <w:rFonts w:ascii="Times New Roman" w:hAnsi="Times New Roman" w:cs="Times New Roman"/>
          <w:sz w:val="24"/>
          <w:szCs w:val="24"/>
        </w:rPr>
        <w:tab/>
      </w:r>
      <w:ins w:id="147" w:author="Stolyar Vadim" w:date="2014-07-07T14:45:00Z">
        <w:r w:rsidR="00784BF7">
          <w:rPr>
            <w:rFonts w:ascii="Times New Roman" w:hAnsi="Times New Roman" w:cs="Times New Roman"/>
            <w:sz w:val="24"/>
            <w:szCs w:val="24"/>
          </w:rPr>
          <w:t xml:space="preserve"> </w:t>
        </w:r>
      </w:ins>
      <w:r w:rsidR="007A2B27" w:rsidRPr="009538BA">
        <w:rPr>
          <w:rFonts w:ascii="Times New Roman" w:hAnsi="Times New Roman" w:cs="Times New Roman"/>
          <w:sz w:val="24"/>
          <w:szCs w:val="24"/>
        </w:rPr>
        <w:t xml:space="preserve">За три недели до даты </w:t>
      </w:r>
      <w:r w:rsidR="00DE3F92" w:rsidRPr="009538BA">
        <w:rPr>
          <w:rFonts w:ascii="Times New Roman" w:hAnsi="Times New Roman" w:cs="Times New Roman"/>
          <w:sz w:val="24"/>
          <w:szCs w:val="24"/>
        </w:rPr>
        <w:t>п</w:t>
      </w:r>
      <w:r w:rsidR="007A2B27" w:rsidRPr="009538BA">
        <w:rPr>
          <w:rFonts w:ascii="Times New Roman" w:hAnsi="Times New Roman" w:cs="Times New Roman"/>
          <w:sz w:val="24"/>
          <w:szCs w:val="24"/>
        </w:rPr>
        <w:t>редварительной приемки Работ Генеральный Подрядчик обязан передать Заказчику следующую документацию (</w:t>
      </w:r>
      <w:r w:rsidR="00A3755C" w:rsidRPr="009538BA">
        <w:rPr>
          <w:rFonts w:ascii="Times New Roman" w:hAnsi="Times New Roman" w:cs="Times New Roman"/>
          <w:sz w:val="24"/>
          <w:szCs w:val="24"/>
        </w:rPr>
        <w:t xml:space="preserve">5 </w:t>
      </w:r>
      <w:r w:rsidR="00250A37" w:rsidRPr="009538BA">
        <w:rPr>
          <w:rFonts w:ascii="Times New Roman" w:hAnsi="Times New Roman" w:cs="Times New Roman"/>
          <w:sz w:val="24"/>
          <w:szCs w:val="24"/>
        </w:rPr>
        <w:t xml:space="preserve">экземпляров оригиналов </w:t>
      </w:r>
      <w:r w:rsidR="007A2B27" w:rsidRPr="009538BA">
        <w:rPr>
          <w:rFonts w:ascii="Times New Roman" w:hAnsi="Times New Roman" w:cs="Times New Roman"/>
          <w:sz w:val="24"/>
          <w:szCs w:val="24"/>
        </w:rPr>
        <w:t>на бумажном носителе</w:t>
      </w:r>
      <w:r w:rsidR="00250A37" w:rsidRPr="009538BA">
        <w:rPr>
          <w:rFonts w:ascii="Times New Roman" w:hAnsi="Times New Roman" w:cs="Times New Roman"/>
          <w:sz w:val="24"/>
          <w:szCs w:val="24"/>
        </w:rPr>
        <w:t>, подписанных Генеральным Подрядчиком,</w:t>
      </w:r>
      <w:r w:rsidR="007A2B27"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1 экземпляр в электронном виде </w:t>
      </w:r>
      <w:r w:rsidR="00176F44" w:rsidRPr="009538BA">
        <w:rPr>
          <w:rFonts w:ascii="Times New Roman" w:hAnsi="Times New Roman" w:cs="Times New Roman"/>
          <w:sz w:val="24"/>
          <w:szCs w:val="24"/>
        </w:rPr>
        <w:t xml:space="preserve"> в формате </w:t>
      </w:r>
      <w:r w:rsidR="00176F44" w:rsidRPr="009538BA">
        <w:rPr>
          <w:rFonts w:ascii="Times New Roman" w:hAnsi="Times New Roman" w:cs="Times New Roman"/>
          <w:sz w:val="24"/>
          <w:szCs w:val="24"/>
          <w:lang w:val="en-US"/>
        </w:rPr>
        <w:t>AutoCAD</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 xml:space="preserve"> </w:t>
      </w:r>
      <w:r w:rsidR="00250A37" w:rsidRPr="009538BA">
        <w:rPr>
          <w:rFonts w:ascii="Times New Roman" w:hAnsi="Times New Roman" w:cs="Times New Roman"/>
          <w:sz w:val="24"/>
          <w:szCs w:val="24"/>
        </w:rPr>
        <w:t xml:space="preserve">в </w:t>
      </w:r>
      <w:r w:rsidR="00176F44" w:rsidRPr="009538BA">
        <w:rPr>
          <w:rFonts w:ascii="Times New Roman" w:hAnsi="Times New Roman" w:cs="Times New Roman"/>
          <w:sz w:val="24"/>
          <w:szCs w:val="24"/>
        </w:rPr>
        <w:t>сканированн</w:t>
      </w:r>
      <w:r w:rsidR="00250A37" w:rsidRPr="009538BA">
        <w:rPr>
          <w:rFonts w:ascii="Times New Roman" w:hAnsi="Times New Roman" w:cs="Times New Roman"/>
          <w:sz w:val="24"/>
          <w:szCs w:val="24"/>
        </w:rPr>
        <w:t xml:space="preserve">ом виде в формате </w:t>
      </w:r>
      <w:r w:rsidR="00250A37" w:rsidRPr="009538BA">
        <w:rPr>
          <w:rFonts w:ascii="Times New Roman" w:hAnsi="Times New Roman" w:cs="Times New Roman"/>
          <w:sz w:val="24"/>
          <w:szCs w:val="24"/>
          <w:lang w:val="en-US"/>
        </w:rPr>
        <w:t>PDF</w:t>
      </w:r>
      <w:r w:rsidR="00250A37" w:rsidRPr="009538BA">
        <w:rPr>
          <w:rFonts w:ascii="Times New Roman" w:hAnsi="Times New Roman" w:cs="Times New Roman"/>
          <w:sz w:val="24"/>
          <w:szCs w:val="24"/>
        </w:rPr>
        <w:t>,</w:t>
      </w:r>
      <w:r w:rsidR="00176F44" w:rsidRPr="009538BA">
        <w:rPr>
          <w:rFonts w:ascii="Times New Roman" w:hAnsi="Times New Roman" w:cs="Times New Roman"/>
          <w:sz w:val="24"/>
          <w:szCs w:val="24"/>
        </w:rPr>
        <w:t>подписанн</w:t>
      </w:r>
      <w:r w:rsidR="00250A37" w:rsidRPr="009538BA">
        <w:rPr>
          <w:rFonts w:ascii="Times New Roman" w:hAnsi="Times New Roman" w:cs="Times New Roman"/>
          <w:sz w:val="24"/>
          <w:szCs w:val="24"/>
        </w:rPr>
        <w:t>ую</w:t>
      </w:r>
      <w:r w:rsidR="00176F44" w:rsidRPr="009538BA">
        <w:rPr>
          <w:rFonts w:ascii="Times New Roman" w:hAnsi="Times New Roman" w:cs="Times New Roman"/>
          <w:sz w:val="24"/>
          <w:szCs w:val="24"/>
        </w:rPr>
        <w:t xml:space="preserve"> </w:t>
      </w:r>
      <w:r w:rsidR="004E080F" w:rsidRPr="009538BA">
        <w:rPr>
          <w:rFonts w:ascii="Times New Roman" w:hAnsi="Times New Roman" w:cs="Times New Roman"/>
          <w:sz w:val="24"/>
          <w:szCs w:val="24"/>
        </w:rPr>
        <w:t>Генеральным Подрядчиком</w:t>
      </w:r>
      <w:r w:rsidR="007A2B27" w:rsidRPr="009538BA">
        <w:rPr>
          <w:rFonts w:ascii="Times New Roman" w:hAnsi="Times New Roman" w:cs="Times New Roman"/>
          <w:sz w:val="24"/>
          <w:szCs w:val="24"/>
        </w:rPr>
        <w:t>)</w:t>
      </w:r>
      <w:r w:rsidR="0018196A">
        <w:rPr>
          <w:rFonts w:ascii="Times New Roman" w:hAnsi="Times New Roman" w:cs="Times New Roman"/>
          <w:sz w:val="24"/>
          <w:szCs w:val="24"/>
        </w:rPr>
        <w:t xml:space="preserve"> (далее – Исполнительная документация)</w:t>
      </w:r>
      <w:r w:rsidR="007A2B27" w:rsidRPr="009538BA">
        <w:rPr>
          <w:rFonts w:ascii="Times New Roman" w:hAnsi="Times New Roman" w:cs="Times New Roman"/>
          <w:sz w:val="24"/>
          <w:szCs w:val="24"/>
        </w:rPr>
        <w:t>:</w:t>
      </w:r>
      <w:bookmarkEnd w:id="146"/>
      <w:r w:rsidR="00250A37" w:rsidRPr="009538BA">
        <w:rPr>
          <w:rFonts w:ascii="Times New Roman" w:hAnsi="Times New Roman" w:cs="Times New Roman"/>
          <w:sz w:val="24"/>
          <w:szCs w:val="24"/>
        </w:rPr>
        <w:t xml:space="preserve"> </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олный комплект </w:t>
      </w:r>
      <w:r w:rsidR="002E3C3A" w:rsidRPr="009538BA">
        <w:rPr>
          <w:rFonts w:ascii="Times New Roman" w:hAnsi="Times New Roman" w:cs="Times New Roman"/>
          <w:sz w:val="24"/>
          <w:szCs w:val="24"/>
        </w:rPr>
        <w:t xml:space="preserve">Исполнительной </w:t>
      </w:r>
      <w:r w:rsidR="007A2B27" w:rsidRPr="009538BA">
        <w:rPr>
          <w:rFonts w:ascii="Times New Roman" w:hAnsi="Times New Roman" w:cs="Times New Roman"/>
          <w:sz w:val="24"/>
          <w:szCs w:val="24"/>
        </w:rPr>
        <w:t xml:space="preserve">документации по всем выполненным Работам, необходимый для получения заключения о соответствии </w:t>
      </w:r>
      <w:r w:rsidR="0069583C" w:rsidRPr="009538BA">
        <w:rPr>
          <w:rFonts w:ascii="Times New Roman" w:hAnsi="Times New Roman" w:cs="Times New Roman"/>
          <w:sz w:val="24"/>
          <w:szCs w:val="24"/>
        </w:rPr>
        <w:t>построенн</w:t>
      </w:r>
      <w:r w:rsidR="002C1B01" w:rsidRPr="009538BA">
        <w:rPr>
          <w:rFonts w:ascii="Times New Roman" w:hAnsi="Times New Roman" w:cs="Times New Roman"/>
          <w:sz w:val="24"/>
          <w:szCs w:val="24"/>
        </w:rPr>
        <w:t>ого</w:t>
      </w:r>
      <w:r w:rsidR="0069583C" w:rsidRPr="009538BA">
        <w:rPr>
          <w:rFonts w:ascii="Times New Roman" w:hAnsi="Times New Roman" w:cs="Times New Roman"/>
          <w:sz w:val="24"/>
          <w:szCs w:val="24"/>
        </w:rPr>
        <w:t xml:space="preserve"> Объект</w:t>
      </w:r>
      <w:r w:rsidR="002C1B01" w:rsidRPr="009538BA">
        <w:rPr>
          <w:rFonts w:ascii="Times New Roman" w:hAnsi="Times New Roman" w:cs="Times New Roman"/>
          <w:sz w:val="24"/>
          <w:szCs w:val="24"/>
        </w:rPr>
        <w:t>а</w:t>
      </w:r>
      <w:r w:rsidR="0069583C" w:rsidRPr="009538BA">
        <w:rPr>
          <w:rFonts w:ascii="Times New Roman" w:hAnsi="Times New Roman" w:cs="Times New Roman"/>
          <w:sz w:val="24"/>
          <w:szCs w:val="24"/>
        </w:rPr>
        <w:t xml:space="preserve">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окументации</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т</w:t>
      </w:r>
      <w:r w:rsidR="007A2B27" w:rsidRPr="009538BA">
        <w:rPr>
          <w:rFonts w:ascii="Times New Roman" w:hAnsi="Times New Roman" w:cs="Times New Roman"/>
          <w:sz w:val="24"/>
          <w:szCs w:val="24"/>
        </w:rPr>
        <w:t>ехнические отчеты и результаты испытаний</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в</w:t>
      </w:r>
      <w:r w:rsidR="007A2B27" w:rsidRPr="009538BA">
        <w:rPr>
          <w:rFonts w:ascii="Times New Roman" w:hAnsi="Times New Roman" w:cs="Times New Roman"/>
          <w:sz w:val="24"/>
          <w:szCs w:val="24"/>
        </w:rPr>
        <w:t>се акты, включая</w:t>
      </w:r>
      <w:r w:rsidR="007612DB" w:rsidRPr="009538BA">
        <w:rPr>
          <w:rFonts w:ascii="Times New Roman" w:hAnsi="Times New Roman" w:cs="Times New Roman"/>
          <w:sz w:val="24"/>
          <w:szCs w:val="24"/>
        </w:rPr>
        <w:t xml:space="preserve"> акты </w:t>
      </w:r>
      <w:r w:rsidR="007A2B27" w:rsidRPr="009538BA">
        <w:rPr>
          <w:rFonts w:ascii="Times New Roman" w:hAnsi="Times New Roman" w:cs="Times New Roman"/>
          <w:sz w:val="24"/>
          <w:szCs w:val="24"/>
        </w:rPr>
        <w:t xml:space="preserve">скрытых </w:t>
      </w:r>
      <w:r w:rsidR="005051BD" w:rsidRPr="009538BA">
        <w:rPr>
          <w:rFonts w:ascii="Times New Roman" w:hAnsi="Times New Roman" w:cs="Times New Roman"/>
          <w:sz w:val="24"/>
          <w:szCs w:val="24"/>
        </w:rPr>
        <w:t>Р</w:t>
      </w:r>
      <w:r w:rsidR="007A2B27" w:rsidRPr="009538BA">
        <w:rPr>
          <w:rFonts w:ascii="Times New Roman" w:hAnsi="Times New Roman" w:cs="Times New Roman"/>
          <w:sz w:val="24"/>
          <w:szCs w:val="24"/>
        </w:rPr>
        <w:t>абот</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и</w:t>
      </w:r>
      <w:r w:rsidR="007A2B27" w:rsidRPr="009538BA">
        <w:rPr>
          <w:rFonts w:ascii="Times New Roman" w:hAnsi="Times New Roman" w:cs="Times New Roman"/>
          <w:sz w:val="24"/>
          <w:szCs w:val="24"/>
        </w:rPr>
        <w:t>нструкции по эксплуатации и технические паспорта</w:t>
      </w:r>
      <w:r w:rsidR="00601CB9">
        <w:rPr>
          <w:rFonts w:ascii="Times New Roman" w:hAnsi="Times New Roman" w:cs="Times New Roman"/>
          <w:sz w:val="24"/>
          <w:szCs w:val="24"/>
        </w:rPr>
        <w:t xml:space="preserve"> (если применимо)</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г</w:t>
      </w:r>
      <w:r w:rsidR="007A2B27" w:rsidRPr="009538BA">
        <w:rPr>
          <w:rFonts w:ascii="Times New Roman" w:hAnsi="Times New Roman" w:cs="Times New Roman"/>
          <w:sz w:val="24"/>
          <w:szCs w:val="24"/>
        </w:rPr>
        <w:t>арантийные сертификаты</w:t>
      </w:r>
      <w:r w:rsidR="00372930"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9538BA">
        <w:rPr>
          <w:rFonts w:ascii="Times New Roman" w:hAnsi="Times New Roman" w:cs="Times New Roman"/>
          <w:sz w:val="24"/>
          <w:szCs w:val="24"/>
        </w:rPr>
        <w:t>;</w:t>
      </w:r>
    </w:p>
    <w:p w:rsidR="00AF4A91"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 xml:space="preserve">олную спецификацию с перечнем всего установленного </w:t>
      </w:r>
      <w:r w:rsidR="007B27DB" w:rsidRPr="009538BA">
        <w:rPr>
          <w:rFonts w:ascii="Times New Roman" w:hAnsi="Times New Roman" w:cs="Times New Roman"/>
          <w:sz w:val="24"/>
          <w:szCs w:val="24"/>
        </w:rPr>
        <w:t>Оборудован</w:t>
      </w:r>
      <w:r w:rsidR="007A2B27" w:rsidRPr="009538BA">
        <w:rPr>
          <w:rFonts w:ascii="Times New Roman" w:hAnsi="Times New Roman" w:cs="Times New Roman"/>
          <w:sz w:val="24"/>
          <w:szCs w:val="24"/>
        </w:rPr>
        <w:t xml:space="preserve">ия и использованных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с указанием артикулов, наименований и контактных данных </w:t>
      </w:r>
      <w:r w:rsidR="00372930"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372930" w:rsidRPr="009538BA">
        <w:rPr>
          <w:rFonts w:ascii="Times New Roman" w:hAnsi="Times New Roman" w:cs="Times New Roman"/>
          <w:sz w:val="24"/>
          <w:szCs w:val="24"/>
        </w:rPr>
        <w:t>;</w:t>
      </w:r>
    </w:p>
    <w:p w:rsidR="007A2B27" w:rsidRPr="009538BA" w:rsidRDefault="007A2B27"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При этом документы, оформленные на иностранном языке, должны иметь </w:t>
      </w:r>
      <w:r w:rsidR="00372930" w:rsidRPr="009538BA">
        <w:rPr>
          <w:rFonts w:ascii="Times New Roman" w:hAnsi="Times New Roman"/>
          <w:sz w:val="24"/>
          <w:szCs w:val="24"/>
        </w:rPr>
        <w:t>нотариально</w:t>
      </w:r>
      <w:r w:rsidRPr="009538BA">
        <w:rPr>
          <w:rFonts w:ascii="Times New Roman" w:hAnsi="Times New Roman"/>
          <w:sz w:val="24"/>
          <w:szCs w:val="24"/>
        </w:rPr>
        <w:t xml:space="preserve"> заверенный перевод на русский язык.</w:t>
      </w:r>
    </w:p>
    <w:p w:rsidR="00971DE9" w:rsidRDefault="007A2B27"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sz w:val="24"/>
          <w:szCs w:val="24"/>
        </w:rPr>
        <w:t>Заказчик предоставля</w:t>
      </w:r>
      <w:r w:rsidR="00103B25" w:rsidRPr="00971DE9">
        <w:rPr>
          <w:rFonts w:ascii="Times New Roman" w:hAnsi="Times New Roman"/>
          <w:sz w:val="24"/>
          <w:szCs w:val="24"/>
        </w:rPr>
        <w:t>е</w:t>
      </w:r>
      <w:r w:rsidRPr="00971DE9">
        <w:rPr>
          <w:rFonts w:ascii="Times New Roman" w:hAnsi="Times New Roman"/>
          <w:sz w:val="24"/>
          <w:szCs w:val="24"/>
        </w:rPr>
        <w:t>т свои замечания к переданной Исполнительной документации в течение 10 (десяти)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 xml:space="preserve">дней с момента ее получения от Генерального Подрядчика. </w:t>
      </w:r>
      <w:proofErr w:type="gramStart"/>
      <w:r w:rsidRPr="00971DE9">
        <w:rPr>
          <w:rFonts w:ascii="Times New Roman" w:hAnsi="Times New Roman"/>
          <w:sz w:val="24"/>
          <w:szCs w:val="24"/>
        </w:rPr>
        <w:t>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Календарных</w:t>
      </w:r>
      <w:r w:rsidRPr="00971DE9" w:rsidDel="00DC1832">
        <w:rPr>
          <w:rFonts w:ascii="Times New Roman" w:hAnsi="Times New Roman"/>
          <w:sz w:val="24"/>
          <w:szCs w:val="24"/>
        </w:rPr>
        <w:t xml:space="preserve"> </w:t>
      </w:r>
      <w:r w:rsidRPr="00971DE9">
        <w:rPr>
          <w:rFonts w:ascii="Times New Roman" w:hAnsi="Times New Roman"/>
          <w:sz w:val="24"/>
          <w:szCs w:val="24"/>
        </w:rPr>
        <w:t>дней и передать Заказчику окончательный вариант Исполнительной документации</w:t>
      </w:r>
      <w:r w:rsidR="00A53990" w:rsidRPr="00971DE9">
        <w:rPr>
          <w:rFonts w:ascii="Times New Roman" w:hAnsi="Times New Roman"/>
          <w:sz w:val="24"/>
          <w:szCs w:val="24"/>
        </w:rPr>
        <w:t xml:space="preserve"> </w:t>
      </w:r>
      <w:r w:rsidR="007E4101" w:rsidRPr="00971DE9">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007E4101" w:rsidRPr="00971DE9">
        <w:rPr>
          <w:rFonts w:ascii="Times New Roman" w:hAnsi="Times New Roman"/>
          <w:sz w:val="24"/>
          <w:szCs w:val="24"/>
          <w:lang w:val="en-US"/>
        </w:rPr>
        <w:t>AutoCAD</w:t>
      </w:r>
      <w:r w:rsidR="007E4101" w:rsidRPr="00971DE9">
        <w:rPr>
          <w:rFonts w:ascii="Times New Roman" w:hAnsi="Times New Roman"/>
          <w:sz w:val="24"/>
          <w:szCs w:val="24"/>
        </w:rPr>
        <w:t xml:space="preserve">, в сканированном виде в формате </w:t>
      </w:r>
      <w:r w:rsidR="007E4101" w:rsidRPr="00971DE9">
        <w:rPr>
          <w:rFonts w:ascii="Times New Roman" w:hAnsi="Times New Roman"/>
          <w:sz w:val="24"/>
          <w:szCs w:val="24"/>
          <w:lang w:val="en-US"/>
        </w:rPr>
        <w:t>PDF</w:t>
      </w:r>
      <w:r w:rsidR="007E4101" w:rsidRPr="00971DE9">
        <w:rPr>
          <w:rFonts w:ascii="Times New Roman" w:hAnsi="Times New Roman"/>
          <w:sz w:val="24"/>
          <w:szCs w:val="24"/>
        </w:rPr>
        <w:t>, подписанную Генеральным Подрядчиком)</w:t>
      </w:r>
      <w:r w:rsidRPr="00971DE9">
        <w:rPr>
          <w:rFonts w:ascii="Times New Roman" w:hAnsi="Times New Roman"/>
          <w:sz w:val="24"/>
          <w:szCs w:val="24"/>
        </w:rPr>
        <w:t>.</w:t>
      </w:r>
      <w:proofErr w:type="gramEnd"/>
    </w:p>
    <w:p w:rsidR="00971DE9" w:rsidRPr="00971DE9" w:rsidRDefault="00A3755C"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Генеральный Подрядчик обязан хранить и систематизировать оригиналы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ии до полной приемки Работ, вкл</w:t>
      </w:r>
      <w:r w:rsidR="00971DE9">
        <w:rPr>
          <w:rFonts w:ascii="Times New Roman" w:hAnsi="Times New Roman" w:cs="Times New Roman"/>
          <w:sz w:val="24"/>
          <w:szCs w:val="24"/>
        </w:rPr>
        <w:t>ючая все необходимые испытания.</w:t>
      </w:r>
    </w:p>
    <w:p w:rsidR="00971DE9" w:rsidRDefault="00A3755C"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После окончания Работ (испытаний) Генеральный Подрядчик </w:t>
      </w:r>
      <w:r w:rsidR="00372930"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составить реестр всей Исполнительной </w:t>
      </w:r>
      <w:r w:rsidR="001B5FAE" w:rsidRPr="00971DE9">
        <w:rPr>
          <w:rFonts w:ascii="Times New Roman" w:hAnsi="Times New Roman" w:cs="Times New Roman"/>
          <w:sz w:val="24"/>
          <w:szCs w:val="24"/>
        </w:rPr>
        <w:t>документац</w:t>
      </w:r>
      <w:r w:rsidRPr="00971DE9">
        <w:rPr>
          <w:rFonts w:ascii="Times New Roman" w:hAnsi="Times New Roman" w:cs="Times New Roman"/>
          <w:sz w:val="24"/>
          <w:szCs w:val="24"/>
        </w:rPr>
        <w:t xml:space="preserve">ии и передать </w:t>
      </w:r>
      <w:r w:rsidR="00372930" w:rsidRPr="00971DE9">
        <w:rPr>
          <w:rFonts w:ascii="Times New Roman" w:hAnsi="Times New Roman" w:cs="Times New Roman"/>
          <w:sz w:val="24"/>
          <w:szCs w:val="24"/>
        </w:rPr>
        <w:t>полный комплект Исполнительной документации</w:t>
      </w:r>
      <w:r w:rsidRPr="00971DE9">
        <w:rPr>
          <w:rFonts w:ascii="Times New Roman" w:hAnsi="Times New Roman" w:cs="Times New Roman"/>
          <w:sz w:val="24"/>
          <w:szCs w:val="24"/>
        </w:rPr>
        <w:t xml:space="preserve"> Заказчику за подписью уполномоченного представителя Генерального Подрядчика.</w:t>
      </w:r>
    </w:p>
    <w:p w:rsidR="00971DE9" w:rsidRDefault="00860F31"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Исполнительная документация должна включать правила эксплуатации как отдельных узлов и агрегатов отдельных систем, так </w:t>
      </w:r>
      <w:r w:rsidR="009103E1" w:rsidRPr="00971DE9">
        <w:rPr>
          <w:rFonts w:ascii="Times New Roman" w:hAnsi="Times New Roman" w:cs="Times New Roman"/>
          <w:sz w:val="24"/>
          <w:szCs w:val="24"/>
        </w:rPr>
        <w:t>и инженерно-технической системы</w:t>
      </w:r>
      <w:r w:rsidR="004E080F" w:rsidRPr="00971DE9">
        <w:rPr>
          <w:rFonts w:ascii="Times New Roman" w:hAnsi="Times New Roman" w:cs="Times New Roman"/>
          <w:sz w:val="24"/>
          <w:szCs w:val="24"/>
        </w:rPr>
        <w:t xml:space="preserve"> </w:t>
      </w:r>
      <w:r w:rsidRPr="00971DE9">
        <w:rPr>
          <w:rFonts w:ascii="Times New Roman" w:hAnsi="Times New Roman" w:cs="Times New Roman"/>
          <w:sz w:val="24"/>
          <w:szCs w:val="24"/>
        </w:rPr>
        <w:t>Объекта</w:t>
      </w:r>
      <w:r w:rsidR="00ED758B" w:rsidRPr="00971DE9">
        <w:rPr>
          <w:rFonts w:ascii="Times New Roman" w:hAnsi="Times New Roman" w:cs="Times New Roman"/>
          <w:sz w:val="24"/>
          <w:szCs w:val="24"/>
        </w:rPr>
        <w:t xml:space="preserve"> </w:t>
      </w:r>
      <w:r w:rsidR="00FD181A" w:rsidRPr="00971DE9">
        <w:rPr>
          <w:rFonts w:ascii="Times New Roman" w:hAnsi="Times New Roman" w:cs="Times New Roman"/>
          <w:sz w:val="24"/>
          <w:szCs w:val="24"/>
        </w:rPr>
        <w:t>в целом</w:t>
      </w:r>
      <w:r w:rsidRPr="00971DE9">
        <w:rPr>
          <w:rFonts w:ascii="Times New Roman" w:hAnsi="Times New Roman" w:cs="Times New Roman"/>
          <w:sz w:val="24"/>
          <w:szCs w:val="24"/>
        </w:rPr>
        <w:t xml:space="preserve">. </w:t>
      </w:r>
    </w:p>
    <w:p w:rsidR="00971DE9" w:rsidRDefault="00A3755C"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bCs/>
          <w:color w:val="000000"/>
          <w:sz w:val="24"/>
          <w:szCs w:val="24"/>
        </w:rPr>
        <w:t xml:space="preserve">Без </w:t>
      </w:r>
      <w:r w:rsidRPr="00971DE9">
        <w:rPr>
          <w:rFonts w:ascii="Times New Roman" w:hAnsi="Times New Roman" w:cs="Times New Roman"/>
          <w:sz w:val="24"/>
          <w:szCs w:val="24"/>
        </w:rPr>
        <w:t>передачи</w:t>
      </w:r>
      <w:r w:rsidRPr="00971DE9">
        <w:rPr>
          <w:rFonts w:ascii="Times New Roman" w:hAnsi="Times New Roman" w:cs="Times New Roman"/>
          <w:bCs/>
          <w:color w:val="000000"/>
          <w:sz w:val="24"/>
          <w:szCs w:val="24"/>
        </w:rPr>
        <w:t xml:space="preserve"> </w:t>
      </w:r>
      <w:r w:rsidRPr="00971DE9">
        <w:rPr>
          <w:rFonts w:ascii="Times New Roman" w:hAnsi="Times New Roman" w:cs="Times New Roman"/>
          <w:sz w:val="24"/>
          <w:szCs w:val="24"/>
        </w:rPr>
        <w:t>Генеральным</w:t>
      </w:r>
      <w:r w:rsidRPr="00971DE9">
        <w:rPr>
          <w:rFonts w:ascii="Times New Roman" w:hAnsi="Times New Roman" w:cs="Times New Roman"/>
          <w:bCs/>
          <w:color w:val="000000"/>
          <w:sz w:val="24"/>
          <w:szCs w:val="24"/>
        </w:rPr>
        <w:t xml:space="preserve"> </w:t>
      </w:r>
      <w:r w:rsidRPr="00971DE9">
        <w:rPr>
          <w:rFonts w:ascii="Times New Roman" w:hAnsi="Times New Roman" w:cs="Times New Roman"/>
          <w:color w:val="000000"/>
          <w:sz w:val="24"/>
          <w:szCs w:val="24"/>
        </w:rPr>
        <w:t>Подрядчиком</w:t>
      </w:r>
      <w:r w:rsidRPr="00971DE9">
        <w:rPr>
          <w:rFonts w:ascii="Times New Roman" w:hAnsi="Times New Roman" w:cs="Times New Roman"/>
          <w:bCs/>
          <w:color w:val="000000"/>
          <w:sz w:val="24"/>
          <w:szCs w:val="24"/>
        </w:rPr>
        <w:t xml:space="preserve"> Исполнительной </w:t>
      </w:r>
      <w:r w:rsidR="001B5FAE" w:rsidRPr="00971DE9">
        <w:rPr>
          <w:rFonts w:ascii="Times New Roman" w:hAnsi="Times New Roman" w:cs="Times New Roman"/>
          <w:bCs/>
          <w:color w:val="000000"/>
          <w:sz w:val="24"/>
          <w:szCs w:val="24"/>
        </w:rPr>
        <w:t>документац</w:t>
      </w:r>
      <w:r w:rsidRPr="00971DE9">
        <w:rPr>
          <w:rFonts w:ascii="Times New Roman" w:hAnsi="Times New Roman" w:cs="Times New Roman"/>
          <w:bCs/>
          <w:color w:val="000000"/>
          <w:sz w:val="24"/>
          <w:szCs w:val="24"/>
        </w:rPr>
        <w:t xml:space="preserve">ии </w:t>
      </w:r>
      <w:r w:rsidR="006430AA" w:rsidRPr="00971DE9">
        <w:rPr>
          <w:rFonts w:ascii="Times New Roman" w:hAnsi="Times New Roman" w:cs="Times New Roman"/>
          <w:bCs/>
          <w:color w:val="000000"/>
          <w:sz w:val="24"/>
          <w:szCs w:val="24"/>
        </w:rPr>
        <w:t xml:space="preserve">окончательная </w:t>
      </w:r>
      <w:r w:rsidRPr="00971DE9">
        <w:rPr>
          <w:rFonts w:ascii="Times New Roman" w:hAnsi="Times New Roman" w:cs="Times New Roman"/>
          <w:bCs/>
          <w:color w:val="000000"/>
          <w:sz w:val="24"/>
          <w:szCs w:val="24"/>
        </w:rPr>
        <w:t xml:space="preserve">приемка Работ </w:t>
      </w:r>
      <w:r w:rsidR="003D0115" w:rsidRPr="00971DE9">
        <w:rPr>
          <w:rFonts w:ascii="Times New Roman" w:hAnsi="Times New Roman" w:cs="Times New Roman"/>
          <w:bCs/>
          <w:color w:val="000000"/>
          <w:sz w:val="24"/>
          <w:szCs w:val="24"/>
        </w:rPr>
        <w:t xml:space="preserve">(подписание Акта приемки законченного строительством Объекта) </w:t>
      </w:r>
      <w:r w:rsidRPr="00971DE9">
        <w:rPr>
          <w:rFonts w:ascii="Times New Roman" w:hAnsi="Times New Roman" w:cs="Times New Roman"/>
          <w:sz w:val="24"/>
          <w:szCs w:val="24"/>
        </w:rPr>
        <w:t>Заказчиком</w:t>
      </w:r>
      <w:r w:rsidRPr="00971DE9">
        <w:rPr>
          <w:rFonts w:ascii="Times New Roman" w:hAnsi="Times New Roman" w:cs="Times New Roman"/>
          <w:bCs/>
          <w:color w:val="000000"/>
          <w:sz w:val="24"/>
          <w:szCs w:val="24"/>
        </w:rPr>
        <w:t xml:space="preserve"> не осуществляется, Работы </w:t>
      </w:r>
      <w:r w:rsidRPr="00971DE9">
        <w:rPr>
          <w:rFonts w:ascii="Times New Roman" w:hAnsi="Times New Roman" w:cs="Times New Roman"/>
          <w:color w:val="000000"/>
          <w:sz w:val="24"/>
          <w:szCs w:val="24"/>
        </w:rPr>
        <w:t>не</w:t>
      </w:r>
      <w:r w:rsidRPr="00971DE9">
        <w:rPr>
          <w:rFonts w:ascii="Times New Roman" w:hAnsi="Times New Roman" w:cs="Times New Roman"/>
          <w:bCs/>
          <w:color w:val="000000"/>
          <w:sz w:val="24"/>
          <w:szCs w:val="24"/>
        </w:rPr>
        <w:t xml:space="preserve"> оплачиваются.</w:t>
      </w:r>
    </w:p>
    <w:p w:rsidR="007A2B27" w:rsidRPr="00971DE9" w:rsidRDefault="007A2B27" w:rsidP="00FF1420">
      <w:pPr>
        <w:pStyle w:val="a4"/>
        <w:numPr>
          <w:ilvl w:val="3"/>
          <w:numId w:val="52"/>
        </w:numPr>
        <w:tabs>
          <w:tab w:val="left" w:pos="993"/>
          <w:tab w:val="left" w:pos="1276"/>
          <w:tab w:val="left" w:pos="1701"/>
          <w:tab w:val="left" w:pos="1843"/>
        </w:tabs>
        <w:spacing w:after="0" w:line="240" w:lineRule="auto"/>
        <w:ind w:left="0" w:right="-1" w:firstLine="960"/>
        <w:jc w:val="both"/>
        <w:rPr>
          <w:rFonts w:ascii="Times New Roman" w:hAnsi="Times New Roman"/>
          <w:sz w:val="24"/>
          <w:szCs w:val="24"/>
        </w:rPr>
      </w:pPr>
      <w:r w:rsidRPr="00971DE9">
        <w:rPr>
          <w:rFonts w:ascii="Times New Roman" w:hAnsi="Times New Roman" w:cs="Times New Roman"/>
          <w:sz w:val="24"/>
          <w:szCs w:val="24"/>
        </w:rPr>
        <w:t xml:space="preserve">По согласованию с Заказчиком Генеральный Подрядчик </w:t>
      </w:r>
      <w:r w:rsidR="00A3755C" w:rsidRPr="00971DE9">
        <w:rPr>
          <w:rFonts w:ascii="Times New Roman" w:hAnsi="Times New Roman" w:cs="Times New Roman"/>
          <w:sz w:val="24"/>
          <w:szCs w:val="24"/>
        </w:rPr>
        <w:t>обязан</w:t>
      </w:r>
      <w:r w:rsidRPr="00971DE9">
        <w:rPr>
          <w:rFonts w:ascii="Times New Roman" w:hAnsi="Times New Roman" w:cs="Times New Roman"/>
          <w:sz w:val="24"/>
          <w:szCs w:val="24"/>
        </w:rPr>
        <w:t xml:space="preserve"> провести </w:t>
      </w:r>
      <w:r w:rsidR="00372930" w:rsidRPr="00971DE9">
        <w:rPr>
          <w:rFonts w:ascii="Times New Roman" w:hAnsi="Times New Roman" w:cs="Times New Roman"/>
          <w:sz w:val="24"/>
          <w:szCs w:val="24"/>
        </w:rPr>
        <w:t>обучение</w:t>
      </w:r>
      <w:r w:rsidRPr="00971DE9">
        <w:rPr>
          <w:rFonts w:ascii="Times New Roman" w:hAnsi="Times New Roman" w:cs="Times New Roman"/>
          <w:sz w:val="24"/>
          <w:szCs w:val="24"/>
        </w:rPr>
        <w:t xml:space="preserve"> для персонала Заказчика и </w:t>
      </w:r>
      <w:r w:rsidR="003A018D" w:rsidRPr="00971DE9">
        <w:rPr>
          <w:rFonts w:ascii="Times New Roman" w:hAnsi="Times New Roman" w:cs="Times New Roman"/>
          <w:sz w:val="24"/>
          <w:szCs w:val="24"/>
        </w:rPr>
        <w:t>Эксплуатирующей организации</w:t>
      </w:r>
      <w:r w:rsidRPr="00971DE9">
        <w:rPr>
          <w:rFonts w:ascii="Times New Roman" w:hAnsi="Times New Roman" w:cs="Times New Roman"/>
          <w:sz w:val="24"/>
          <w:szCs w:val="24"/>
        </w:rPr>
        <w:t xml:space="preserve"> по пользованию </w:t>
      </w:r>
      <w:r w:rsidR="007B27DB" w:rsidRPr="00971DE9">
        <w:rPr>
          <w:rFonts w:ascii="Times New Roman" w:hAnsi="Times New Roman" w:cs="Times New Roman"/>
          <w:sz w:val="24"/>
          <w:szCs w:val="24"/>
        </w:rPr>
        <w:t>Оборудован</w:t>
      </w:r>
      <w:r w:rsidRPr="00971DE9">
        <w:rPr>
          <w:rFonts w:ascii="Times New Roman" w:hAnsi="Times New Roman" w:cs="Times New Roman"/>
          <w:sz w:val="24"/>
          <w:szCs w:val="24"/>
        </w:rPr>
        <w:t xml:space="preserve">ием. Учебная программа должна выполняться на русском языке и давать </w:t>
      </w:r>
      <w:proofErr w:type="gramStart"/>
      <w:r w:rsidRPr="00971DE9">
        <w:rPr>
          <w:rFonts w:ascii="Times New Roman" w:hAnsi="Times New Roman" w:cs="Times New Roman"/>
          <w:sz w:val="24"/>
          <w:szCs w:val="24"/>
        </w:rPr>
        <w:t>обучающимся</w:t>
      </w:r>
      <w:proofErr w:type="gramEnd"/>
      <w:r w:rsidRPr="00971DE9">
        <w:rPr>
          <w:rFonts w:ascii="Times New Roman" w:hAnsi="Times New Roman" w:cs="Times New Roman"/>
          <w:sz w:val="24"/>
          <w:szCs w:val="24"/>
        </w:rPr>
        <w:t xml:space="preserve"> полное понимание работы всех инженерных систем. В учебную программу должно войти обучение, как минимум по следующим направлениям:</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егулярные измерения и тестирование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р</w:t>
      </w:r>
      <w:r w:rsidR="007A2B27" w:rsidRPr="009538BA">
        <w:rPr>
          <w:rFonts w:ascii="Times New Roman" w:hAnsi="Times New Roman" w:cs="Times New Roman"/>
          <w:sz w:val="24"/>
          <w:szCs w:val="24"/>
        </w:rPr>
        <w:t>егулярное обслуживание</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а</w:t>
      </w:r>
      <w:r w:rsidR="007A2B27" w:rsidRPr="009538BA">
        <w:rPr>
          <w:rFonts w:ascii="Times New Roman" w:hAnsi="Times New Roman" w:cs="Times New Roman"/>
          <w:sz w:val="24"/>
          <w:szCs w:val="24"/>
        </w:rPr>
        <w:t>нализ неисправностей</w:t>
      </w:r>
      <w:r w:rsidR="00A3755C" w:rsidRPr="009538BA">
        <w:rPr>
          <w:rFonts w:ascii="Times New Roman" w:hAnsi="Times New Roman" w:cs="Times New Roman"/>
          <w:sz w:val="24"/>
          <w:szCs w:val="24"/>
        </w:rPr>
        <w:t>;</w:t>
      </w:r>
    </w:p>
    <w:p w:rsidR="00FF2F3A" w:rsidRPr="009538BA" w:rsidRDefault="009B0E7C" w:rsidP="00A47FDE">
      <w:pPr>
        <w:pStyle w:val="a4"/>
        <w:tabs>
          <w:tab w:val="left" w:pos="993"/>
          <w:tab w:val="left" w:pos="1276"/>
          <w:tab w:val="left" w:pos="1701"/>
          <w:tab w:val="left" w:pos="1843"/>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п</w:t>
      </w:r>
      <w:r w:rsidR="007A2B27" w:rsidRPr="009538BA">
        <w:rPr>
          <w:rFonts w:ascii="Times New Roman" w:hAnsi="Times New Roman" w:cs="Times New Roman"/>
          <w:sz w:val="24"/>
          <w:szCs w:val="24"/>
        </w:rPr>
        <w:t>орядок действий в аварийных ситуациях</w:t>
      </w:r>
      <w:r w:rsidR="00A3755C" w:rsidRPr="009538BA">
        <w:rPr>
          <w:rFonts w:ascii="Times New Roman" w:hAnsi="Times New Roman" w:cs="Times New Roman"/>
          <w:sz w:val="24"/>
          <w:szCs w:val="24"/>
        </w:rPr>
        <w:t>.</w:t>
      </w:r>
    </w:p>
    <w:p w:rsidR="007A2B27" w:rsidRPr="00971DE9" w:rsidRDefault="00FF2F3A" w:rsidP="00FF1420">
      <w:pPr>
        <w:pStyle w:val="a4"/>
        <w:numPr>
          <w:ilvl w:val="3"/>
          <w:numId w:val="52"/>
        </w:numPr>
        <w:tabs>
          <w:tab w:val="left" w:pos="993"/>
          <w:tab w:val="left" w:pos="1276"/>
          <w:tab w:val="left" w:pos="1701"/>
          <w:tab w:val="left" w:pos="1843"/>
        </w:tabs>
        <w:spacing w:after="0" w:line="240" w:lineRule="auto"/>
        <w:ind w:right="-1"/>
        <w:jc w:val="both"/>
        <w:rPr>
          <w:rFonts w:ascii="Times New Roman" w:hAnsi="Times New Roman"/>
          <w:sz w:val="24"/>
          <w:szCs w:val="24"/>
        </w:rPr>
      </w:pPr>
      <w:r w:rsidRPr="00971DE9">
        <w:rPr>
          <w:rFonts w:ascii="Times New Roman" w:hAnsi="Times New Roman"/>
          <w:sz w:val="24"/>
          <w:szCs w:val="24"/>
        </w:rPr>
        <w:t xml:space="preserve"> </w:t>
      </w:r>
      <w:r w:rsidR="007A2B27" w:rsidRPr="00971DE9">
        <w:rPr>
          <w:rFonts w:ascii="Times New Roman" w:hAnsi="Times New Roman"/>
          <w:sz w:val="24"/>
          <w:szCs w:val="24"/>
        </w:rPr>
        <w:t>Генеральный Подрядчик обязан:</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руководить всеми учебными занятиями так, чтобы персонал Генерального Подрядчика и специалисты, выделенные от </w:t>
      </w:r>
      <w:r w:rsidR="006430AA" w:rsidRPr="009538BA">
        <w:rPr>
          <w:rFonts w:ascii="Times New Roman" w:hAnsi="Times New Roman" w:cs="Times New Roman"/>
          <w:sz w:val="24"/>
          <w:szCs w:val="24"/>
        </w:rPr>
        <w:t xml:space="preserve">Поставщиков </w:t>
      </w:r>
      <w:r w:rsidR="007A2B27" w:rsidRPr="009538BA">
        <w:rPr>
          <w:rFonts w:ascii="Times New Roman" w:hAnsi="Times New Roman" w:cs="Times New Roman"/>
          <w:sz w:val="24"/>
          <w:szCs w:val="24"/>
        </w:rPr>
        <w:t>и Субподрядчиков Генерального Подрядчика, обеспечивали требуемый уровень, качество и содержание обучения</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о</w:t>
      </w:r>
      <w:r w:rsidR="007A2B27" w:rsidRPr="009538BA">
        <w:rPr>
          <w:rFonts w:ascii="Times New Roman" w:hAnsi="Times New Roman" w:cs="Times New Roman"/>
          <w:sz w:val="24"/>
          <w:szCs w:val="24"/>
        </w:rPr>
        <w:t>рганизовывать и проводить учебные занятия силами персонала Генерального Подрядчика</w:t>
      </w:r>
      <w:r w:rsidR="0018196A">
        <w:rPr>
          <w:rFonts w:ascii="Times New Roman" w:hAnsi="Times New Roman" w:cs="Times New Roman"/>
          <w:sz w:val="24"/>
          <w:szCs w:val="24"/>
        </w:rPr>
        <w:t>/его Субподрядчиков</w:t>
      </w:r>
      <w:r w:rsidR="007A2B27" w:rsidRPr="009538BA">
        <w:rPr>
          <w:rFonts w:ascii="Times New Roman" w:hAnsi="Times New Roman" w:cs="Times New Roman"/>
          <w:sz w:val="24"/>
          <w:szCs w:val="24"/>
        </w:rPr>
        <w:t xml:space="preserve"> и специалистов, выделенных от его </w:t>
      </w:r>
      <w:r w:rsidR="00A3755C" w:rsidRPr="009538BA">
        <w:rPr>
          <w:rFonts w:ascii="Times New Roman" w:hAnsi="Times New Roman" w:cs="Times New Roman"/>
          <w:sz w:val="24"/>
          <w:szCs w:val="24"/>
        </w:rPr>
        <w:t>П</w:t>
      </w:r>
      <w:r w:rsidR="007A2B27" w:rsidRPr="009538BA">
        <w:rPr>
          <w:rFonts w:ascii="Times New Roman" w:hAnsi="Times New Roman" w:cs="Times New Roman"/>
          <w:sz w:val="24"/>
          <w:szCs w:val="24"/>
        </w:rPr>
        <w:t>оставщиков</w:t>
      </w:r>
      <w:r w:rsidR="00A3755C" w:rsidRPr="009538BA">
        <w:rPr>
          <w:rFonts w:ascii="Times New Roman" w:hAnsi="Times New Roman" w:cs="Times New Roman"/>
          <w:sz w:val="24"/>
          <w:szCs w:val="24"/>
        </w:rPr>
        <w:t>;</w:t>
      </w:r>
    </w:p>
    <w:p w:rsidR="007A2B27"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одготовить всю необходимую обучающую документацию для учебных занятий</w:t>
      </w:r>
      <w:r w:rsidR="00A3755C" w:rsidRPr="009538BA">
        <w:rPr>
          <w:rFonts w:ascii="Times New Roman" w:hAnsi="Times New Roman" w:cs="Times New Roman"/>
          <w:sz w:val="24"/>
          <w:szCs w:val="24"/>
        </w:rPr>
        <w:t>;</w:t>
      </w:r>
    </w:p>
    <w:p w:rsidR="000B2AFB" w:rsidRPr="009538BA" w:rsidRDefault="009B0E7C" w:rsidP="00A47FDE">
      <w:pPr>
        <w:pStyle w:val="a4"/>
        <w:tabs>
          <w:tab w:val="left" w:pos="993"/>
          <w:tab w:val="left" w:pos="1276"/>
          <w:tab w:val="left" w:pos="1701"/>
          <w:tab w:val="left" w:pos="1843"/>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FF2F3A" w:rsidRPr="009538BA">
        <w:rPr>
          <w:rFonts w:ascii="Times New Roman" w:hAnsi="Times New Roman" w:cs="Times New Roman"/>
          <w:sz w:val="24"/>
          <w:szCs w:val="24"/>
        </w:rPr>
        <w:t>п</w:t>
      </w:r>
      <w:r w:rsidR="007A2B27" w:rsidRPr="009538BA">
        <w:rPr>
          <w:rFonts w:ascii="Times New Roman" w:hAnsi="Times New Roman" w:cs="Times New Roman"/>
          <w:sz w:val="24"/>
          <w:szCs w:val="24"/>
        </w:rPr>
        <w:t>олучить письменное подтверждение от Заказчика о том, что обучение было выполнено успешно.</w:t>
      </w:r>
    </w:p>
    <w:p w:rsidR="00FF2F3A" w:rsidRPr="009538BA" w:rsidRDefault="007A2B27" w:rsidP="00FF1420">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sz w:val="24"/>
          <w:szCs w:val="24"/>
        </w:rPr>
        <w:t>Демобилизация</w:t>
      </w:r>
    </w:p>
    <w:p w:rsidR="00FF2F3A"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bCs/>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971DE9">
        <w:rPr>
          <w:rFonts w:ascii="Times New Roman" w:hAnsi="Times New Roman" w:cs="Times New Roman"/>
          <w:bCs/>
          <w:sz w:val="24"/>
          <w:szCs w:val="24"/>
        </w:rPr>
        <w:t>.16</w:t>
      </w:r>
      <w:r w:rsidR="00FF2F3A" w:rsidRPr="009538BA">
        <w:rPr>
          <w:rFonts w:ascii="Times New Roman" w:hAnsi="Times New Roman" w:cs="Times New Roman"/>
          <w:bCs/>
          <w:sz w:val="24"/>
          <w:szCs w:val="24"/>
        </w:rPr>
        <w:t>.1.</w:t>
      </w:r>
      <w:r w:rsidR="00FF2F3A" w:rsidRPr="009538BA">
        <w:rPr>
          <w:rFonts w:ascii="Times New Roman" w:hAnsi="Times New Roman" w:cs="Times New Roman"/>
          <w:color w:val="000000"/>
          <w:sz w:val="24"/>
          <w:szCs w:val="24"/>
        </w:rPr>
        <w:tab/>
      </w:r>
      <w:ins w:id="148" w:author="Stolyar Vadim" w:date="2014-07-07T14:45:00Z">
        <w:r w:rsidR="009A3BA2">
          <w:rPr>
            <w:rFonts w:ascii="Times New Roman" w:hAnsi="Times New Roman" w:cs="Times New Roman"/>
            <w:color w:val="000000"/>
            <w:sz w:val="24"/>
            <w:szCs w:val="24"/>
          </w:rPr>
          <w:t xml:space="preserve"> </w:t>
        </w:r>
      </w:ins>
      <w:r w:rsidR="007A2B27" w:rsidRPr="009538BA">
        <w:rPr>
          <w:rFonts w:ascii="Times New Roman" w:hAnsi="Times New Roman" w:cs="Times New Roman"/>
          <w:color w:val="000000"/>
          <w:sz w:val="24"/>
          <w:szCs w:val="24"/>
        </w:rPr>
        <w:t>Генеральный Подрядчик обязуется в течение 5 (пяти) Календарных</w:t>
      </w:r>
      <w:r w:rsidR="007A2B27" w:rsidRPr="009538BA" w:rsidDel="00DC1832">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дней со дня подписания Акта приемки законченного строительством </w:t>
      </w:r>
      <w:r w:rsidR="006430AA" w:rsidRPr="009538BA">
        <w:rPr>
          <w:rFonts w:ascii="Times New Roman" w:hAnsi="Times New Roman" w:cs="Times New Roman"/>
          <w:color w:val="000000"/>
          <w:sz w:val="24"/>
          <w:szCs w:val="24"/>
        </w:rPr>
        <w:t xml:space="preserve">Объекта </w:t>
      </w:r>
      <w:r w:rsidR="007A2B27" w:rsidRPr="009538BA">
        <w:rPr>
          <w:rFonts w:ascii="Times New Roman" w:hAnsi="Times New Roman" w:cs="Times New Roman"/>
          <w:color w:val="000000"/>
          <w:sz w:val="24"/>
          <w:szCs w:val="24"/>
        </w:rPr>
        <w:t>или прекращения настоящего Договора по любому основанию вывезти з</w:t>
      </w:r>
      <w:r w:rsidR="00372930" w:rsidRPr="009538BA">
        <w:rPr>
          <w:rFonts w:ascii="Times New Roman" w:hAnsi="Times New Roman" w:cs="Times New Roman"/>
          <w:color w:val="000000"/>
          <w:sz w:val="24"/>
          <w:szCs w:val="24"/>
        </w:rPr>
        <w:t xml:space="preserve">а пределы </w:t>
      </w:r>
      <w:r w:rsidR="00D55C04">
        <w:rPr>
          <w:rFonts w:ascii="Times New Roman" w:hAnsi="Times New Roman" w:cs="Times New Roman"/>
          <w:color w:val="000000"/>
          <w:sz w:val="24"/>
          <w:szCs w:val="24"/>
        </w:rPr>
        <w:t>Помещений и строительной</w:t>
      </w:r>
      <w:r w:rsidR="00372930" w:rsidRPr="009538BA">
        <w:rPr>
          <w:rFonts w:ascii="Times New Roman" w:hAnsi="Times New Roman" w:cs="Times New Roman"/>
          <w:color w:val="000000"/>
          <w:sz w:val="24"/>
          <w:szCs w:val="24"/>
        </w:rPr>
        <w:t xml:space="preserve"> </w:t>
      </w:r>
      <w:proofErr w:type="gramStart"/>
      <w:r w:rsidR="00372930" w:rsidRPr="009538BA">
        <w:rPr>
          <w:rFonts w:ascii="Times New Roman" w:hAnsi="Times New Roman" w:cs="Times New Roman"/>
          <w:color w:val="000000"/>
          <w:sz w:val="24"/>
          <w:szCs w:val="24"/>
        </w:rPr>
        <w:t>площадки</w:t>
      </w:r>
      <w:proofErr w:type="gramEnd"/>
      <w:r w:rsidR="007A2B27" w:rsidRPr="009538BA">
        <w:rPr>
          <w:rFonts w:ascii="Times New Roman" w:hAnsi="Times New Roman" w:cs="Times New Roman"/>
          <w:color w:val="000000"/>
          <w:sz w:val="24"/>
          <w:szCs w:val="24"/>
        </w:rPr>
        <w:t xml:space="preserve"> </w:t>
      </w:r>
      <w:r w:rsidR="0069583C"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lastRenderedPageBreak/>
        <w:t xml:space="preserve">принадлежащие ему строительную технику и </w:t>
      </w:r>
      <w:r w:rsidR="004E080F" w:rsidRPr="009538BA">
        <w:rPr>
          <w:rFonts w:ascii="Times New Roman" w:hAnsi="Times New Roman" w:cs="Times New Roman"/>
          <w:color w:val="000000"/>
          <w:sz w:val="24"/>
          <w:szCs w:val="24"/>
        </w:rPr>
        <w:t>оборудование</w:t>
      </w:r>
      <w:r w:rsidR="007A2B27" w:rsidRPr="009538BA">
        <w:rPr>
          <w:rFonts w:ascii="Times New Roman" w:hAnsi="Times New Roman" w:cs="Times New Roman"/>
          <w:color w:val="000000"/>
          <w:sz w:val="24"/>
          <w:szCs w:val="24"/>
        </w:rPr>
        <w:t xml:space="preserve">, транспортные средства, инструменты, приборы, инвентарь, строительные </w:t>
      </w:r>
      <w:r w:rsidR="007612DB" w:rsidRPr="009538BA">
        <w:rPr>
          <w:rFonts w:ascii="Times New Roman" w:hAnsi="Times New Roman" w:cs="Times New Roman"/>
          <w:color w:val="000000"/>
          <w:sz w:val="24"/>
          <w:szCs w:val="24"/>
        </w:rPr>
        <w:t>материалы</w:t>
      </w:r>
      <w:r w:rsidR="007A2B27" w:rsidRPr="009538BA">
        <w:rPr>
          <w:rFonts w:ascii="Times New Roman" w:hAnsi="Times New Roman" w:cs="Times New Roman"/>
          <w:color w:val="000000"/>
          <w:sz w:val="24"/>
          <w:szCs w:val="24"/>
        </w:rPr>
        <w:t>, изделия, временные конструкции, временные здания и сооружения, а также строительный мусор.</w:t>
      </w:r>
    </w:p>
    <w:p w:rsidR="00667F25" w:rsidRPr="009538BA" w:rsidRDefault="003B4CB3" w:rsidP="00A47FDE">
      <w:pPr>
        <w:pStyle w:val="a4"/>
        <w:tabs>
          <w:tab w:val="left" w:pos="993"/>
          <w:tab w:val="left" w:pos="1276"/>
          <w:tab w:val="left" w:pos="1701"/>
          <w:tab w:val="left" w:pos="1843"/>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1</w:t>
      </w:r>
      <w:r w:rsidR="00A512B4" w:rsidRPr="009538BA">
        <w:rPr>
          <w:rFonts w:ascii="Times New Roman" w:hAnsi="Times New Roman" w:cs="Times New Roman"/>
          <w:bCs/>
          <w:sz w:val="24"/>
          <w:szCs w:val="24"/>
        </w:rPr>
        <w:t>2</w:t>
      </w:r>
      <w:r w:rsidRPr="009538BA">
        <w:rPr>
          <w:rFonts w:ascii="Times New Roman" w:hAnsi="Times New Roman" w:cs="Times New Roman"/>
          <w:bCs/>
          <w:sz w:val="24"/>
          <w:szCs w:val="24"/>
        </w:rPr>
        <w:t>.3</w:t>
      </w:r>
      <w:r w:rsidR="005A3775">
        <w:rPr>
          <w:rFonts w:ascii="Times New Roman" w:hAnsi="Times New Roman" w:cs="Times New Roman"/>
          <w:bCs/>
          <w:sz w:val="24"/>
          <w:szCs w:val="24"/>
        </w:rPr>
        <w:t>.16</w:t>
      </w:r>
      <w:r w:rsidR="00FF2F3A" w:rsidRPr="009538BA">
        <w:rPr>
          <w:rFonts w:ascii="Times New Roman" w:hAnsi="Times New Roman" w:cs="Times New Roman"/>
          <w:bCs/>
          <w:sz w:val="24"/>
          <w:szCs w:val="24"/>
        </w:rPr>
        <w:t>.2.</w:t>
      </w:r>
      <w:r w:rsidR="00FF2F3A" w:rsidRPr="009538BA">
        <w:rPr>
          <w:rFonts w:ascii="Times New Roman" w:hAnsi="Times New Roman" w:cs="Times New Roman"/>
          <w:bCs/>
          <w:sz w:val="24"/>
          <w:szCs w:val="24"/>
        </w:rPr>
        <w:tab/>
      </w:r>
      <w:ins w:id="149" w:author="Stolyar Vadim" w:date="2014-07-07T14:45:00Z">
        <w:r w:rsidR="009A3BA2">
          <w:rPr>
            <w:rFonts w:ascii="Times New Roman" w:hAnsi="Times New Roman" w:cs="Times New Roman"/>
            <w:bCs/>
            <w:sz w:val="24"/>
            <w:szCs w:val="24"/>
          </w:rPr>
          <w:t xml:space="preserve"> </w:t>
        </w:r>
      </w:ins>
      <w:r w:rsidR="00860F31" w:rsidRPr="009538BA">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187F30" w:rsidRPr="009538BA" w:rsidRDefault="00187F30" w:rsidP="00FF1420">
      <w:pPr>
        <w:pStyle w:val="a4"/>
        <w:numPr>
          <w:ilvl w:val="2"/>
          <w:numId w:val="52"/>
        </w:numPr>
        <w:tabs>
          <w:tab w:val="left" w:pos="993"/>
          <w:tab w:val="left" w:pos="1276"/>
          <w:tab w:val="left" w:pos="1701"/>
          <w:tab w:val="left" w:pos="1843"/>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Документооборот</w:t>
      </w:r>
    </w:p>
    <w:p w:rsidR="005A3775" w:rsidRDefault="00860F31" w:rsidP="00FF1420">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bCs/>
          <w:sz w:val="24"/>
          <w:szCs w:val="24"/>
        </w:rPr>
        <w:t xml:space="preserve">Интернет-платформа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будет использоваться для обмена документами и чертежами, а также для всей проектной корреспонденции в Проекте. </w:t>
      </w:r>
      <w:r w:rsidRPr="005A3775">
        <w:rPr>
          <w:rFonts w:ascii="Times New Roman" w:hAnsi="Times New Roman"/>
          <w:sz w:val="24"/>
          <w:szCs w:val="24"/>
        </w:rPr>
        <w:t xml:space="preserve">Генеральный Подрядчик </w:t>
      </w:r>
      <w:r w:rsidRPr="005A3775">
        <w:rPr>
          <w:rFonts w:ascii="Times New Roman" w:hAnsi="Times New Roman"/>
          <w:bCs/>
          <w:sz w:val="24"/>
          <w:szCs w:val="24"/>
        </w:rPr>
        <w:t>получит доступ ко всем соответствующим документам и информации. Генеральный Подрядчик обязан</w:t>
      </w:r>
      <w:r w:rsidRPr="005A3775">
        <w:rPr>
          <w:rFonts w:ascii="Times New Roman" w:hAnsi="Times New Roman"/>
          <w:sz w:val="24"/>
          <w:szCs w:val="24"/>
        </w:rPr>
        <w:t xml:space="preserve"> использовать </w:t>
      </w:r>
      <w:r w:rsidRPr="005A3775">
        <w:rPr>
          <w:rFonts w:ascii="Times New Roman" w:hAnsi="Times New Roman"/>
          <w:bCs/>
          <w:sz w:val="24"/>
          <w:szCs w:val="24"/>
        </w:rPr>
        <w:t xml:space="preserve">Интернет-платформу </w:t>
      </w:r>
      <w:proofErr w:type="spellStart"/>
      <w:r w:rsidRPr="005A3775">
        <w:rPr>
          <w:rFonts w:ascii="Times New Roman" w:hAnsi="Times New Roman"/>
          <w:bCs/>
          <w:sz w:val="24"/>
          <w:szCs w:val="24"/>
        </w:rPr>
        <w:t>conjectPM</w:t>
      </w:r>
      <w:proofErr w:type="spellEnd"/>
      <w:r w:rsidRPr="005A3775">
        <w:rPr>
          <w:rFonts w:ascii="Times New Roman" w:hAnsi="Times New Roman"/>
          <w:bCs/>
          <w:sz w:val="24"/>
          <w:szCs w:val="24"/>
        </w:rPr>
        <w:t xml:space="preserve"> для распространения и согласования </w:t>
      </w:r>
      <w:r w:rsidR="0018196A" w:rsidRPr="005A3775">
        <w:rPr>
          <w:rFonts w:ascii="Times New Roman" w:hAnsi="Times New Roman"/>
          <w:bCs/>
          <w:sz w:val="24"/>
          <w:szCs w:val="24"/>
        </w:rPr>
        <w:t xml:space="preserve">указанных </w:t>
      </w:r>
      <w:r w:rsidRPr="005A3775">
        <w:rPr>
          <w:rFonts w:ascii="Times New Roman" w:hAnsi="Times New Roman"/>
          <w:bCs/>
          <w:sz w:val="24"/>
          <w:szCs w:val="24"/>
        </w:rPr>
        <w:t>документов.</w:t>
      </w:r>
    </w:p>
    <w:p w:rsidR="005A3775" w:rsidRDefault="009A3BA2" w:rsidP="00FF1420">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ins w:id="150" w:author="Stolyar Vadim" w:date="2014-07-07T14:46:00Z">
        <w:r>
          <w:rPr>
            <w:rFonts w:ascii="Times New Roman" w:hAnsi="Times New Roman" w:cs="Times New Roman"/>
            <w:bCs/>
            <w:sz w:val="24"/>
            <w:szCs w:val="24"/>
          </w:rPr>
          <w:t xml:space="preserve"> </w:t>
        </w:r>
      </w:ins>
      <w:r w:rsidR="00860F31" w:rsidRPr="005A3775">
        <w:rPr>
          <w:rFonts w:ascii="Times New Roman" w:hAnsi="Times New Roman" w:cs="Times New Roman"/>
          <w:bCs/>
          <w:sz w:val="24"/>
          <w:szCs w:val="24"/>
        </w:rPr>
        <w:t xml:space="preserve">Генеральный Подрядчик обязуется приобрести требуемое количество лицензий </w:t>
      </w:r>
      <w:proofErr w:type="spellStart"/>
      <w:r w:rsidR="00860F31" w:rsidRPr="005A3775">
        <w:rPr>
          <w:rFonts w:ascii="Times New Roman" w:hAnsi="Times New Roman" w:cs="Times New Roman"/>
          <w:bCs/>
          <w:sz w:val="24"/>
          <w:szCs w:val="24"/>
        </w:rPr>
        <w:t>conjectPM</w:t>
      </w:r>
      <w:proofErr w:type="spellEnd"/>
      <w:r w:rsidR="00860F31" w:rsidRPr="005A3775">
        <w:rPr>
          <w:rFonts w:ascii="Times New Roman" w:hAnsi="Times New Roman" w:cs="Times New Roman"/>
          <w:bCs/>
          <w:sz w:val="24"/>
          <w:szCs w:val="24"/>
        </w:rPr>
        <w:t xml:space="preserve"> </w:t>
      </w:r>
      <w:proofErr w:type="spellStart"/>
      <w:r w:rsidR="00860F31" w:rsidRPr="005A3775">
        <w:rPr>
          <w:rFonts w:ascii="Times New Roman" w:hAnsi="Times New Roman" w:cs="Times New Roman"/>
          <w:bCs/>
          <w:sz w:val="24"/>
          <w:szCs w:val="24"/>
        </w:rPr>
        <w:t>Professional</w:t>
      </w:r>
      <w:proofErr w:type="spellEnd"/>
      <w:r w:rsidR="00860F31" w:rsidRPr="005A3775">
        <w:rPr>
          <w:rFonts w:ascii="Times New Roman" w:hAnsi="Times New Roman" w:cs="Times New Roman"/>
          <w:bCs/>
          <w:sz w:val="24"/>
          <w:szCs w:val="24"/>
        </w:rPr>
        <w:t xml:space="preserve"> непосредственно у компан</w:t>
      </w:r>
      <w:proofErr w:type="gramStart"/>
      <w:r w:rsidR="00860F31" w:rsidRPr="005A3775">
        <w:rPr>
          <w:rFonts w:ascii="Times New Roman" w:hAnsi="Times New Roman" w:cs="Times New Roman"/>
          <w:bCs/>
          <w:sz w:val="24"/>
          <w:szCs w:val="24"/>
        </w:rPr>
        <w:t>ии ООО</w:t>
      </w:r>
      <w:proofErr w:type="gramEnd"/>
      <w:r w:rsidR="00860F31" w:rsidRPr="005A3775">
        <w:rPr>
          <w:rFonts w:ascii="Times New Roman" w:hAnsi="Times New Roman" w:cs="Times New Roman"/>
          <w:sz w:val="24"/>
          <w:szCs w:val="24"/>
        </w:rPr>
        <w:t xml:space="preserve"> «</w:t>
      </w:r>
      <w:proofErr w:type="spellStart"/>
      <w:r w:rsidR="00860F31" w:rsidRPr="005A3775">
        <w:rPr>
          <w:rFonts w:ascii="Times New Roman" w:hAnsi="Times New Roman" w:cs="Times New Roman"/>
          <w:sz w:val="24"/>
          <w:szCs w:val="24"/>
        </w:rPr>
        <w:t>Конджект</w:t>
      </w:r>
      <w:proofErr w:type="spellEnd"/>
      <w:r w:rsidR="00860F31" w:rsidRPr="005A3775">
        <w:rPr>
          <w:rFonts w:ascii="Times New Roman" w:hAnsi="Times New Roman" w:cs="Times New Roman"/>
          <w:sz w:val="24"/>
          <w:szCs w:val="24"/>
        </w:rPr>
        <w:t xml:space="preserve">» </w:t>
      </w:r>
      <w:r w:rsidR="00860F31" w:rsidRPr="005A3775">
        <w:rPr>
          <w:rFonts w:ascii="Times New Roman" w:hAnsi="Times New Roman" w:cs="Times New Roman"/>
          <w:bCs/>
          <w:sz w:val="24"/>
          <w:szCs w:val="24"/>
        </w:rPr>
        <w:t>как часть выполнения своих договорных обязательств по настоящему Договору.</w:t>
      </w:r>
    </w:p>
    <w:p w:rsidR="005A3775" w:rsidRDefault="009A3BA2" w:rsidP="00FF1420">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ins w:id="151" w:author="Stolyar Vadim" w:date="2014-07-07T14:46:00Z">
        <w:r>
          <w:rPr>
            <w:rFonts w:ascii="Times New Roman" w:hAnsi="Times New Roman" w:cs="Times New Roman"/>
            <w:bCs/>
            <w:sz w:val="24"/>
            <w:szCs w:val="24"/>
          </w:rPr>
          <w:t xml:space="preserve"> </w:t>
        </w:r>
      </w:ins>
      <w:r w:rsidR="00860F31" w:rsidRPr="005A3775">
        <w:rPr>
          <w:rFonts w:ascii="Times New Roman" w:hAnsi="Times New Roman" w:cs="Times New Roman"/>
          <w:bCs/>
          <w:sz w:val="24"/>
          <w:szCs w:val="24"/>
        </w:rPr>
        <w:t xml:space="preserve">В течение 10 (десяти) </w:t>
      </w:r>
      <w:r w:rsidR="002F169E" w:rsidRPr="005A3775">
        <w:rPr>
          <w:rFonts w:ascii="Times New Roman" w:hAnsi="Times New Roman" w:cs="Times New Roman"/>
          <w:bCs/>
          <w:sz w:val="24"/>
          <w:szCs w:val="24"/>
        </w:rPr>
        <w:t xml:space="preserve">Календарных </w:t>
      </w:r>
      <w:r w:rsidR="00860F31" w:rsidRPr="005A3775">
        <w:rPr>
          <w:rFonts w:ascii="Times New Roman" w:hAnsi="Times New Roman" w:cs="Times New Roman"/>
          <w:bCs/>
          <w:sz w:val="24"/>
          <w:szCs w:val="24"/>
        </w:rPr>
        <w:t xml:space="preserve">дней </w:t>
      </w:r>
      <w:proofErr w:type="gramStart"/>
      <w:r w:rsidR="00860F31" w:rsidRPr="005A3775">
        <w:rPr>
          <w:rFonts w:ascii="Times New Roman" w:hAnsi="Times New Roman" w:cs="Times New Roman"/>
          <w:bCs/>
          <w:sz w:val="24"/>
          <w:szCs w:val="24"/>
        </w:rPr>
        <w:t>с даты подписания</w:t>
      </w:r>
      <w:proofErr w:type="gramEnd"/>
      <w:r w:rsidR="00860F31" w:rsidRPr="005A3775">
        <w:rPr>
          <w:rFonts w:ascii="Times New Roman" w:hAnsi="Times New Roman" w:cs="Times New Roman"/>
          <w:bCs/>
          <w:sz w:val="24"/>
          <w:szCs w:val="24"/>
        </w:rPr>
        <w:t xml:space="preserve"> настоящего Договора Генеральный Подрядчик обязан</w:t>
      </w:r>
      <w:r w:rsidR="00860F31" w:rsidRPr="005A3775">
        <w:rPr>
          <w:rFonts w:ascii="Times New Roman" w:hAnsi="Times New Roman" w:cs="Times New Roman"/>
          <w:sz w:val="24"/>
          <w:szCs w:val="24"/>
        </w:rPr>
        <w:t xml:space="preserve"> в </w:t>
      </w:r>
      <w:r w:rsidR="00860F31" w:rsidRPr="005A3775">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00860F31" w:rsidRPr="005A3775">
        <w:rPr>
          <w:rFonts w:ascii="Times New Roman" w:hAnsi="Times New Roman" w:cs="Times New Roman"/>
          <w:bCs/>
          <w:sz w:val="24"/>
          <w:szCs w:val="24"/>
        </w:rPr>
        <w:t>conjectPM</w:t>
      </w:r>
      <w:proofErr w:type="spellEnd"/>
      <w:r w:rsidR="00860F31" w:rsidRPr="005A3775">
        <w:rPr>
          <w:rFonts w:ascii="Times New Roman" w:hAnsi="Times New Roman" w:cs="Times New Roman"/>
          <w:bCs/>
          <w:sz w:val="24"/>
          <w:szCs w:val="24"/>
        </w:rPr>
        <w:t xml:space="preserve"> </w:t>
      </w:r>
      <w:proofErr w:type="spellStart"/>
      <w:r w:rsidR="00860F31" w:rsidRPr="005A3775">
        <w:rPr>
          <w:rFonts w:ascii="Times New Roman" w:hAnsi="Times New Roman" w:cs="Times New Roman"/>
          <w:bCs/>
          <w:sz w:val="24"/>
          <w:szCs w:val="24"/>
        </w:rPr>
        <w:t>Professional</w:t>
      </w:r>
      <w:proofErr w:type="spellEnd"/>
      <w:r w:rsidR="00860F31" w:rsidRPr="005A3775">
        <w:rPr>
          <w:rFonts w:ascii="Times New Roman" w:hAnsi="Times New Roman" w:cs="Times New Roman"/>
          <w:bCs/>
          <w:sz w:val="24"/>
          <w:szCs w:val="24"/>
        </w:rPr>
        <w:t>.</w:t>
      </w:r>
    </w:p>
    <w:p w:rsidR="005A3775" w:rsidRDefault="009A3BA2" w:rsidP="00FF1420">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ins w:id="152" w:author="Stolyar Vadim" w:date="2014-07-07T14:46:00Z">
        <w:r>
          <w:rPr>
            <w:rFonts w:ascii="Times New Roman" w:hAnsi="Times New Roman" w:cs="Times New Roman"/>
            <w:bCs/>
            <w:sz w:val="24"/>
            <w:szCs w:val="24"/>
          </w:rPr>
          <w:t xml:space="preserve"> </w:t>
        </w:r>
      </w:ins>
      <w:r w:rsidR="00860F31" w:rsidRPr="005A3775">
        <w:rPr>
          <w:rFonts w:ascii="Times New Roman" w:hAnsi="Times New Roman" w:cs="Times New Roman"/>
          <w:bCs/>
          <w:sz w:val="24"/>
          <w:szCs w:val="24"/>
        </w:rPr>
        <w:t xml:space="preserve">Кодировки наименования документов и чертежей будут предоставлены и должны использоваться пользователями Субподрядчиков при загрузке документов и чертежей в Проектную платформу. </w:t>
      </w:r>
    </w:p>
    <w:p w:rsidR="00860F31" w:rsidRPr="005A3775" w:rsidRDefault="00860F31" w:rsidP="00FF1420">
      <w:pPr>
        <w:pStyle w:val="a4"/>
        <w:numPr>
          <w:ilvl w:val="3"/>
          <w:numId w:val="53"/>
        </w:numPr>
        <w:tabs>
          <w:tab w:val="left" w:pos="993"/>
          <w:tab w:val="left" w:pos="1276"/>
          <w:tab w:val="left" w:pos="1701"/>
          <w:tab w:val="left" w:pos="1843"/>
        </w:tabs>
        <w:spacing w:after="0" w:line="240" w:lineRule="auto"/>
        <w:ind w:left="0" w:right="-1" w:firstLine="709"/>
        <w:jc w:val="both"/>
        <w:rPr>
          <w:rFonts w:ascii="Times New Roman" w:hAnsi="Times New Roman"/>
          <w:bCs/>
          <w:sz w:val="24"/>
          <w:szCs w:val="24"/>
        </w:rPr>
      </w:pPr>
      <w:r w:rsidRPr="005A3775">
        <w:rPr>
          <w:rFonts w:ascii="Times New Roman" w:hAnsi="Times New Roman" w:cs="Times New Roman"/>
          <w:bCs/>
          <w:sz w:val="24"/>
          <w:szCs w:val="24"/>
        </w:rPr>
        <w:t xml:space="preserve">Системные требования для работы с </w:t>
      </w:r>
      <w:proofErr w:type="gramStart"/>
      <w:r w:rsidRPr="005A3775">
        <w:rPr>
          <w:rFonts w:ascii="Times New Roman" w:hAnsi="Times New Roman" w:cs="Times New Roman"/>
          <w:bCs/>
          <w:sz w:val="24"/>
          <w:szCs w:val="24"/>
        </w:rPr>
        <w:t>Интернет-платформой</w:t>
      </w:r>
      <w:proofErr w:type="gramEnd"/>
      <w:r w:rsidRPr="005A3775">
        <w:rPr>
          <w:rFonts w:ascii="Times New Roman" w:hAnsi="Times New Roman" w:cs="Times New Roman"/>
          <w:bCs/>
          <w:sz w:val="24"/>
          <w:szCs w:val="24"/>
        </w:rPr>
        <w:t xml:space="preserve"> </w:t>
      </w:r>
      <w:proofErr w:type="spellStart"/>
      <w:r w:rsidRPr="005A3775">
        <w:rPr>
          <w:rFonts w:ascii="Times New Roman" w:hAnsi="Times New Roman" w:cs="Times New Roman"/>
          <w:bCs/>
          <w:sz w:val="24"/>
          <w:szCs w:val="24"/>
        </w:rPr>
        <w:t>conjectPM</w:t>
      </w:r>
      <w:proofErr w:type="spellEnd"/>
      <w:r w:rsidRPr="005A3775">
        <w:rPr>
          <w:rFonts w:ascii="Times New Roman" w:hAnsi="Times New Roman" w:cs="Times New Roman"/>
          <w:bCs/>
          <w:sz w:val="24"/>
          <w:szCs w:val="24"/>
        </w:rPr>
        <w:t xml:space="preserve">: </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en-US"/>
        </w:rPr>
        <w:t>Windows® 2000, Windows® XP, Windows® Vista, Windows®7;</w:t>
      </w:r>
    </w:p>
    <w:p w:rsidR="00667F25" w:rsidRPr="009538BA" w:rsidRDefault="00A53990" w:rsidP="00A47FDE">
      <w:pPr>
        <w:tabs>
          <w:tab w:val="left" w:pos="993"/>
          <w:tab w:val="left" w:pos="1276"/>
          <w:tab w:val="left" w:pos="1701"/>
          <w:tab w:val="left" w:pos="1843"/>
        </w:tabs>
        <w:spacing w:after="0" w:line="240" w:lineRule="auto"/>
        <w:ind w:right="-1" w:firstLine="709"/>
        <w:jc w:val="both"/>
        <w:rPr>
          <w:rFonts w:ascii="Times New Roman" w:hAnsi="Times New Roman"/>
          <w:sz w:val="24"/>
          <w:szCs w:val="24"/>
          <w:lang w:val="en-US"/>
        </w:rPr>
      </w:pPr>
      <w:r w:rsidRPr="009538BA">
        <w:rPr>
          <w:rFonts w:ascii="Times New Roman" w:hAnsi="Times New Roman"/>
          <w:bCs/>
          <w:sz w:val="24"/>
          <w:szCs w:val="24"/>
          <w:lang w:val="en-US"/>
        </w:rPr>
        <w:t xml:space="preserve">- </w:t>
      </w:r>
      <w:r w:rsidR="00860F31" w:rsidRPr="009538BA">
        <w:rPr>
          <w:rFonts w:ascii="Times New Roman" w:hAnsi="Times New Roman"/>
          <w:bCs/>
          <w:sz w:val="24"/>
          <w:szCs w:val="24"/>
          <w:lang w:val="fr-FR"/>
        </w:rPr>
        <w:t xml:space="preserve">Internet Browser (MS Internet Explorer® 7.x, 8.x, 9.x </w:t>
      </w:r>
      <w:r w:rsidR="00860F31" w:rsidRPr="009538BA">
        <w:rPr>
          <w:rFonts w:ascii="Times New Roman" w:hAnsi="Times New Roman"/>
          <w:bCs/>
          <w:sz w:val="24"/>
          <w:szCs w:val="24"/>
        </w:rPr>
        <w:t>или</w:t>
      </w:r>
      <w:r w:rsidR="00860F31" w:rsidRPr="009538BA">
        <w:rPr>
          <w:rFonts w:ascii="Times New Roman" w:hAnsi="Times New Roman"/>
          <w:bCs/>
          <w:sz w:val="24"/>
          <w:szCs w:val="24"/>
          <w:lang w:val="fr-FR"/>
        </w:rPr>
        <w:t xml:space="preserve"> Firefox 2.x + 3.x</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с</w:t>
      </w:r>
      <w:r w:rsidR="00AF4A91" w:rsidRPr="009538BA">
        <w:rPr>
          <w:rFonts w:ascii="Times New Roman" w:hAnsi="Times New Roman"/>
          <w:sz w:val="24"/>
          <w:szCs w:val="24"/>
          <w:lang w:val="en-US"/>
        </w:rPr>
        <w:t xml:space="preserve"> Java 1.6 </w:t>
      </w:r>
      <w:r w:rsidR="00AF4A91" w:rsidRPr="009538BA">
        <w:rPr>
          <w:rFonts w:ascii="Times New Roman" w:hAnsi="Times New Roman"/>
          <w:bCs/>
          <w:sz w:val="24"/>
          <w:szCs w:val="24"/>
        </w:rPr>
        <w:t>и</w:t>
      </w:r>
      <w:r w:rsidR="00AF4A91" w:rsidRPr="009538BA">
        <w:rPr>
          <w:rFonts w:ascii="Times New Roman" w:hAnsi="Times New Roman"/>
          <w:sz w:val="24"/>
          <w:szCs w:val="24"/>
          <w:lang w:val="en-US"/>
        </w:rPr>
        <w:t xml:space="preserve"> </w:t>
      </w:r>
      <w:r w:rsidR="00AF4A91" w:rsidRPr="009538BA">
        <w:rPr>
          <w:rFonts w:ascii="Times New Roman" w:hAnsi="Times New Roman"/>
          <w:bCs/>
          <w:sz w:val="24"/>
          <w:szCs w:val="24"/>
        </w:rPr>
        <w:t>выше</w:t>
      </w:r>
      <w:r w:rsidR="00AF4A91" w:rsidRPr="009538BA">
        <w:rPr>
          <w:rFonts w:ascii="Times New Roman" w:hAnsi="Times New Roman"/>
          <w:sz w:val="24"/>
          <w:szCs w:val="24"/>
          <w:lang w:val="en-US"/>
        </w:rPr>
        <w:t>)</w:t>
      </w:r>
      <w:r w:rsidRPr="009538BA">
        <w:rPr>
          <w:rFonts w:ascii="Times New Roman" w:hAnsi="Times New Roman"/>
          <w:sz w:val="24"/>
          <w:szCs w:val="24"/>
          <w:lang w:val="en-US"/>
        </w:rPr>
        <w:t>;</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xml:space="preserve">- </w:t>
      </w:r>
      <w:proofErr w:type="spellStart"/>
      <w:r w:rsidR="00860F31" w:rsidRPr="009538BA">
        <w:rPr>
          <w:rFonts w:ascii="Times New Roman" w:hAnsi="Times New Roman"/>
          <w:bCs/>
          <w:sz w:val="24"/>
          <w:szCs w:val="24"/>
        </w:rPr>
        <w:t>JavaScript</w:t>
      </w:r>
      <w:proofErr w:type="spellEnd"/>
      <w:r w:rsidR="00860F31" w:rsidRPr="009538BA">
        <w:rPr>
          <w:rFonts w:ascii="Times New Roman" w:hAnsi="Times New Roman"/>
          <w:bCs/>
          <w:sz w:val="24"/>
          <w:szCs w:val="24"/>
        </w:rPr>
        <w:t xml:space="preserve"> и </w:t>
      </w:r>
      <w:proofErr w:type="spellStart"/>
      <w:r w:rsidR="00860F31" w:rsidRPr="009538BA">
        <w:rPr>
          <w:rFonts w:ascii="Times New Roman" w:hAnsi="Times New Roman"/>
          <w:bCs/>
          <w:sz w:val="24"/>
          <w:szCs w:val="24"/>
        </w:rPr>
        <w:t>Cookies</w:t>
      </w:r>
      <w:proofErr w:type="spellEnd"/>
      <w:r w:rsidR="00860F31" w:rsidRPr="009538BA">
        <w:rPr>
          <w:rFonts w:ascii="Times New Roman" w:hAnsi="Times New Roman"/>
          <w:bCs/>
          <w:sz w:val="24"/>
          <w:szCs w:val="24"/>
        </w:rPr>
        <w:t xml:space="preserve"> должны быть активированы;</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р</w:t>
      </w:r>
      <w:r w:rsidR="00860F31" w:rsidRPr="009538BA">
        <w:rPr>
          <w:rFonts w:ascii="Times New Roman" w:hAnsi="Times New Roman"/>
          <w:bCs/>
          <w:sz w:val="24"/>
          <w:szCs w:val="24"/>
        </w:rPr>
        <w:t>азрешение экрана 1024 x 768 пикселей или выше;</w:t>
      </w:r>
    </w:p>
    <w:p w:rsidR="00667F25" w:rsidRPr="009538BA" w:rsidRDefault="009B0E7C" w:rsidP="00A47FDE">
      <w:pPr>
        <w:tabs>
          <w:tab w:val="left" w:pos="993"/>
          <w:tab w:val="left" w:pos="1276"/>
          <w:tab w:val="left" w:pos="1701"/>
          <w:tab w:val="left" w:pos="1843"/>
        </w:tabs>
        <w:spacing w:after="0" w:line="240" w:lineRule="auto"/>
        <w:ind w:left="709" w:right="-1"/>
        <w:jc w:val="both"/>
        <w:rPr>
          <w:rFonts w:ascii="Times New Roman" w:hAnsi="Times New Roman"/>
          <w:bCs/>
          <w:sz w:val="24"/>
          <w:szCs w:val="24"/>
        </w:rPr>
      </w:pPr>
      <w:r w:rsidRPr="009538BA">
        <w:rPr>
          <w:rFonts w:ascii="Times New Roman" w:hAnsi="Times New Roman"/>
          <w:bCs/>
          <w:sz w:val="24"/>
          <w:szCs w:val="24"/>
        </w:rPr>
        <w:t>- ш</w:t>
      </w:r>
      <w:r w:rsidR="00860F31" w:rsidRPr="009538BA">
        <w:rPr>
          <w:rFonts w:ascii="Times New Roman" w:hAnsi="Times New Roman"/>
          <w:bCs/>
          <w:sz w:val="24"/>
          <w:szCs w:val="24"/>
        </w:rPr>
        <w:t xml:space="preserve">ирокополосный доступ </w:t>
      </w:r>
      <w:proofErr w:type="gramStart"/>
      <w:r w:rsidR="00860F31" w:rsidRPr="009538BA">
        <w:rPr>
          <w:rFonts w:ascii="Times New Roman" w:hAnsi="Times New Roman"/>
          <w:bCs/>
          <w:sz w:val="24"/>
          <w:szCs w:val="24"/>
        </w:rPr>
        <w:t>к</w:t>
      </w:r>
      <w:proofErr w:type="gramEnd"/>
      <w:r w:rsidR="00860F31" w:rsidRPr="009538BA">
        <w:rPr>
          <w:rFonts w:ascii="Times New Roman" w:hAnsi="Times New Roman"/>
          <w:bCs/>
          <w:sz w:val="24"/>
          <w:szCs w:val="24"/>
        </w:rPr>
        <w:t xml:space="preserve"> Интернет.</w:t>
      </w:r>
    </w:p>
    <w:p w:rsidR="00860F31" w:rsidRPr="005A3775" w:rsidRDefault="009A3BA2" w:rsidP="00FF1420">
      <w:pPr>
        <w:pStyle w:val="a4"/>
        <w:numPr>
          <w:ilvl w:val="3"/>
          <w:numId w:val="53"/>
        </w:numPr>
        <w:tabs>
          <w:tab w:val="left" w:pos="0"/>
          <w:tab w:val="left" w:pos="1276"/>
          <w:tab w:val="left" w:pos="1701"/>
          <w:tab w:val="left" w:pos="1843"/>
        </w:tabs>
        <w:spacing w:after="0" w:line="240" w:lineRule="auto"/>
        <w:ind w:left="0" w:right="-1" w:firstLine="709"/>
        <w:jc w:val="both"/>
        <w:rPr>
          <w:rFonts w:ascii="Times New Roman" w:hAnsi="Times New Roman"/>
          <w:sz w:val="24"/>
          <w:szCs w:val="24"/>
        </w:rPr>
      </w:pPr>
      <w:ins w:id="153" w:author="Stolyar Vadim" w:date="2014-07-07T14:46:00Z">
        <w:r>
          <w:rPr>
            <w:rFonts w:ascii="Times New Roman" w:hAnsi="Times New Roman"/>
            <w:bCs/>
            <w:sz w:val="24"/>
            <w:szCs w:val="24"/>
          </w:rPr>
          <w:t xml:space="preserve"> </w:t>
        </w:r>
      </w:ins>
      <w:r w:rsidR="00860F31" w:rsidRPr="005A3775">
        <w:rPr>
          <w:rFonts w:ascii="Times New Roman" w:hAnsi="Times New Roman"/>
          <w:bCs/>
          <w:sz w:val="24"/>
          <w:szCs w:val="24"/>
        </w:rPr>
        <w:t xml:space="preserve">Также рекомендуется добавить «*.conject.com» в список «надежные узлы» для всех персональных компьютеров, на которых используется </w:t>
      </w:r>
      <w:proofErr w:type="spellStart"/>
      <w:r w:rsidR="00860F31" w:rsidRPr="005A3775">
        <w:rPr>
          <w:rFonts w:ascii="Times New Roman" w:hAnsi="Times New Roman"/>
          <w:bCs/>
          <w:sz w:val="24"/>
          <w:szCs w:val="24"/>
        </w:rPr>
        <w:t>conjectPM</w:t>
      </w:r>
      <w:proofErr w:type="spellEnd"/>
      <w:r w:rsidR="00860F31" w:rsidRPr="005A3775">
        <w:rPr>
          <w:rFonts w:ascii="Times New Roman" w:hAnsi="Times New Roman"/>
          <w:bCs/>
          <w:sz w:val="24"/>
          <w:szCs w:val="24"/>
        </w:rPr>
        <w:t>, и отключить блокировку всплывающих окон для этого сайта</w:t>
      </w:r>
      <w:r w:rsidR="00860F31" w:rsidRPr="005A3775">
        <w:rPr>
          <w:rFonts w:ascii="Times New Roman" w:hAnsi="Times New Roman"/>
          <w:sz w:val="24"/>
          <w:szCs w:val="24"/>
        </w:rPr>
        <w:t>.</w:t>
      </w:r>
    </w:p>
    <w:p w:rsidR="00691DEA" w:rsidRDefault="00691DEA" w:rsidP="00A47FDE">
      <w:pPr>
        <w:pStyle w:val="BMKSchedule3"/>
        <w:numPr>
          <w:ilvl w:val="0"/>
          <w:numId w:val="0"/>
        </w:numPr>
        <w:tabs>
          <w:tab w:val="left" w:pos="993"/>
          <w:tab w:val="left" w:pos="1276"/>
          <w:tab w:val="left" w:pos="1701"/>
          <w:tab w:val="left" w:pos="1843"/>
        </w:tabs>
        <w:spacing w:after="0"/>
        <w:ind w:right="-1" w:firstLine="709"/>
        <w:rPr>
          <w:sz w:val="24"/>
          <w:szCs w:val="24"/>
          <w:lang w:val="ru-RU"/>
        </w:rPr>
      </w:pPr>
    </w:p>
    <w:p w:rsidR="007A2B27" w:rsidRPr="009538BA" w:rsidRDefault="007A2B27" w:rsidP="00FF1420">
      <w:pPr>
        <w:pStyle w:val="a4"/>
        <w:numPr>
          <w:ilvl w:val="0"/>
          <w:numId w:val="5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bCs/>
          <w:sz w:val="24"/>
          <w:szCs w:val="24"/>
        </w:rPr>
        <w:t>ЖУРНАЛ ПРОИЗВОДСТВА РАБОТ И ЖУРНАЛ СПЕЦИАЛЬНЫХ РАБОТ</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color w:val="000000"/>
          <w:sz w:val="24"/>
          <w:szCs w:val="24"/>
        </w:rPr>
        <w:t xml:space="preserve">В течение срока действия настоящего Договора Генеральный Подрядчик должен ежедневно вести журнал производства Работ на русском языке. Каждая запись в журнале должна быть подписана </w:t>
      </w:r>
      <w:r w:rsidR="00B8040B" w:rsidRPr="009538BA">
        <w:rPr>
          <w:rFonts w:ascii="Times New Roman" w:hAnsi="Times New Roman" w:cs="Times New Roman"/>
          <w:color w:val="000000"/>
          <w:sz w:val="24"/>
          <w:szCs w:val="24"/>
        </w:rPr>
        <w:t>Строительным контролем</w:t>
      </w:r>
      <w:r w:rsidRPr="009538BA">
        <w:rPr>
          <w:rFonts w:ascii="Times New Roman" w:hAnsi="Times New Roman" w:cs="Times New Roman"/>
          <w:color w:val="000000"/>
          <w:sz w:val="24"/>
          <w:szCs w:val="24"/>
        </w:rPr>
        <w:t xml:space="preserve"> и </w:t>
      </w:r>
      <w:r w:rsidR="007633D2" w:rsidRPr="009538BA">
        <w:rPr>
          <w:rFonts w:ascii="Times New Roman" w:hAnsi="Times New Roman" w:cs="Times New Roman"/>
          <w:color w:val="000000"/>
          <w:sz w:val="24"/>
          <w:szCs w:val="24"/>
        </w:rPr>
        <w:t>Генеральным Подрядчиком</w:t>
      </w:r>
      <w:r w:rsidRPr="009538BA">
        <w:rPr>
          <w:rFonts w:ascii="Times New Roman" w:hAnsi="Times New Roman" w:cs="Times New Roman"/>
          <w:color w:val="000000"/>
          <w:sz w:val="24"/>
          <w:szCs w:val="24"/>
        </w:rPr>
        <w:t>.</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proofErr w:type="gramStart"/>
      <w:r w:rsidRPr="009538BA">
        <w:rPr>
          <w:rFonts w:ascii="Times New Roman" w:hAnsi="Times New Roman" w:cs="Times New Roman"/>
          <w:color w:val="000000"/>
          <w:sz w:val="24"/>
          <w:szCs w:val="24"/>
        </w:rPr>
        <w:t xml:space="preserve">Журнал производства Работ должен отражать весь ход производства Работ, а также все связанные с производством Работ факты и обстоятельства, имеющие существенное значение для реализации Работ по Договору (например, дата начала и окончания Работ, уведомления о проведенных испытаниях, задержки, связанные с несвоевременным выполнением </w:t>
      </w:r>
      <w:r w:rsidR="006430AA" w:rsidRPr="009538BA">
        <w:rPr>
          <w:rFonts w:ascii="Times New Roman" w:hAnsi="Times New Roman" w:cs="Times New Roman"/>
          <w:color w:val="000000"/>
          <w:sz w:val="24"/>
          <w:szCs w:val="24"/>
        </w:rPr>
        <w:t>Работ</w:t>
      </w:r>
      <w:r w:rsidRPr="009538BA">
        <w:rPr>
          <w:rFonts w:ascii="Times New Roman" w:hAnsi="Times New Roman" w:cs="Times New Roman"/>
          <w:color w:val="000000"/>
          <w:sz w:val="24"/>
          <w:szCs w:val="24"/>
        </w:rPr>
        <w:t>, случаи выхода из строя строительной техники и другие).</w:t>
      </w:r>
      <w:proofErr w:type="gramEnd"/>
    </w:p>
    <w:p w:rsidR="007A2B27" w:rsidRPr="009538BA" w:rsidRDefault="00122C3A"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В случае</w:t>
      </w:r>
      <w:r w:rsidR="007A2B27" w:rsidRPr="009538BA">
        <w:rPr>
          <w:rFonts w:ascii="Times New Roman" w:hAnsi="Times New Roman" w:cs="Times New Roman"/>
          <w:sz w:val="24"/>
          <w:szCs w:val="24"/>
        </w:rPr>
        <w:t xml:space="preserve"> если форма журнала производства </w:t>
      </w:r>
      <w:r w:rsidR="005051BD" w:rsidRPr="009538BA">
        <w:rPr>
          <w:rFonts w:ascii="Times New Roman" w:hAnsi="Times New Roman" w:cs="Times New Roman"/>
          <w:sz w:val="24"/>
          <w:szCs w:val="24"/>
        </w:rPr>
        <w:t xml:space="preserve">Работ </w:t>
      </w:r>
      <w:r w:rsidR="007A2B27" w:rsidRPr="009538BA">
        <w:rPr>
          <w:rFonts w:ascii="Times New Roman" w:hAnsi="Times New Roman" w:cs="Times New Roman"/>
          <w:sz w:val="24"/>
          <w:szCs w:val="24"/>
        </w:rPr>
        <w:t xml:space="preserve">не покрывает требования к ведению </w:t>
      </w:r>
      <w:r w:rsidR="002E3C3A" w:rsidRPr="009538BA">
        <w:rPr>
          <w:rFonts w:ascii="Times New Roman" w:hAnsi="Times New Roman" w:cs="Times New Roman"/>
          <w:sz w:val="24"/>
          <w:szCs w:val="24"/>
        </w:rPr>
        <w:t xml:space="preserve">Исполнительной </w:t>
      </w:r>
      <w:r w:rsidR="00A02B41" w:rsidRPr="009538BA">
        <w:rPr>
          <w:rFonts w:ascii="Times New Roman" w:hAnsi="Times New Roman" w:cs="Times New Roman"/>
          <w:sz w:val="24"/>
          <w:szCs w:val="24"/>
        </w:rPr>
        <w:t>документации, предусмотренные настоящим Договором, либо не отвечает требованиям</w:t>
      </w:r>
      <w:r w:rsidR="007A2B27" w:rsidRPr="009538BA">
        <w:rPr>
          <w:rFonts w:ascii="Times New Roman" w:hAnsi="Times New Roman" w:cs="Times New Roman"/>
          <w:sz w:val="24"/>
          <w:szCs w:val="24"/>
        </w:rPr>
        <w:t xml:space="preserve"> надзорных органов, Генеральный Подрядчик в установленном порядке и в соответствии с положениями настоящей статьи Договора ведет журналы специальных работ.</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103B25" w:rsidRPr="009538BA">
        <w:rPr>
          <w:rFonts w:ascii="Times New Roman" w:hAnsi="Times New Roman" w:cs="Times New Roman"/>
          <w:sz w:val="24"/>
          <w:szCs w:val="24"/>
        </w:rPr>
        <w:t>имеет</w:t>
      </w:r>
      <w:r w:rsidRPr="009538BA">
        <w:rPr>
          <w:rFonts w:ascii="Times New Roman" w:hAnsi="Times New Roman" w:cs="Times New Roman"/>
          <w:sz w:val="24"/>
          <w:szCs w:val="24"/>
        </w:rPr>
        <w:t xml:space="preserve"> замечания по ходу выполнения или качеству Работ, а </w:t>
      </w:r>
      <w:proofErr w:type="gramStart"/>
      <w:r w:rsidRPr="009538BA">
        <w:rPr>
          <w:rFonts w:ascii="Times New Roman" w:hAnsi="Times New Roman" w:cs="Times New Roman"/>
          <w:sz w:val="24"/>
          <w:szCs w:val="24"/>
        </w:rPr>
        <w:t>также</w:t>
      </w:r>
      <w:proofErr w:type="gramEnd"/>
      <w:r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 xml:space="preserve">если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не </w:t>
      </w:r>
      <w:r w:rsidR="00103B25" w:rsidRPr="009538BA">
        <w:rPr>
          <w:rFonts w:ascii="Times New Roman" w:hAnsi="Times New Roman" w:cs="Times New Roman"/>
          <w:sz w:val="24"/>
          <w:szCs w:val="24"/>
        </w:rPr>
        <w:t>согласен</w:t>
      </w:r>
      <w:r w:rsidRPr="009538BA">
        <w:rPr>
          <w:rFonts w:ascii="Times New Roman" w:hAnsi="Times New Roman" w:cs="Times New Roman"/>
          <w:sz w:val="24"/>
          <w:szCs w:val="24"/>
        </w:rPr>
        <w:t xml:space="preserve"> с записями, внесенными Генеральным Подрядчиком</w:t>
      </w:r>
      <w:r w:rsidR="00A02B41" w:rsidRPr="009538BA">
        <w:rPr>
          <w:rFonts w:ascii="Times New Roman" w:hAnsi="Times New Roman" w:cs="Times New Roman"/>
          <w:sz w:val="24"/>
          <w:szCs w:val="24"/>
        </w:rPr>
        <w:t xml:space="preserve"> в журналы</w:t>
      </w:r>
      <w:r w:rsidRPr="009538BA">
        <w:rPr>
          <w:rFonts w:ascii="Times New Roman" w:hAnsi="Times New Roman" w:cs="Times New Roman"/>
          <w:sz w:val="24"/>
          <w:szCs w:val="24"/>
        </w:rPr>
        <w:t xml:space="preserve">,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00A02B41" w:rsidRPr="009538BA">
        <w:rPr>
          <w:rFonts w:ascii="Times New Roman" w:hAnsi="Times New Roman" w:cs="Times New Roman"/>
          <w:sz w:val="24"/>
          <w:szCs w:val="24"/>
        </w:rPr>
        <w:t>вправе</w:t>
      </w:r>
      <w:r w:rsidRPr="009538BA">
        <w:rPr>
          <w:rFonts w:ascii="Times New Roman" w:hAnsi="Times New Roman" w:cs="Times New Roman"/>
          <w:sz w:val="24"/>
          <w:szCs w:val="24"/>
        </w:rPr>
        <w:t xml:space="preserve"> изложить свое мнение в журнале производства Работ. В этом случае Генеральный Подрядчик в течение 3 (трёх)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обязан принять меры по устранению отмеченных </w:t>
      </w:r>
      <w:r w:rsidR="00B8040B" w:rsidRPr="009538BA">
        <w:rPr>
          <w:rFonts w:ascii="Times New Roman" w:hAnsi="Times New Roman" w:cs="Times New Roman"/>
          <w:sz w:val="24"/>
          <w:szCs w:val="24"/>
        </w:rPr>
        <w:t>Строительным контролем</w:t>
      </w:r>
      <w:r w:rsidR="007633D2" w:rsidRPr="009538BA">
        <w:rPr>
          <w:rFonts w:ascii="Times New Roman" w:hAnsi="Times New Roman" w:cs="Times New Roman"/>
          <w:sz w:val="24"/>
          <w:szCs w:val="24"/>
        </w:rPr>
        <w:t xml:space="preserve"> </w:t>
      </w:r>
      <w:r w:rsidR="005051BD" w:rsidRPr="009538BA">
        <w:rPr>
          <w:rFonts w:ascii="Times New Roman" w:hAnsi="Times New Roman" w:cs="Times New Roman"/>
          <w:sz w:val="24"/>
          <w:szCs w:val="24"/>
        </w:rPr>
        <w:t xml:space="preserve">Недостатков </w:t>
      </w:r>
      <w:r w:rsidRPr="009538BA">
        <w:rPr>
          <w:rFonts w:ascii="Times New Roman" w:hAnsi="Times New Roman" w:cs="Times New Roman"/>
          <w:sz w:val="24"/>
          <w:szCs w:val="24"/>
        </w:rPr>
        <w:t xml:space="preserve">и в </w:t>
      </w:r>
      <w:r w:rsidRPr="009538BA">
        <w:rPr>
          <w:rFonts w:ascii="Times New Roman" w:hAnsi="Times New Roman" w:cs="Times New Roman"/>
          <w:sz w:val="24"/>
          <w:szCs w:val="24"/>
        </w:rPr>
        <w:lastRenderedPageBreak/>
        <w:t xml:space="preserve">указанный срок письменно проинформировать </w:t>
      </w:r>
      <w:r w:rsidR="00B8040B" w:rsidRPr="009538BA">
        <w:rPr>
          <w:rFonts w:ascii="Times New Roman" w:hAnsi="Times New Roman" w:cs="Times New Roman"/>
          <w:sz w:val="24"/>
          <w:szCs w:val="24"/>
        </w:rPr>
        <w:t>Строительный контроль</w:t>
      </w:r>
      <w:r w:rsidR="007633D2" w:rsidRPr="009538BA">
        <w:rPr>
          <w:rFonts w:ascii="Times New Roman" w:hAnsi="Times New Roman" w:cs="Times New Roman"/>
          <w:sz w:val="24"/>
          <w:szCs w:val="24"/>
        </w:rPr>
        <w:t xml:space="preserve"> </w:t>
      </w:r>
      <w:r w:rsidRPr="009538BA">
        <w:rPr>
          <w:rFonts w:ascii="Times New Roman" w:hAnsi="Times New Roman" w:cs="Times New Roman"/>
          <w:sz w:val="24"/>
          <w:szCs w:val="24"/>
        </w:rPr>
        <w:t>о выполненных им мерах.</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Транспортировка, подъем материалов и оборудования, вывоз мусора и уборка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отвечает за надлежащую упаковку, погрузку, транспортировку, получение, разгрузку, доставку, хранение и защиту любых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и прочих предметов, необходимых для выполнения Работ.</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 xml:space="preserve">Подрядчик обязан проверить и убедиться в пригодности условий и состояния подъездных путей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00454783">
        <w:rPr>
          <w:rFonts w:ascii="Times New Roman" w:hAnsi="Times New Roman" w:cs="Times New Roman"/>
          <w:sz w:val="24"/>
          <w:szCs w:val="24"/>
        </w:rPr>
        <w:t xml:space="preserve"> и Помещениям</w:t>
      </w:r>
      <w:r w:rsidRPr="009538BA">
        <w:rPr>
          <w:rFonts w:ascii="Times New Roman" w:hAnsi="Times New Roman" w:cs="Times New Roman"/>
          <w:sz w:val="24"/>
          <w:szCs w:val="24"/>
        </w:rPr>
        <w:t xml:space="preserve">, мест разгрузки и путей доставки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и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 т.д. к </w:t>
      </w:r>
      <w:r w:rsidR="00454783">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Pr="009538BA">
        <w:rPr>
          <w:rFonts w:ascii="Times New Roman" w:hAnsi="Times New Roman" w:cs="Times New Roman"/>
          <w:color w:val="000000"/>
          <w:sz w:val="24"/>
          <w:szCs w:val="24"/>
        </w:rPr>
        <w:t xml:space="preserve"> Генеральный </w:t>
      </w:r>
      <w:r w:rsidRPr="009538BA">
        <w:rPr>
          <w:rFonts w:ascii="Times New Roman" w:hAnsi="Times New Roman" w:cs="Times New Roman"/>
          <w:sz w:val="24"/>
          <w:szCs w:val="24"/>
        </w:rPr>
        <w:t xml:space="preserve">Подрядчик несет ответственность за возможность доставки и установки на Объекте габаритного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w:t>
      </w:r>
      <w:r w:rsidR="00454783">
        <w:rPr>
          <w:rFonts w:ascii="Times New Roman" w:hAnsi="Times New Roman" w:cs="Times New Roman"/>
          <w:sz w:val="24"/>
          <w:szCs w:val="24"/>
        </w:rPr>
        <w:t>, предусмотренного</w:t>
      </w:r>
      <w:r w:rsidRPr="009538BA">
        <w:rPr>
          <w:rFonts w:ascii="Times New Roman" w:hAnsi="Times New Roman" w:cs="Times New Roman"/>
          <w:sz w:val="24"/>
          <w:szCs w:val="24"/>
        </w:rPr>
        <w:t xml:space="preserve"> Проектной </w:t>
      </w:r>
      <w:r w:rsidR="001B5FAE" w:rsidRPr="009538BA">
        <w:rPr>
          <w:rFonts w:ascii="Times New Roman" w:hAnsi="Times New Roman" w:cs="Times New Roman"/>
          <w:sz w:val="24"/>
          <w:szCs w:val="24"/>
        </w:rPr>
        <w:t>документац</w:t>
      </w:r>
      <w:r w:rsidR="003A0C18" w:rsidRPr="009538BA">
        <w:rPr>
          <w:rFonts w:ascii="Times New Roman" w:hAnsi="Times New Roman" w:cs="Times New Roman"/>
          <w:sz w:val="24"/>
          <w:szCs w:val="24"/>
        </w:rPr>
        <w:t>и</w:t>
      </w:r>
      <w:r w:rsidR="00454783">
        <w:rPr>
          <w:rFonts w:ascii="Times New Roman" w:hAnsi="Times New Roman" w:cs="Times New Roman"/>
          <w:sz w:val="24"/>
          <w:szCs w:val="24"/>
        </w:rPr>
        <w:t>ей</w:t>
      </w:r>
      <w:r w:rsidR="003A0C18" w:rsidRPr="009538BA">
        <w:rPr>
          <w:rFonts w:ascii="Times New Roman" w:hAnsi="Times New Roman" w:cs="Times New Roman"/>
          <w:sz w:val="24"/>
          <w:szCs w:val="24"/>
        </w:rPr>
        <w:t xml:space="preserve">. </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z w:val="24"/>
          <w:szCs w:val="24"/>
        </w:rPr>
        <w:t>Подрядчик обязан обеспечить защиту путей подъема</w:t>
      </w:r>
      <w:r w:rsidR="005D7D0B">
        <w:rPr>
          <w:rFonts w:ascii="Times New Roman" w:hAnsi="Times New Roman" w:cs="Times New Roman"/>
          <w:sz w:val="24"/>
          <w:szCs w:val="24"/>
        </w:rPr>
        <w:t>/спуска</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 xml:space="preserve">ия,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и т.д. (</w:t>
      </w:r>
      <w:r w:rsidR="00A03350" w:rsidRPr="009538BA">
        <w:rPr>
          <w:rFonts w:ascii="Times New Roman" w:hAnsi="Times New Roman" w:cs="Times New Roman"/>
          <w:sz w:val="24"/>
          <w:szCs w:val="24"/>
        </w:rPr>
        <w:t>в том числе</w:t>
      </w:r>
      <w:r w:rsidRPr="009538BA">
        <w:rPr>
          <w:rFonts w:ascii="Times New Roman" w:hAnsi="Times New Roman" w:cs="Times New Roman"/>
          <w:sz w:val="24"/>
          <w:szCs w:val="24"/>
        </w:rPr>
        <w:t xml:space="preserve">: лестницы, лифты, углы стен). В случае повреждения отделки или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Объекта, Генеральный Подрядчик компенсирует Заказчику и/или третьим лицам все понесенные ими расходы, вызванные таким событием.</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обслуживание и поддержание порядка на путях выноса и вывоза мусора, доставки </w:t>
      </w:r>
      <w:r w:rsidR="002B2F11" w:rsidRPr="009538BA">
        <w:rPr>
          <w:rFonts w:ascii="Times New Roman" w:hAnsi="Times New Roman" w:cs="Times New Roman"/>
          <w:color w:val="000000"/>
          <w:sz w:val="24"/>
          <w:szCs w:val="24"/>
        </w:rPr>
        <w:t xml:space="preserve">на </w:t>
      </w:r>
      <w:r w:rsidR="00454783">
        <w:rPr>
          <w:rFonts w:ascii="Times New Roman" w:hAnsi="Times New Roman" w:cs="Times New Roman"/>
          <w:color w:val="000000"/>
          <w:sz w:val="24"/>
          <w:szCs w:val="24"/>
        </w:rPr>
        <w:t>с</w:t>
      </w:r>
      <w:r w:rsidR="002B2F11" w:rsidRPr="009538BA">
        <w:rPr>
          <w:rFonts w:ascii="Times New Roman" w:hAnsi="Times New Roman" w:cs="Times New Roman"/>
          <w:color w:val="000000"/>
          <w:sz w:val="24"/>
          <w:szCs w:val="24"/>
        </w:rPr>
        <w:t xml:space="preserve">троительную площадку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596A2F" w:rsidRPr="00596A2F"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sz w:val="24"/>
          <w:szCs w:val="24"/>
        </w:rPr>
        <w:t>Если для подъема</w:t>
      </w:r>
      <w:r w:rsidR="005D7D0B">
        <w:rPr>
          <w:rFonts w:ascii="Times New Roman" w:hAnsi="Times New Roman" w:cs="Times New Roman"/>
          <w:sz w:val="24"/>
          <w:szCs w:val="24"/>
        </w:rPr>
        <w:t>/спуска</w:t>
      </w:r>
      <w:r w:rsidRPr="00596A2F">
        <w:rPr>
          <w:rFonts w:ascii="Times New Roman" w:hAnsi="Times New Roman" w:cs="Times New Roman"/>
          <w:sz w:val="24"/>
          <w:szCs w:val="24"/>
        </w:rPr>
        <w:t xml:space="preserve"> </w:t>
      </w:r>
      <w:r w:rsidR="007B27DB" w:rsidRPr="00596A2F">
        <w:rPr>
          <w:rFonts w:ascii="Times New Roman" w:hAnsi="Times New Roman" w:cs="Times New Roman"/>
          <w:sz w:val="24"/>
          <w:szCs w:val="24"/>
        </w:rPr>
        <w:t>Оборудован</w:t>
      </w:r>
      <w:r w:rsidRPr="00596A2F">
        <w:rPr>
          <w:rFonts w:ascii="Times New Roman" w:hAnsi="Times New Roman" w:cs="Times New Roman"/>
          <w:sz w:val="24"/>
          <w:szCs w:val="24"/>
        </w:rPr>
        <w:t xml:space="preserve">ия, </w:t>
      </w:r>
      <w:r w:rsidR="007B27DB" w:rsidRPr="00596A2F">
        <w:rPr>
          <w:rFonts w:ascii="Times New Roman" w:hAnsi="Times New Roman" w:cs="Times New Roman"/>
          <w:sz w:val="24"/>
          <w:szCs w:val="24"/>
        </w:rPr>
        <w:t>Материал</w:t>
      </w:r>
      <w:r w:rsidRPr="00596A2F">
        <w:rPr>
          <w:rFonts w:ascii="Times New Roman" w:hAnsi="Times New Roman" w:cs="Times New Roman"/>
          <w:sz w:val="24"/>
          <w:szCs w:val="24"/>
        </w:rPr>
        <w:t xml:space="preserve">ов и т.д. используются лифты,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 xml:space="preserve">Подрядчик обязан не превышать установленный максимально допустимый вес. В случае нарушения данного условия </w:t>
      </w:r>
      <w:r w:rsidRPr="00596A2F">
        <w:rPr>
          <w:rFonts w:ascii="Times New Roman" w:hAnsi="Times New Roman" w:cs="Times New Roman"/>
          <w:color w:val="000000"/>
          <w:sz w:val="24"/>
          <w:szCs w:val="24"/>
        </w:rPr>
        <w:t xml:space="preserve">Генеральный </w:t>
      </w:r>
      <w:r w:rsidRPr="00596A2F">
        <w:rPr>
          <w:rFonts w:ascii="Times New Roman" w:hAnsi="Times New Roman" w:cs="Times New Roman"/>
          <w:sz w:val="24"/>
          <w:szCs w:val="24"/>
        </w:rPr>
        <w:t>Подрядчик компенсирует Заказчику и/или третьим лицам все понесенные ими расходы, вызванные таким соб</w:t>
      </w:r>
      <w:r w:rsidR="00596A2F">
        <w:rPr>
          <w:rFonts w:ascii="Times New Roman" w:hAnsi="Times New Roman" w:cs="Times New Roman"/>
          <w:sz w:val="24"/>
          <w:szCs w:val="24"/>
        </w:rPr>
        <w:t>ытием.</w:t>
      </w:r>
    </w:p>
    <w:p w:rsidR="007A2B27" w:rsidRPr="00596A2F"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596A2F">
        <w:rPr>
          <w:rFonts w:ascii="Times New Roman" w:hAnsi="Times New Roman" w:cs="Times New Roman"/>
          <w:color w:val="000000"/>
          <w:sz w:val="24"/>
          <w:szCs w:val="24"/>
        </w:rPr>
        <w:t>Генеральный Подрядчик обязуется осуществлять в проце</w:t>
      </w:r>
      <w:r w:rsidR="0089736E" w:rsidRPr="00596A2F">
        <w:rPr>
          <w:rFonts w:ascii="Times New Roman" w:hAnsi="Times New Roman" w:cs="Times New Roman"/>
          <w:color w:val="000000"/>
          <w:sz w:val="24"/>
          <w:szCs w:val="24"/>
        </w:rPr>
        <w:t>ссе выполнения Работ регулярную</w:t>
      </w:r>
      <w:r w:rsidRPr="00596A2F">
        <w:rPr>
          <w:rFonts w:ascii="Times New Roman" w:hAnsi="Times New Roman" w:cs="Times New Roman"/>
          <w:color w:val="000000"/>
          <w:sz w:val="24"/>
          <w:szCs w:val="24"/>
        </w:rPr>
        <w:t xml:space="preserve"> ежедневную уборку </w:t>
      </w:r>
      <w:r w:rsidR="00454783">
        <w:rPr>
          <w:rFonts w:ascii="Times New Roman" w:hAnsi="Times New Roman" w:cs="Times New Roman"/>
          <w:color w:val="000000"/>
          <w:sz w:val="24"/>
          <w:szCs w:val="24"/>
        </w:rPr>
        <w:t>Помещений</w:t>
      </w:r>
      <w:r w:rsidRPr="00596A2F">
        <w:rPr>
          <w:rFonts w:ascii="Times New Roman" w:hAnsi="Times New Roman" w:cs="Times New Roman"/>
          <w:color w:val="000000"/>
          <w:sz w:val="24"/>
          <w:szCs w:val="24"/>
        </w:rPr>
        <w:t>, а по завершени</w:t>
      </w:r>
      <w:r w:rsidR="0089736E" w:rsidRPr="00596A2F">
        <w:rPr>
          <w:rFonts w:ascii="Times New Roman" w:hAnsi="Times New Roman" w:cs="Times New Roman"/>
          <w:color w:val="000000"/>
          <w:sz w:val="24"/>
          <w:szCs w:val="24"/>
        </w:rPr>
        <w:t>и</w:t>
      </w:r>
      <w:r w:rsidRPr="00596A2F">
        <w:rPr>
          <w:rFonts w:ascii="Times New Roman" w:hAnsi="Times New Roman" w:cs="Times New Roman"/>
          <w:color w:val="000000"/>
          <w:sz w:val="24"/>
          <w:szCs w:val="24"/>
        </w:rPr>
        <w:t xml:space="preserve"> Работ окончательную </w:t>
      </w:r>
      <w:r w:rsidR="0089736E" w:rsidRPr="00596A2F">
        <w:rPr>
          <w:rFonts w:ascii="Times New Roman" w:hAnsi="Times New Roman" w:cs="Times New Roman"/>
          <w:color w:val="000000"/>
          <w:sz w:val="24"/>
          <w:szCs w:val="24"/>
        </w:rPr>
        <w:t xml:space="preserve">уборку </w:t>
      </w:r>
      <w:r w:rsidR="00454783">
        <w:rPr>
          <w:rFonts w:ascii="Times New Roman" w:hAnsi="Times New Roman" w:cs="Times New Roman"/>
          <w:color w:val="000000"/>
          <w:sz w:val="24"/>
          <w:szCs w:val="24"/>
        </w:rPr>
        <w:t>Помещений</w:t>
      </w:r>
      <w:r w:rsidR="0089736E" w:rsidRPr="00596A2F">
        <w:rPr>
          <w:rFonts w:ascii="Times New Roman" w:hAnsi="Times New Roman" w:cs="Times New Roman"/>
          <w:color w:val="000000"/>
          <w:sz w:val="24"/>
          <w:szCs w:val="24"/>
        </w:rPr>
        <w:t xml:space="preserve"> и </w:t>
      </w:r>
      <w:r w:rsidRPr="00596A2F">
        <w:rPr>
          <w:rFonts w:ascii="Times New Roman" w:hAnsi="Times New Roman" w:cs="Times New Roman"/>
          <w:color w:val="000000"/>
          <w:sz w:val="24"/>
          <w:szCs w:val="24"/>
        </w:rPr>
        <w:t xml:space="preserve">влажную уборку </w:t>
      </w:r>
      <w:r w:rsidR="002B2F11" w:rsidRPr="00596A2F">
        <w:rPr>
          <w:rFonts w:ascii="Times New Roman" w:hAnsi="Times New Roman" w:cs="Times New Roman"/>
          <w:color w:val="000000"/>
          <w:sz w:val="24"/>
          <w:szCs w:val="24"/>
        </w:rPr>
        <w:t>Объект</w:t>
      </w:r>
      <w:r w:rsidR="00FD181A" w:rsidRPr="00596A2F">
        <w:rPr>
          <w:rFonts w:ascii="Times New Roman" w:hAnsi="Times New Roman" w:cs="Times New Roman"/>
          <w:color w:val="000000"/>
          <w:sz w:val="24"/>
          <w:szCs w:val="24"/>
        </w:rPr>
        <w:t>а</w:t>
      </w:r>
      <w:r w:rsidRPr="00596A2F">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w:t>
      </w:r>
      <w:r w:rsidR="007B27DB" w:rsidRPr="00596A2F">
        <w:rPr>
          <w:rFonts w:ascii="Times New Roman" w:hAnsi="Times New Roman" w:cs="Times New Roman"/>
          <w:color w:val="000000"/>
          <w:sz w:val="24"/>
          <w:szCs w:val="24"/>
        </w:rPr>
        <w:t>Материал</w:t>
      </w:r>
      <w:r w:rsidRPr="00596A2F">
        <w:rPr>
          <w:rFonts w:ascii="Times New Roman" w:hAnsi="Times New Roman" w:cs="Times New Roman"/>
          <w:color w:val="000000"/>
          <w:sz w:val="24"/>
          <w:szCs w:val="24"/>
        </w:rPr>
        <w:t xml:space="preserve">ов должны храниться в специально отведенных местах. Генеральный Подрядчик, также, обязуется регулярно, ежедневно вывозить </w:t>
      </w:r>
      <w:r w:rsidR="00454783">
        <w:rPr>
          <w:rFonts w:ascii="Times New Roman" w:hAnsi="Times New Roman" w:cs="Times New Roman"/>
          <w:color w:val="000000"/>
          <w:sz w:val="24"/>
          <w:szCs w:val="24"/>
        </w:rPr>
        <w:t xml:space="preserve">из Помещений и </w:t>
      </w:r>
      <w:r w:rsidRPr="00596A2F">
        <w:rPr>
          <w:rFonts w:ascii="Times New Roman" w:hAnsi="Times New Roman" w:cs="Times New Roman"/>
          <w:color w:val="000000"/>
          <w:sz w:val="24"/>
          <w:szCs w:val="24"/>
        </w:rPr>
        <w:t xml:space="preserve">со </w:t>
      </w:r>
      <w:r w:rsidR="00454783">
        <w:rPr>
          <w:rFonts w:ascii="Times New Roman" w:hAnsi="Times New Roman" w:cs="Times New Roman"/>
          <w:color w:val="000000"/>
          <w:sz w:val="24"/>
          <w:szCs w:val="24"/>
        </w:rPr>
        <w:t>с</w:t>
      </w:r>
      <w:r w:rsidRPr="00596A2F">
        <w:rPr>
          <w:rFonts w:ascii="Times New Roman" w:hAnsi="Times New Roman" w:cs="Times New Roman"/>
          <w:color w:val="000000"/>
          <w:sz w:val="24"/>
          <w:szCs w:val="24"/>
        </w:rPr>
        <w:t>троительной площадки и уничтожать мусор за собственный счет в соответствии с требованиями действующих на территории РФ норм и стандартов.</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В случае</w:t>
      </w:r>
      <w:proofErr w:type="gramStart"/>
      <w:r w:rsidRPr="009538BA">
        <w:rPr>
          <w:rFonts w:ascii="Times New Roman" w:hAnsi="Times New Roman" w:cs="Times New Roman"/>
          <w:sz w:val="24"/>
          <w:szCs w:val="24"/>
        </w:rPr>
        <w:t>,</w:t>
      </w:r>
      <w:proofErr w:type="gramEnd"/>
      <w:r w:rsidRPr="009538BA">
        <w:rPr>
          <w:rFonts w:ascii="Times New Roman" w:hAnsi="Times New Roman" w:cs="Times New Roman"/>
          <w:sz w:val="24"/>
          <w:szCs w:val="24"/>
        </w:rPr>
        <w:t xml:space="preserve"> если Генеральный Подрядчик не вывез мусор или не поддерживает чистоту и порядок на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площадке</w:t>
      </w:r>
      <w:r w:rsidR="006B327A">
        <w:rPr>
          <w:rFonts w:ascii="Times New Roman" w:hAnsi="Times New Roman" w:cs="Times New Roman"/>
          <w:sz w:val="24"/>
          <w:szCs w:val="24"/>
        </w:rPr>
        <w:t xml:space="preserve"> и в Помещениях</w:t>
      </w:r>
      <w:r w:rsidRPr="009538BA">
        <w:rPr>
          <w:rFonts w:ascii="Times New Roman" w:hAnsi="Times New Roman" w:cs="Times New Roman"/>
          <w:sz w:val="24"/>
          <w:szCs w:val="24"/>
        </w:rPr>
        <w:t>,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Перед предварительной приемкой Работ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w:t>
      </w:r>
    </w:p>
    <w:p w:rsidR="001E073C"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 xml:space="preserve">охрана </w:t>
      </w:r>
      <w:r w:rsidR="004D43E1">
        <w:rPr>
          <w:rFonts w:ascii="Times New Roman" w:hAnsi="Times New Roman" w:cs="Times New Roman"/>
          <w:b/>
          <w:bCs/>
          <w:caps/>
          <w:sz w:val="24"/>
          <w:szCs w:val="24"/>
        </w:rPr>
        <w:t>ИМУЩЕСТВА</w:t>
      </w:r>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ия и другого имущества на территории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площадки </w:t>
      </w:r>
      <w:r w:rsidR="00583981">
        <w:rPr>
          <w:rFonts w:ascii="Times New Roman" w:hAnsi="Times New Roman" w:cs="Times New Roman"/>
          <w:color w:val="000000"/>
          <w:sz w:val="24"/>
          <w:szCs w:val="24"/>
        </w:rPr>
        <w:t xml:space="preserve">и в Помещениях </w:t>
      </w:r>
      <w:proofErr w:type="gramStart"/>
      <w:r w:rsidR="00583981">
        <w:rPr>
          <w:rFonts w:ascii="Times New Roman" w:hAnsi="Times New Roman" w:cs="Times New Roman"/>
          <w:color w:val="000000"/>
          <w:sz w:val="24"/>
          <w:szCs w:val="24"/>
        </w:rPr>
        <w:t>с даты начала</w:t>
      </w:r>
      <w:proofErr w:type="gramEnd"/>
      <w:r w:rsidRPr="009538BA">
        <w:rPr>
          <w:rFonts w:ascii="Times New Roman" w:hAnsi="Times New Roman" w:cs="Times New Roman"/>
          <w:color w:val="000000"/>
          <w:sz w:val="24"/>
          <w:szCs w:val="24"/>
        </w:rPr>
        <w:t xml:space="preserve"> Р</w:t>
      </w:r>
      <w:r w:rsidR="00596A2F">
        <w:rPr>
          <w:rFonts w:ascii="Times New Roman" w:hAnsi="Times New Roman" w:cs="Times New Roman"/>
          <w:color w:val="000000"/>
          <w:sz w:val="24"/>
          <w:szCs w:val="24"/>
        </w:rPr>
        <w:t xml:space="preserve">абот и до подписания Сторонами </w:t>
      </w:r>
      <w:r w:rsidR="004D43E1">
        <w:rPr>
          <w:rFonts w:ascii="Times New Roman" w:hAnsi="Times New Roman" w:cs="Times New Roman"/>
          <w:color w:val="000000"/>
          <w:sz w:val="24"/>
          <w:szCs w:val="24"/>
        </w:rPr>
        <w:t>Акта приемки законченного строительством объекта.</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 xml:space="preserve">Сотрудники охраны Генерального Подрядчика обязаны идентифицировать любое лицо, входящее </w:t>
      </w:r>
      <w:r w:rsidR="004D43E1">
        <w:rPr>
          <w:rFonts w:ascii="Times New Roman" w:hAnsi="Times New Roman" w:cs="Times New Roman"/>
          <w:sz w:val="24"/>
          <w:szCs w:val="24"/>
        </w:rPr>
        <w:t>в Помещения</w:t>
      </w:r>
      <w:r w:rsidRPr="009538BA">
        <w:rPr>
          <w:rFonts w:ascii="Times New Roman" w:hAnsi="Times New Roman" w:cs="Times New Roman"/>
          <w:sz w:val="24"/>
          <w:szCs w:val="24"/>
        </w:rPr>
        <w:t>.</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На вынос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инструментов, приборов,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должны оформляться соответствующие пропуска.</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w:t>
      </w:r>
      <w:proofErr w:type="gramStart"/>
      <w:r w:rsidRPr="009538BA">
        <w:rPr>
          <w:rFonts w:ascii="Times New Roman" w:hAnsi="Times New Roman" w:cs="Times New Roman"/>
          <w:sz w:val="24"/>
          <w:szCs w:val="24"/>
        </w:rPr>
        <w:t>контроль за</w:t>
      </w:r>
      <w:proofErr w:type="gramEnd"/>
      <w:r w:rsidRPr="009538BA">
        <w:rPr>
          <w:rFonts w:ascii="Times New Roman" w:hAnsi="Times New Roman" w:cs="Times New Roman"/>
          <w:sz w:val="24"/>
          <w:szCs w:val="24"/>
        </w:rPr>
        <w:t xml:space="preserve"> сохранностью конструкций и инженерно-технических сетей, </w:t>
      </w:r>
      <w:r w:rsidR="00040CDC" w:rsidRPr="009538BA">
        <w:rPr>
          <w:rFonts w:ascii="Times New Roman" w:hAnsi="Times New Roman" w:cs="Times New Roman"/>
          <w:sz w:val="24"/>
          <w:szCs w:val="24"/>
        </w:rPr>
        <w:t xml:space="preserve">а также иных объектов, </w:t>
      </w:r>
      <w:r w:rsidRPr="009538BA">
        <w:rPr>
          <w:rFonts w:ascii="Times New Roman" w:hAnsi="Times New Roman" w:cs="Times New Roman"/>
          <w:sz w:val="24"/>
          <w:szCs w:val="24"/>
        </w:rPr>
        <w:t xml:space="preserve">находящихся </w:t>
      </w:r>
      <w:r w:rsidR="00040CDC" w:rsidRPr="009538BA">
        <w:rPr>
          <w:rFonts w:ascii="Times New Roman" w:hAnsi="Times New Roman" w:cs="Times New Roman"/>
          <w:sz w:val="24"/>
          <w:szCs w:val="24"/>
        </w:rPr>
        <w:t>в зоне производства Работ или</w:t>
      </w:r>
      <w:r w:rsidRPr="009538BA">
        <w:rPr>
          <w:rFonts w:ascii="Times New Roman" w:hAnsi="Times New Roman" w:cs="Times New Roman"/>
          <w:sz w:val="24"/>
          <w:szCs w:val="24"/>
        </w:rPr>
        <w:t xml:space="preserve"> пр</w:t>
      </w:r>
      <w:r w:rsidR="00040CDC" w:rsidRPr="009538BA">
        <w:rPr>
          <w:rFonts w:ascii="Times New Roman" w:hAnsi="Times New Roman" w:cs="Times New Roman"/>
          <w:sz w:val="24"/>
          <w:szCs w:val="24"/>
        </w:rPr>
        <w:t>и</w:t>
      </w:r>
      <w:r w:rsidRPr="009538BA">
        <w:rPr>
          <w:rFonts w:ascii="Times New Roman" w:hAnsi="Times New Roman" w:cs="Times New Roman"/>
          <w:sz w:val="24"/>
          <w:szCs w:val="24"/>
        </w:rPr>
        <w:t xml:space="preserve">легающих к </w:t>
      </w:r>
      <w:r w:rsidR="00040CDC" w:rsidRPr="009538BA">
        <w:rPr>
          <w:rFonts w:ascii="Times New Roman" w:hAnsi="Times New Roman" w:cs="Times New Roman"/>
          <w:sz w:val="24"/>
          <w:szCs w:val="24"/>
        </w:rPr>
        <w:t>ней</w:t>
      </w:r>
      <w:r w:rsidRPr="009538BA">
        <w:rPr>
          <w:rFonts w:ascii="Times New Roman" w:hAnsi="Times New Roman" w:cs="Times New Roman"/>
          <w:sz w:val="24"/>
          <w:szCs w:val="24"/>
        </w:rPr>
        <w:t>.</w:t>
      </w:r>
    </w:p>
    <w:p w:rsidR="00691DEA" w:rsidRPr="009538BA" w:rsidRDefault="00691DEA" w:rsidP="001E073C">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5F6564"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54" w:name="_Ref303176586"/>
      <w:bookmarkStart w:id="155" w:name="_Ref304030573"/>
      <w:r w:rsidRPr="009538BA">
        <w:rPr>
          <w:rFonts w:ascii="Times New Roman" w:hAnsi="Times New Roman" w:cs="Times New Roman"/>
          <w:b/>
          <w:bCs/>
          <w:caps/>
          <w:sz w:val="24"/>
          <w:szCs w:val="24"/>
        </w:rPr>
        <w:t>банковск</w:t>
      </w:r>
      <w:r w:rsidR="00363819" w:rsidRPr="009538BA">
        <w:rPr>
          <w:rFonts w:ascii="Times New Roman" w:hAnsi="Times New Roman" w:cs="Times New Roman"/>
          <w:b/>
          <w:bCs/>
          <w:caps/>
          <w:sz w:val="24"/>
          <w:szCs w:val="24"/>
        </w:rPr>
        <w:t>ая</w:t>
      </w:r>
      <w:r w:rsidRPr="009538BA">
        <w:rPr>
          <w:rFonts w:ascii="Times New Roman" w:hAnsi="Times New Roman" w:cs="Times New Roman"/>
          <w:b/>
          <w:bCs/>
          <w:caps/>
          <w:sz w:val="24"/>
          <w:szCs w:val="24"/>
        </w:rPr>
        <w:t xml:space="preserve"> </w:t>
      </w:r>
      <w:bookmarkEnd w:id="154"/>
      <w:r w:rsidRPr="009538BA">
        <w:rPr>
          <w:rFonts w:ascii="Times New Roman" w:hAnsi="Times New Roman" w:cs="Times New Roman"/>
          <w:b/>
          <w:bCs/>
          <w:caps/>
          <w:sz w:val="24"/>
          <w:szCs w:val="24"/>
        </w:rPr>
        <w:t>гаранти</w:t>
      </w:r>
      <w:r w:rsidR="00363819" w:rsidRPr="009538BA">
        <w:rPr>
          <w:rFonts w:ascii="Times New Roman" w:hAnsi="Times New Roman" w:cs="Times New Roman"/>
          <w:b/>
          <w:bCs/>
          <w:caps/>
          <w:sz w:val="24"/>
          <w:szCs w:val="24"/>
        </w:rPr>
        <w:t>я</w:t>
      </w:r>
      <w:r w:rsidRPr="009538BA">
        <w:rPr>
          <w:rFonts w:ascii="Times New Roman" w:hAnsi="Times New Roman" w:cs="Times New Roman"/>
          <w:b/>
          <w:bCs/>
          <w:caps/>
          <w:sz w:val="24"/>
          <w:szCs w:val="24"/>
        </w:rPr>
        <w:t xml:space="preserve"> </w:t>
      </w:r>
      <w:r w:rsidR="0078536F" w:rsidRPr="009538BA">
        <w:rPr>
          <w:rFonts w:ascii="Times New Roman" w:hAnsi="Times New Roman" w:cs="Times New Roman"/>
          <w:b/>
          <w:bCs/>
          <w:caps/>
          <w:sz w:val="24"/>
          <w:szCs w:val="24"/>
        </w:rPr>
        <w:t>и страхование</w:t>
      </w:r>
      <w:bookmarkEnd w:id="155"/>
    </w:p>
    <w:p w:rsidR="001E073C" w:rsidRPr="009538BA" w:rsidRDefault="001E073C" w:rsidP="001E073C">
      <w:pPr>
        <w:pStyle w:val="a4"/>
        <w:tabs>
          <w:tab w:val="left" w:pos="993"/>
          <w:tab w:val="left" w:pos="1276"/>
        </w:tabs>
        <w:spacing w:after="0" w:line="240" w:lineRule="auto"/>
        <w:ind w:left="709" w:right="-1"/>
        <w:jc w:val="both"/>
        <w:rPr>
          <w:rFonts w:ascii="Times New Roman" w:hAnsi="Times New Roman" w:cs="Times New Roman"/>
          <w:b/>
          <w:bCs/>
          <w:caps/>
          <w:sz w:val="20"/>
          <w:szCs w:val="20"/>
        </w:rPr>
      </w:pPr>
    </w:p>
    <w:p w:rsidR="0078536F" w:rsidRPr="009538BA" w:rsidRDefault="005F6564"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bookmarkStart w:id="156" w:name="_Ref304030579"/>
      <w:bookmarkStart w:id="157" w:name="_Ref319509871"/>
      <w:r w:rsidRPr="009538BA">
        <w:rPr>
          <w:rFonts w:ascii="Times New Roman" w:hAnsi="Times New Roman" w:cs="Times New Roman"/>
          <w:b/>
          <w:sz w:val="24"/>
          <w:szCs w:val="24"/>
        </w:rPr>
        <w:t>Банковск</w:t>
      </w:r>
      <w:r w:rsidR="005E46E9" w:rsidRPr="009538BA">
        <w:rPr>
          <w:rFonts w:ascii="Times New Roman" w:hAnsi="Times New Roman" w:cs="Times New Roman"/>
          <w:b/>
          <w:sz w:val="24"/>
          <w:szCs w:val="24"/>
        </w:rPr>
        <w:t>ая</w:t>
      </w:r>
      <w:r w:rsidRPr="009538BA">
        <w:rPr>
          <w:rFonts w:ascii="Times New Roman" w:hAnsi="Times New Roman" w:cs="Times New Roman"/>
          <w:b/>
          <w:sz w:val="24"/>
          <w:szCs w:val="24"/>
        </w:rPr>
        <w:t xml:space="preserve"> </w:t>
      </w:r>
      <w:bookmarkEnd w:id="156"/>
      <w:r w:rsidR="00343E7A" w:rsidRPr="009538BA">
        <w:rPr>
          <w:rFonts w:ascii="Times New Roman" w:hAnsi="Times New Roman" w:cs="Times New Roman"/>
          <w:b/>
          <w:sz w:val="24"/>
          <w:szCs w:val="24"/>
        </w:rPr>
        <w:t>Гаранти</w:t>
      </w:r>
      <w:bookmarkEnd w:id="157"/>
      <w:r w:rsidR="005E46E9" w:rsidRPr="009538BA">
        <w:rPr>
          <w:rFonts w:ascii="Times New Roman" w:hAnsi="Times New Roman" w:cs="Times New Roman"/>
          <w:b/>
          <w:sz w:val="24"/>
          <w:szCs w:val="24"/>
        </w:rPr>
        <w:t>я</w:t>
      </w:r>
    </w:p>
    <w:p w:rsidR="001E5223" w:rsidRPr="009538BA" w:rsidRDefault="000F7780"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sz w:val="24"/>
          <w:szCs w:val="24"/>
        </w:rPr>
        <w:t xml:space="preserve">В </w:t>
      </w:r>
      <w:r w:rsidR="00596A2F">
        <w:rPr>
          <w:rFonts w:ascii="Times New Roman" w:hAnsi="Times New Roman" w:cs="Times New Roman"/>
          <w:sz w:val="24"/>
          <w:szCs w:val="24"/>
        </w:rPr>
        <w:t>целях получения</w:t>
      </w:r>
      <w:r w:rsidRPr="009538BA">
        <w:rPr>
          <w:rFonts w:ascii="Times New Roman" w:hAnsi="Times New Roman" w:cs="Times New Roman"/>
          <w:sz w:val="24"/>
          <w:szCs w:val="24"/>
        </w:rPr>
        <w:t xml:space="preserve"> </w:t>
      </w:r>
      <w:r w:rsidR="002909A3" w:rsidRPr="009538BA">
        <w:rPr>
          <w:rFonts w:ascii="Times New Roman" w:hAnsi="Times New Roman" w:cs="Times New Roman"/>
          <w:sz w:val="24"/>
          <w:szCs w:val="24"/>
        </w:rPr>
        <w:t>А</w:t>
      </w:r>
      <w:r w:rsidRPr="009538BA">
        <w:rPr>
          <w:rFonts w:ascii="Times New Roman" w:hAnsi="Times New Roman" w:cs="Times New Roman"/>
          <w:sz w:val="24"/>
          <w:szCs w:val="24"/>
        </w:rPr>
        <w:t>в</w:t>
      </w:r>
      <w:r w:rsidR="00770C9D" w:rsidRPr="009538BA">
        <w:rPr>
          <w:rFonts w:ascii="Times New Roman" w:hAnsi="Times New Roman" w:cs="Times New Roman"/>
          <w:sz w:val="24"/>
          <w:szCs w:val="24"/>
        </w:rPr>
        <w:t>а</w:t>
      </w:r>
      <w:r w:rsidRPr="009538BA">
        <w:rPr>
          <w:rFonts w:ascii="Times New Roman" w:hAnsi="Times New Roman" w:cs="Times New Roman"/>
          <w:sz w:val="24"/>
          <w:szCs w:val="24"/>
        </w:rPr>
        <w:t>нсов</w:t>
      </w:r>
      <w:r w:rsidR="00B95BDD" w:rsidRPr="009538BA">
        <w:rPr>
          <w:rFonts w:ascii="Times New Roman" w:hAnsi="Times New Roman" w:cs="Times New Roman"/>
          <w:sz w:val="24"/>
          <w:szCs w:val="24"/>
        </w:rPr>
        <w:t>ого</w:t>
      </w:r>
      <w:r w:rsidRPr="009538BA">
        <w:rPr>
          <w:rFonts w:ascii="Times New Roman" w:hAnsi="Times New Roman" w:cs="Times New Roman"/>
          <w:sz w:val="24"/>
          <w:szCs w:val="24"/>
        </w:rPr>
        <w:t xml:space="preserve"> платеж</w:t>
      </w:r>
      <w:r w:rsidR="00B95BDD" w:rsidRPr="009538BA">
        <w:rPr>
          <w:rFonts w:ascii="Times New Roman" w:hAnsi="Times New Roman" w:cs="Times New Roman"/>
          <w:sz w:val="24"/>
          <w:szCs w:val="24"/>
        </w:rPr>
        <w:t>а</w:t>
      </w:r>
      <w:r w:rsidRPr="009538BA">
        <w:rPr>
          <w:rFonts w:ascii="Times New Roman" w:hAnsi="Times New Roman" w:cs="Times New Roman"/>
          <w:sz w:val="24"/>
          <w:szCs w:val="24"/>
        </w:rPr>
        <w:t xml:space="preserve"> согласно условиям настоящего Договора </w:t>
      </w:r>
      <w:r w:rsidR="001E5223" w:rsidRPr="009538BA">
        <w:rPr>
          <w:rFonts w:ascii="Times New Roman" w:hAnsi="Times New Roman" w:cs="Times New Roman"/>
          <w:sz w:val="24"/>
          <w:szCs w:val="24"/>
        </w:rPr>
        <w:t>Генеральный Подрядчик обязуется предоставить Заказчику безотзывн</w:t>
      </w:r>
      <w:r w:rsidR="00B95BDD" w:rsidRPr="009538BA">
        <w:rPr>
          <w:rFonts w:ascii="Times New Roman" w:hAnsi="Times New Roman" w:cs="Times New Roman"/>
          <w:sz w:val="24"/>
          <w:szCs w:val="24"/>
        </w:rPr>
        <w:t>ую</w:t>
      </w:r>
      <w:r w:rsidR="001E5223" w:rsidRPr="009538BA">
        <w:rPr>
          <w:rFonts w:ascii="Times New Roman" w:hAnsi="Times New Roman" w:cs="Times New Roman"/>
          <w:sz w:val="24"/>
          <w:szCs w:val="24"/>
        </w:rPr>
        <w:t xml:space="preserve"> Банковск</w:t>
      </w:r>
      <w:r w:rsidR="00B95BDD" w:rsidRPr="009538BA">
        <w:rPr>
          <w:rFonts w:ascii="Times New Roman" w:hAnsi="Times New Roman" w:cs="Times New Roman"/>
          <w:sz w:val="24"/>
          <w:szCs w:val="24"/>
        </w:rPr>
        <w:t>ую</w:t>
      </w:r>
      <w:r w:rsidR="001E5223"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B95BDD" w:rsidRPr="009538BA">
        <w:rPr>
          <w:rFonts w:ascii="Times New Roman" w:hAnsi="Times New Roman" w:cs="Times New Roman"/>
          <w:sz w:val="24"/>
          <w:szCs w:val="24"/>
        </w:rPr>
        <w:t>ю на возврат Авансового платежа</w:t>
      </w:r>
      <w:r w:rsidR="001E5223" w:rsidRPr="009538BA">
        <w:rPr>
          <w:rFonts w:ascii="Times New Roman" w:hAnsi="Times New Roman" w:cs="Times New Roman"/>
          <w:sz w:val="24"/>
          <w:szCs w:val="24"/>
        </w:rPr>
        <w:t>, обеспечивающ</w:t>
      </w:r>
      <w:r w:rsidR="00B95BDD" w:rsidRPr="009538BA">
        <w:rPr>
          <w:rFonts w:ascii="Times New Roman" w:hAnsi="Times New Roman" w:cs="Times New Roman"/>
          <w:sz w:val="24"/>
          <w:szCs w:val="24"/>
        </w:rPr>
        <w:t>ую</w:t>
      </w:r>
      <w:r w:rsidR="001E5223" w:rsidRPr="009538BA">
        <w:rPr>
          <w:rFonts w:ascii="Times New Roman" w:hAnsi="Times New Roman" w:cs="Times New Roman"/>
          <w:sz w:val="24"/>
          <w:szCs w:val="24"/>
        </w:rPr>
        <w:t xml:space="preserve"> возврат </w:t>
      </w:r>
      <w:r w:rsidR="00B46433" w:rsidRPr="009538BA">
        <w:rPr>
          <w:rFonts w:ascii="Times New Roman" w:hAnsi="Times New Roman" w:cs="Times New Roman"/>
          <w:sz w:val="24"/>
          <w:szCs w:val="24"/>
        </w:rPr>
        <w:t>Авансов</w:t>
      </w:r>
      <w:r w:rsidR="00B95BDD" w:rsidRPr="009538BA">
        <w:rPr>
          <w:rFonts w:ascii="Times New Roman" w:hAnsi="Times New Roman" w:cs="Times New Roman"/>
          <w:sz w:val="24"/>
          <w:szCs w:val="24"/>
        </w:rPr>
        <w:t>ого</w:t>
      </w:r>
      <w:r w:rsidR="00B46433" w:rsidRPr="009538BA">
        <w:rPr>
          <w:rFonts w:ascii="Times New Roman" w:hAnsi="Times New Roman" w:cs="Times New Roman"/>
          <w:sz w:val="24"/>
          <w:szCs w:val="24"/>
        </w:rPr>
        <w:t xml:space="preserve"> платеж</w:t>
      </w:r>
      <w:r w:rsidR="00B95BDD" w:rsidRPr="009538BA">
        <w:rPr>
          <w:rFonts w:ascii="Times New Roman" w:hAnsi="Times New Roman" w:cs="Times New Roman"/>
          <w:sz w:val="24"/>
          <w:szCs w:val="24"/>
        </w:rPr>
        <w:t>а</w:t>
      </w:r>
      <w:r w:rsidR="001E5223" w:rsidRPr="009538BA">
        <w:rPr>
          <w:rFonts w:ascii="Times New Roman" w:hAnsi="Times New Roman" w:cs="Times New Roman"/>
          <w:sz w:val="24"/>
          <w:szCs w:val="24"/>
        </w:rPr>
        <w:t xml:space="preserve">, </w:t>
      </w:r>
      <w:r w:rsidR="00B46433" w:rsidRPr="009538BA">
        <w:rPr>
          <w:rFonts w:ascii="Times New Roman" w:hAnsi="Times New Roman" w:cs="Times New Roman"/>
          <w:sz w:val="24"/>
          <w:szCs w:val="24"/>
        </w:rPr>
        <w:t>предусмотренн</w:t>
      </w:r>
      <w:r w:rsidR="00B95BDD" w:rsidRPr="009538BA">
        <w:rPr>
          <w:rFonts w:ascii="Times New Roman" w:hAnsi="Times New Roman" w:cs="Times New Roman"/>
          <w:sz w:val="24"/>
          <w:szCs w:val="24"/>
        </w:rPr>
        <w:t>ого</w:t>
      </w:r>
      <w:r w:rsidR="00B46433" w:rsidRPr="009538BA">
        <w:rPr>
          <w:rFonts w:ascii="Times New Roman" w:hAnsi="Times New Roman" w:cs="Times New Roman"/>
          <w:sz w:val="24"/>
          <w:szCs w:val="24"/>
        </w:rPr>
        <w:t xml:space="preserve"> </w:t>
      </w:r>
      <w:r w:rsidR="00A83992" w:rsidRPr="009538BA">
        <w:rPr>
          <w:rFonts w:ascii="Times New Roman" w:hAnsi="Times New Roman" w:cs="Times New Roman"/>
          <w:sz w:val="24"/>
          <w:szCs w:val="24"/>
        </w:rPr>
        <w:t>настоящим Договором</w:t>
      </w:r>
      <w:r w:rsidR="007E5034" w:rsidRPr="009538BA">
        <w:rPr>
          <w:rFonts w:ascii="Times New Roman" w:hAnsi="Times New Roman" w:cs="Times New Roman"/>
          <w:sz w:val="24"/>
          <w:szCs w:val="24"/>
        </w:rPr>
        <w:t>.</w:t>
      </w:r>
    </w:p>
    <w:p w:rsidR="00074D21" w:rsidRPr="009538BA" w:rsidRDefault="00074D21"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2857EC">
        <w:rPr>
          <w:rFonts w:ascii="Times New Roman" w:eastAsia="Times New Roman" w:hAnsi="Times New Roman" w:cs="Times New Roman"/>
          <w:sz w:val="24"/>
          <w:szCs w:val="24"/>
        </w:rPr>
        <w:t>Б</w:t>
      </w:r>
      <w:r w:rsidR="0032010C" w:rsidRPr="002857EC">
        <w:rPr>
          <w:rFonts w:ascii="Times New Roman" w:eastAsia="Times New Roman" w:hAnsi="Times New Roman" w:cs="Times New Roman"/>
          <w:sz w:val="24"/>
          <w:szCs w:val="24"/>
        </w:rPr>
        <w:t>енефициаром в Банковской Г</w:t>
      </w:r>
      <w:r w:rsidRPr="002857EC">
        <w:rPr>
          <w:rFonts w:ascii="Times New Roman" w:eastAsia="Times New Roman" w:hAnsi="Times New Roman" w:cs="Times New Roman"/>
          <w:sz w:val="24"/>
          <w:szCs w:val="24"/>
        </w:rPr>
        <w:t xml:space="preserve">арантии должен быть указан Заказчик, Принципалом – </w:t>
      </w:r>
      <w:r w:rsidR="000D1575" w:rsidRPr="002857EC">
        <w:rPr>
          <w:rFonts w:ascii="Times New Roman" w:eastAsia="Times New Roman" w:hAnsi="Times New Roman" w:cs="Times New Roman"/>
          <w:sz w:val="24"/>
          <w:szCs w:val="24"/>
        </w:rPr>
        <w:t xml:space="preserve">Генеральный </w:t>
      </w:r>
      <w:r w:rsidRPr="002857EC">
        <w:rPr>
          <w:rFonts w:ascii="Times New Roman" w:eastAsia="Times New Roman" w:hAnsi="Times New Roman" w:cs="Times New Roman"/>
          <w:sz w:val="24"/>
          <w:szCs w:val="24"/>
        </w:rPr>
        <w:t>Подрядчик, Гарантом – банк или иная кредитная организация, выдавшая Банковскую Гарантию</w:t>
      </w:r>
      <w:r w:rsidR="00B95BDD" w:rsidRPr="002857EC">
        <w:rPr>
          <w:rFonts w:ascii="Times New Roman" w:eastAsia="Times New Roman" w:hAnsi="Times New Roman" w:cs="Times New Roman"/>
          <w:sz w:val="24"/>
          <w:szCs w:val="24"/>
        </w:rPr>
        <w:t xml:space="preserve"> (далее – </w:t>
      </w:r>
      <w:r w:rsidR="00B95BDD" w:rsidRPr="003C4058">
        <w:rPr>
          <w:rFonts w:ascii="Times New Roman" w:eastAsia="Times New Roman" w:hAnsi="Times New Roman" w:cs="Times New Roman"/>
          <w:sz w:val="24"/>
          <w:szCs w:val="24"/>
        </w:rPr>
        <w:t>Гарант</w:t>
      </w:r>
      <w:r w:rsidR="00B95BDD" w:rsidRPr="002857EC">
        <w:rPr>
          <w:rFonts w:ascii="Times New Roman" w:eastAsia="Times New Roman" w:hAnsi="Times New Roman" w:cs="Times New Roman"/>
          <w:sz w:val="24"/>
          <w:szCs w:val="24"/>
        </w:rPr>
        <w:t>)</w:t>
      </w:r>
      <w:r w:rsidRPr="002857EC">
        <w:rPr>
          <w:rFonts w:ascii="Times New Roman" w:eastAsia="Times New Roman" w:hAnsi="Times New Roman" w:cs="Times New Roman"/>
          <w:sz w:val="24"/>
          <w:szCs w:val="24"/>
        </w:rPr>
        <w:t>.</w:t>
      </w:r>
    </w:p>
    <w:p w:rsidR="00B95BDD" w:rsidRPr="009538BA" w:rsidRDefault="003307F2"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Гарант </w:t>
      </w:r>
      <w:r w:rsidR="00B95BDD" w:rsidRPr="009538BA">
        <w:rPr>
          <w:rFonts w:ascii="Times New Roman" w:hAnsi="Times New Roman" w:cs="Times New Roman"/>
          <w:sz w:val="24"/>
          <w:szCs w:val="24"/>
        </w:rPr>
        <w:t>должен иметь действующую лицензию на банковскую деятельность, выданную Банком России и не находиться в процессе ликвидации или банкротства</w:t>
      </w:r>
    </w:p>
    <w:p w:rsidR="000C7D29" w:rsidRDefault="000C7D29"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Собственный капитал Гаранта должен превышать либо быть равен </w:t>
      </w:r>
      <w:r w:rsidR="0036022F" w:rsidRPr="0036022F">
        <w:rPr>
          <w:rFonts w:ascii="Times New Roman" w:hAnsi="Times New Roman" w:cs="Times New Roman"/>
          <w:b/>
          <w:sz w:val="24"/>
          <w:szCs w:val="24"/>
        </w:rPr>
        <w:t>[сумма цифрами и прописью]</w:t>
      </w:r>
      <w:r w:rsidRPr="009538BA">
        <w:rPr>
          <w:rFonts w:ascii="Times New Roman" w:hAnsi="Times New Roman" w:cs="Times New Roman"/>
          <w:sz w:val="24"/>
          <w:szCs w:val="24"/>
        </w:rPr>
        <w:t xml:space="preserve"> рублей на последнюю отчетную дату по данным информационного агентства Интерфакс. Активы Гаранта должны превышать либо быть равны </w:t>
      </w:r>
      <w:r w:rsidR="0036022F" w:rsidRPr="0036022F">
        <w:rPr>
          <w:rFonts w:ascii="Times New Roman" w:hAnsi="Times New Roman" w:cs="Times New Roman"/>
          <w:b/>
          <w:sz w:val="24"/>
          <w:szCs w:val="24"/>
        </w:rPr>
        <w:t>[сумма цифрами и прописью]</w:t>
      </w:r>
      <w:r w:rsidR="00427E4B" w:rsidRPr="00427E4B">
        <w:rPr>
          <w:rFonts w:ascii="Times New Roman" w:hAnsi="Times New Roman" w:cs="Times New Roman"/>
          <w:sz w:val="24"/>
          <w:szCs w:val="24"/>
        </w:rPr>
        <w:t xml:space="preserve"> </w:t>
      </w:r>
      <w:r w:rsidRPr="009538BA">
        <w:rPr>
          <w:rFonts w:ascii="Times New Roman" w:hAnsi="Times New Roman" w:cs="Times New Roman"/>
          <w:sz w:val="24"/>
          <w:szCs w:val="24"/>
        </w:rPr>
        <w:t>рублей на последнюю отчетную дату по данным информационного агентства Интерфакс.</w:t>
      </w:r>
    </w:p>
    <w:p w:rsidR="00467CBC" w:rsidRDefault="00467CBC" w:rsidP="00467CBC">
      <w:pPr>
        <w:pStyle w:val="a4"/>
        <w:tabs>
          <w:tab w:val="left" w:pos="0"/>
          <w:tab w:val="left" w:pos="142"/>
          <w:tab w:val="left" w:pos="851"/>
        </w:tabs>
        <w:spacing w:after="0" w:line="240" w:lineRule="auto"/>
        <w:ind w:left="0" w:firstLine="709"/>
        <w:jc w:val="both"/>
        <w:rPr>
          <w:rFonts w:ascii="Times New Roman" w:hAnsi="Times New Roman" w:cs="Times New Roman"/>
          <w:sz w:val="24"/>
          <w:szCs w:val="24"/>
        </w:rPr>
      </w:pPr>
      <w:r w:rsidRPr="008F5E85">
        <w:rPr>
          <w:rFonts w:ascii="Times New Roman" w:hAnsi="Times New Roman" w:cs="Times New Roman"/>
          <w:sz w:val="24"/>
          <w:szCs w:val="24"/>
        </w:rPr>
        <w:t>Суммы собственного капитала и активов Гаранта для настоящего Договора определяются в зависимости от суммы предоставляемой банковской гарантии, указанной в пункте 8.1.1. настоящего Договора,  и  устанавливаются в следующих размерах:</w:t>
      </w:r>
    </w:p>
    <w:p w:rsidR="00467CBC" w:rsidRPr="008F5E85" w:rsidRDefault="00467CBC" w:rsidP="00467CBC">
      <w:pPr>
        <w:pStyle w:val="a4"/>
        <w:tabs>
          <w:tab w:val="left" w:pos="0"/>
          <w:tab w:val="left" w:pos="142"/>
          <w:tab w:val="left" w:pos="851"/>
        </w:tabs>
        <w:spacing w:after="0" w:line="240" w:lineRule="auto"/>
        <w:ind w:left="0" w:firstLine="709"/>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467CBC" w:rsidRPr="008F5E85" w:rsidTr="004105F0">
        <w:trPr>
          <w:cantSplit/>
        </w:trPr>
        <w:tc>
          <w:tcPr>
            <w:tcW w:w="3402"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Сумма предоставляемой банковской гарантии</w:t>
            </w:r>
          </w:p>
        </w:tc>
        <w:tc>
          <w:tcPr>
            <w:tcW w:w="2410"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активов гаранта, млрд. рублей</w:t>
            </w:r>
          </w:p>
        </w:tc>
        <w:tc>
          <w:tcPr>
            <w:tcW w:w="2268" w:type="dxa"/>
            <w:tcBorders>
              <w:top w:val="single" w:sz="4" w:space="0" w:color="auto"/>
              <w:left w:val="single" w:sz="4" w:space="0" w:color="auto"/>
              <w:bottom w:val="single" w:sz="4" w:space="0" w:color="auto"/>
              <w:right w:val="single" w:sz="4" w:space="0" w:color="auto"/>
            </w:tcBorders>
          </w:tcPr>
          <w:p w:rsidR="00467CBC" w:rsidRPr="00FA3F4C"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Минимально допустимая сумма собственного капитала,</w:t>
            </w:r>
          </w:p>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 млрд. рублей</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 xml:space="preserve">Необходимость применения критерия наличия кредитного рейтинга </w:t>
            </w:r>
          </w:p>
        </w:tc>
      </w:tr>
      <w:tr w:rsidR="00467CBC" w:rsidRPr="008F5E85" w:rsidTr="004105F0">
        <w:trPr>
          <w:cantSplit/>
        </w:trPr>
        <w:tc>
          <w:tcPr>
            <w:tcW w:w="10348" w:type="dxa"/>
            <w:gridSpan w:val="4"/>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rPr>
                <w:rFonts w:eastAsiaTheme="minorEastAsia" w:cstheme="minorBidi"/>
                <w:bCs w:val="0"/>
                <w:szCs w:val="24"/>
              </w:rPr>
            </w:pPr>
            <w:r w:rsidRPr="008F5E85">
              <w:rPr>
                <w:rFonts w:eastAsiaTheme="minorEastAsia" w:cstheme="minorBidi"/>
                <w:bCs w:val="0"/>
                <w:szCs w:val="24"/>
              </w:rPr>
              <w:t>для банковских гарантий всех видов:</w:t>
            </w:r>
          </w:p>
        </w:tc>
      </w:tr>
      <w:tr w:rsidR="00467CBC" w:rsidRPr="008F5E85" w:rsidTr="004105F0">
        <w:trPr>
          <w:cantSplit/>
        </w:trPr>
        <w:tc>
          <w:tcPr>
            <w:tcW w:w="3402"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до 30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467CBC" w:rsidRPr="008F5E85" w:rsidTr="004105F0">
        <w:trPr>
          <w:cantSplit/>
        </w:trPr>
        <w:tc>
          <w:tcPr>
            <w:tcW w:w="3402"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30 млн. рублей и до 100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не применяется</w:t>
            </w:r>
          </w:p>
        </w:tc>
      </w:tr>
      <w:tr w:rsidR="00467CBC" w:rsidRPr="008F5E85" w:rsidTr="004105F0">
        <w:trPr>
          <w:cantSplit/>
        </w:trPr>
        <w:tc>
          <w:tcPr>
            <w:tcW w:w="3402"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100 млн. рублей и до 500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r w:rsidR="00467CBC" w:rsidRPr="008F5E85" w:rsidTr="004105F0">
        <w:trPr>
          <w:cantSplit/>
        </w:trPr>
        <w:tc>
          <w:tcPr>
            <w:tcW w:w="3402"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свыше 500 млн. рублей</w:t>
            </w:r>
          </w:p>
        </w:tc>
        <w:tc>
          <w:tcPr>
            <w:tcW w:w="2410"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30</w:t>
            </w:r>
          </w:p>
        </w:tc>
        <w:tc>
          <w:tcPr>
            <w:tcW w:w="2268" w:type="dxa"/>
            <w:tcBorders>
              <w:top w:val="single" w:sz="4" w:space="0" w:color="auto"/>
              <w:left w:val="single" w:sz="4" w:space="0" w:color="auto"/>
              <w:bottom w:val="single" w:sz="4" w:space="0" w:color="auto"/>
              <w:right w:val="single" w:sz="4" w:space="0" w:color="auto"/>
            </w:tcBorders>
          </w:tcPr>
          <w:p w:rsidR="00467CBC" w:rsidRPr="008F5E85" w:rsidRDefault="00467CBC" w:rsidP="004105F0">
            <w:pPr>
              <w:pStyle w:val="-5"/>
              <w:widowControl w:val="0"/>
              <w:spacing w:before="0" w:after="0" w:line="240" w:lineRule="auto"/>
              <w:jc w:val="center"/>
              <w:rPr>
                <w:rFonts w:eastAsiaTheme="minorEastAsia" w:cstheme="minorBidi"/>
                <w:b w:val="0"/>
                <w:bCs w:val="0"/>
                <w:szCs w:val="24"/>
              </w:rPr>
            </w:pPr>
            <w:r w:rsidRPr="008F5E85">
              <w:rPr>
                <w:rFonts w:eastAsiaTheme="minorEastAsia" w:cstheme="minorBidi"/>
                <w:b w:val="0"/>
                <w:bCs w:val="0"/>
                <w:szCs w:val="24"/>
              </w:rPr>
              <w:t>Критерий применяется</w:t>
            </w:r>
          </w:p>
        </w:tc>
      </w:tr>
    </w:tbl>
    <w:p w:rsidR="00467CBC" w:rsidRPr="008F5E85" w:rsidRDefault="00467CBC" w:rsidP="00467CBC">
      <w:pPr>
        <w:pStyle w:val="a4"/>
        <w:tabs>
          <w:tab w:val="left" w:pos="993"/>
          <w:tab w:val="left" w:pos="1276"/>
          <w:tab w:val="left" w:pos="1418"/>
        </w:tabs>
        <w:spacing w:after="0" w:line="240" w:lineRule="auto"/>
        <w:ind w:left="709"/>
        <w:jc w:val="both"/>
        <w:rPr>
          <w:rFonts w:ascii="Times New Roman" w:hAnsi="Times New Roman" w:cs="Times New Roman"/>
          <w:sz w:val="24"/>
          <w:szCs w:val="24"/>
        </w:rPr>
      </w:pPr>
    </w:p>
    <w:p w:rsidR="003C4058" w:rsidRDefault="003C4058" w:rsidP="003C4058">
      <w:pPr>
        <w:pStyle w:val="a4"/>
        <w:tabs>
          <w:tab w:val="left" w:pos="993"/>
          <w:tab w:val="left" w:pos="1276"/>
          <w:tab w:val="left" w:pos="1418"/>
        </w:tabs>
        <w:spacing w:after="0" w:line="240" w:lineRule="auto"/>
        <w:ind w:left="709"/>
        <w:jc w:val="both"/>
        <w:rPr>
          <w:rFonts w:ascii="Times New Roman" w:hAnsi="Times New Roman" w:cs="Times New Roman"/>
          <w:sz w:val="24"/>
          <w:szCs w:val="24"/>
        </w:rPr>
      </w:pPr>
    </w:p>
    <w:p w:rsidR="00633216" w:rsidRPr="009538BA" w:rsidRDefault="006B6753"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Гарант должен иметь</w:t>
      </w:r>
      <w:r w:rsidR="00C02378" w:rsidRPr="009538BA">
        <w:rPr>
          <w:rFonts w:ascii="Times New Roman" w:hAnsi="Times New Roman" w:cs="Times New Roman"/>
          <w:sz w:val="24"/>
          <w:szCs w:val="24"/>
        </w:rPr>
        <w:t xml:space="preserve"> </w:t>
      </w:r>
      <w:r w:rsidR="001E5223" w:rsidRPr="009538BA">
        <w:rPr>
          <w:rFonts w:ascii="Times New Roman" w:hAnsi="Times New Roman" w:cs="Times New Roman"/>
          <w:sz w:val="24"/>
          <w:szCs w:val="24"/>
        </w:rPr>
        <w:t xml:space="preserve">долгосрочный кредитный рейтинг </w:t>
      </w:r>
      <w:r w:rsidRPr="009538BA">
        <w:rPr>
          <w:rFonts w:ascii="Times New Roman" w:hAnsi="Times New Roman" w:cs="Times New Roman"/>
          <w:sz w:val="24"/>
          <w:szCs w:val="24"/>
        </w:rPr>
        <w:t xml:space="preserve">по международной шкале, присвоенный как минимум одним из следующих рейтинговых агентств: </w:t>
      </w:r>
      <w:proofErr w:type="spellStart"/>
      <w:r w:rsidR="001E5223" w:rsidRPr="009538BA">
        <w:rPr>
          <w:rFonts w:ascii="Times New Roman" w:hAnsi="Times New Roman" w:cs="Times New Roman"/>
          <w:sz w:val="24"/>
          <w:szCs w:val="24"/>
        </w:rPr>
        <w:t>Standard&amp;Poor’s</w:t>
      </w:r>
      <w:proofErr w:type="spellEnd"/>
      <w:r w:rsidRPr="009538BA">
        <w:rPr>
          <w:rFonts w:ascii="Times New Roman" w:hAnsi="Times New Roman" w:cs="Times New Roman"/>
          <w:sz w:val="24"/>
          <w:szCs w:val="24"/>
        </w:rPr>
        <w:t xml:space="preserve">, </w:t>
      </w:r>
      <w:proofErr w:type="spellStart"/>
      <w:r w:rsidRPr="009538BA">
        <w:rPr>
          <w:rFonts w:ascii="Times New Roman" w:hAnsi="Times New Roman" w:cs="Times New Roman"/>
          <w:sz w:val="24"/>
          <w:szCs w:val="24"/>
        </w:rPr>
        <w:t>Moody’s</w:t>
      </w:r>
      <w:proofErr w:type="spellEnd"/>
      <w:r w:rsidRPr="009538BA">
        <w:rPr>
          <w:rFonts w:ascii="Times New Roman" w:hAnsi="Times New Roman" w:cs="Times New Roman"/>
          <w:sz w:val="24"/>
          <w:szCs w:val="24"/>
        </w:rPr>
        <w:t xml:space="preserve"> или </w:t>
      </w:r>
      <w:proofErr w:type="spellStart"/>
      <w:r w:rsidRPr="009538BA">
        <w:rPr>
          <w:rFonts w:ascii="Times New Roman" w:hAnsi="Times New Roman" w:cs="Times New Roman"/>
          <w:sz w:val="24"/>
          <w:szCs w:val="24"/>
        </w:rPr>
        <w:t>Fitch</w:t>
      </w:r>
      <w:proofErr w:type="spellEnd"/>
      <w:r w:rsidR="001E5223" w:rsidRPr="009538BA">
        <w:rPr>
          <w:rFonts w:ascii="Times New Roman" w:hAnsi="Times New Roman" w:cs="Times New Roman"/>
          <w:sz w:val="24"/>
          <w:szCs w:val="24"/>
        </w:rPr>
        <w:t xml:space="preserve"> </w:t>
      </w:r>
      <w:proofErr w:type="spellStart"/>
      <w:r w:rsidR="001E5223" w:rsidRPr="009538BA">
        <w:rPr>
          <w:rFonts w:ascii="Times New Roman" w:hAnsi="Times New Roman" w:cs="Times New Roman"/>
          <w:sz w:val="24"/>
          <w:szCs w:val="24"/>
        </w:rPr>
        <w:t>Ratings</w:t>
      </w:r>
      <w:proofErr w:type="spellEnd"/>
      <w:r w:rsidRPr="009538BA">
        <w:rPr>
          <w:rFonts w:ascii="Times New Roman" w:hAnsi="Times New Roman" w:cs="Times New Roman"/>
          <w:sz w:val="24"/>
          <w:szCs w:val="24"/>
        </w:rPr>
        <w:t xml:space="preserve">. </w:t>
      </w:r>
      <w:r w:rsidR="00633216" w:rsidRPr="009538BA">
        <w:rPr>
          <w:rFonts w:ascii="Times New Roman" w:hAnsi="Times New Roman" w:cs="Times New Roman"/>
          <w:sz w:val="24"/>
          <w:szCs w:val="24"/>
        </w:rPr>
        <w:t>Значения кредитных рейтингов, при которых допускается принятие Банковск</w:t>
      </w:r>
      <w:r w:rsidR="00363819" w:rsidRPr="009538BA">
        <w:rPr>
          <w:rFonts w:ascii="Times New Roman" w:hAnsi="Times New Roman" w:cs="Times New Roman"/>
          <w:sz w:val="24"/>
          <w:szCs w:val="24"/>
        </w:rPr>
        <w:t>ой</w:t>
      </w:r>
      <w:r w:rsidR="00633216" w:rsidRPr="009538BA">
        <w:rPr>
          <w:rFonts w:ascii="Times New Roman" w:hAnsi="Times New Roman" w:cs="Times New Roman"/>
          <w:sz w:val="24"/>
          <w:szCs w:val="24"/>
        </w:rPr>
        <w:t xml:space="preserve"> Гаранти</w:t>
      </w:r>
      <w:r w:rsidR="00363819" w:rsidRPr="009538BA">
        <w:rPr>
          <w:rFonts w:ascii="Times New Roman" w:hAnsi="Times New Roman" w:cs="Times New Roman"/>
          <w:sz w:val="24"/>
          <w:szCs w:val="24"/>
        </w:rPr>
        <w:t>и</w:t>
      </w:r>
      <w:r w:rsidRPr="009538BA">
        <w:rPr>
          <w:rFonts w:ascii="Times New Roman" w:hAnsi="Times New Roman" w:cs="Times New Roman"/>
          <w:sz w:val="24"/>
          <w:szCs w:val="24"/>
        </w:rPr>
        <w:t xml:space="preserve"> по настоящему Договору</w:t>
      </w:r>
      <w:r w:rsidR="00633216" w:rsidRPr="009538BA">
        <w:rPr>
          <w:rFonts w:ascii="Times New Roman" w:hAnsi="Times New Roman" w:cs="Times New Roman"/>
          <w:sz w:val="24"/>
          <w:szCs w:val="24"/>
        </w:rPr>
        <w:t>:</w:t>
      </w:r>
    </w:p>
    <w:p w:rsidR="00A949B2" w:rsidRPr="009538BA" w:rsidRDefault="00A949B2" w:rsidP="00A949B2">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633216" w:rsidRPr="002857EC"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rPr>
            </w:pPr>
            <w:proofErr w:type="spellStart"/>
            <w:r w:rsidRPr="009538BA">
              <w:rPr>
                <w:szCs w:val="24"/>
              </w:rPr>
              <w:lastRenderedPageBreak/>
              <w:t>Standard&amp;Poor’s</w:t>
            </w:r>
            <w:proofErr w:type="spellEnd"/>
            <w:r w:rsidRPr="009538BA">
              <w:rPr>
                <w:szCs w:val="24"/>
              </w:rPr>
              <w:t>:</w:t>
            </w:r>
            <w:r w:rsidRPr="002857EC">
              <w:rPr>
                <w:b w:val="0"/>
                <w:bCs w:val="0"/>
                <w:szCs w:val="24"/>
              </w:rPr>
              <w:t xml:space="preserve"> </w:t>
            </w:r>
            <w:r w:rsidR="00A949B2" w:rsidRPr="002857EC">
              <w:rPr>
                <w:b w:val="0"/>
                <w:szCs w:val="24"/>
              </w:rPr>
              <w:t>д</w:t>
            </w:r>
            <w:r w:rsidRPr="002857EC">
              <w:rPr>
                <w:b w:val="0"/>
                <w:szCs w:val="24"/>
              </w:rPr>
              <w:t>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rPr>
            </w:pPr>
            <w:proofErr w:type="spellStart"/>
            <w:r w:rsidRPr="009538BA">
              <w:rPr>
                <w:szCs w:val="24"/>
              </w:rPr>
              <w:t>Moody’s</w:t>
            </w:r>
            <w:proofErr w:type="spellEnd"/>
            <w:r w:rsidRPr="009538BA">
              <w:rPr>
                <w:szCs w:val="24"/>
              </w:rPr>
              <w:t>:</w:t>
            </w:r>
            <w:r w:rsidRPr="002857EC">
              <w:rPr>
                <w:b w:val="0"/>
                <w:bCs w:val="0"/>
                <w:szCs w:val="24"/>
              </w:rPr>
              <w:t xml:space="preserve"> </w:t>
            </w:r>
            <w:r w:rsidR="00A949B2" w:rsidRPr="002857EC">
              <w:rPr>
                <w:b w:val="0"/>
                <w:szCs w:val="24"/>
              </w:rPr>
              <w:t>д</w:t>
            </w:r>
            <w:r w:rsidRPr="002857EC">
              <w:rPr>
                <w:b w:val="0"/>
                <w:szCs w:val="24"/>
              </w:rPr>
              <w:t>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rPr>
            </w:pPr>
            <w:proofErr w:type="spellStart"/>
            <w:r w:rsidRPr="009538BA">
              <w:rPr>
                <w:szCs w:val="24"/>
              </w:rPr>
              <w:t>Fitch</w:t>
            </w:r>
            <w:proofErr w:type="spellEnd"/>
            <w:r w:rsidRPr="009538BA">
              <w:rPr>
                <w:szCs w:val="24"/>
              </w:rPr>
              <w:t xml:space="preserve"> </w:t>
            </w:r>
            <w:proofErr w:type="spellStart"/>
            <w:r w:rsidRPr="009538BA">
              <w:rPr>
                <w:szCs w:val="24"/>
              </w:rPr>
              <w:t>Ratings</w:t>
            </w:r>
            <w:proofErr w:type="spellEnd"/>
            <w:r w:rsidRPr="009538BA">
              <w:rPr>
                <w:szCs w:val="24"/>
              </w:rPr>
              <w:t>:</w:t>
            </w:r>
            <w:r w:rsidRPr="002857EC">
              <w:rPr>
                <w:b w:val="0"/>
                <w:bCs w:val="0"/>
                <w:szCs w:val="24"/>
              </w:rPr>
              <w:t xml:space="preserve"> </w:t>
            </w:r>
            <w:r w:rsidR="00A949B2" w:rsidRPr="002857EC">
              <w:rPr>
                <w:b w:val="0"/>
                <w:szCs w:val="24"/>
              </w:rPr>
              <w:t>д</w:t>
            </w:r>
            <w:r w:rsidRPr="002857EC">
              <w:rPr>
                <w:b w:val="0"/>
                <w:szCs w:val="24"/>
              </w:rPr>
              <w:t>олгосрочный рейтинг дефолта эмитента по международной шкале</w:t>
            </w:r>
          </w:p>
        </w:tc>
      </w:tr>
      <w:tr w:rsidR="00633216" w:rsidRPr="004757A5" w:rsidTr="00A949B2">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lang w:val="en-US"/>
              </w:rPr>
            </w:pPr>
            <w:proofErr w:type="spellStart"/>
            <w:r w:rsidRPr="002857EC">
              <w:rPr>
                <w:b w:val="0"/>
                <w:szCs w:val="24"/>
                <w:lang w:val="en-US"/>
              </w:rPr>
              <w:t>Aaa</w:t>
            </w:r>
            <w:proofErr w:type="spellEnd"/>
            <w:r w:rsidRPr="002857EC">
              <w:rPr>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633216" w:rsidRPr="002857EC" w:rsidRDefault="00633216" w:rsidP="00A949B2">
            <w:pPr>
              <w:pStyle w:val="-5"/>
              <w:widowControl w:val="0"/>
              <w:tabs>
                <w:tab w:val="left" w:pos="840"/>
                <w:tab w:val="left" w:pos="993"/>
                <w:tab w:val="left" w:pos="1276"/>
              </w:tabs>
              <w:spacing w:before="0" w:after="0" w:line="240" w:lineRule="auto"/>
              <w:rPr>
                <w:szCs w:val="24"/>
                <w:lang w:val="en-US"/>
              </w:rPr>
            </w:pPr>
            <w:r w:rsidRPr="002857EC">
              <w:rPr>
                <w:b w:val="0"/>
                <w:szCs w:val="24"/>
                <w:lang w:val="en-US"/>
              </w:rPr>
              <w:t xml:space="preserve">AAA, AA+, AA, AA-, A+, A, A-, BBB+, BBB, BBB-, BB+, BB, BB-, B+, </w:t>
            </w:r>
            <w:r w:rsidRPr="002857EC">
              <w:rPr>
                <w:b w:val="0"/>
                <w:szCs w:val="24"/>
              </w:rPr>
              <w:t>В</w:t>
            </w:r>
          </w:p>
        </w:tc>
      </w:tr>
    </w:tbl>
    <w:p w:rsidR="00633216" w:rsidRPr="009538BA" w:rsidRDefault="00633216" w:rsidP="00473D1C">
      <w:pPr>
        <w:pStyle w:val="a4"/>
        <w:tabs>
          <w:tab w:val="left" w:pos="993"/>
          <w:tab w:val="left" w:pos="1276"/>
          <w:tab w:val="left" w:pos="9214"/>
        </w:tabs>
        <w:spacing w:after="0" w:line="240" w:lineRule="auto"/>
        <w:ind w:left="0" w:firstLine="709"/>
        <w:jc w:val="both"/>
        <w:rPr>
          <w:rFonts w:ascii="Times New Roman" w:hAnsi="Times New Roman" w:cs="Times New Roman"/>
          <w:b/>
          <w:bCs/>
          <w:caps/>
          <w:sz w:val="24"/>
          <w:szCs w:val="24"/>
          <w:lang w:val="en-US"/>
        </w:rPr>
      </w:pPr>
    </w:p>
    <w:p w:rsidR="00074D21" w:rsidRPr="009538BA" w:rsidRDefault="00D71E4A"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Текст Банковской Гарантии должен быть согласован с Заказчиком в письменной форме. Проект Банковской Гарантии должен быть предоставлен Генеральным Подрядчиком на согласование Заказчику </w:t>
      </w:r>
      <w:r w:rsidR="00F376C4" w:rsidRPr="009538BA">
        <w:rPr>
          <w:rFonts w:ascii="Times New Roman" w:hAnsi="Times New Roman" w:cs="Times New Roman"/>
          <w:sz w:val="24"/>
          <w:szCs w:val="24"/>
        </w:rPr>
        <w:t xml:space="preserve">в срок </w:t>
      </w:r>
      <w:r w:rsidRPr="009538BA">
        <w:rPr>
          <w:rFonts w:ascii="Times New Roman" w:hAnsi="Times New Roman" w:cs="Times New Roman"/>
          <w:sz w:val="24"/>
          <w:szCs w:val="24"/>
        </w:rPr>
        <w:t xml:space="preserve">не </w:t>
      </w:r>
      <w:r w:rsidR="00CD4930" w:rsidRPr="009538BA">
        <w:rPr>
          <w:rFonts w:ascii="Times New Roman" w:hAnsi="Times New Roman" w:cs="Times New Roman"/>
          <w:sz w:val="24"/>
          <w:szCs w:val="24"/>
        </w:rPr>
        <w:t>позднее</w:t>
      </w:r>
      <w:r w:rsidR="00467CBC">
        <w:rPr>
          <w:rFonts w:ascii="Times New Roman" w:hAnsi="Times New Roman" w:cs="Times New Roman"/>
          <w:sz w:val="24"/>
          <w:szCs w:val="24"/>
        </w:rPr>
        <w:t>,</w:t>
      </w:r>
      <w:r w:rsidRPr="009538BA">
        <w:rPr>
          <w:rFonts w:ascii="Times New Roman" w:hAnsi="Times New Roman" w:cs="Times New Roman"/>
          <w:sz w:val="24"/>
          <w:szCs w:val="24"/>
        </w:rPr>
        <w:t xml:space="preserve"> </w:t>
      </w:r>
      <w:r w:rsidR="00596A2F">
        <w:rPr>
          <w:rFonts w:ascii="Times New Roman" w:hAnsi="Times New Roman" w:cs="Times New Roman"/>
          <w:sz w:val="24"/>
          <w:szCs w:val="24"/>
        </w:rPr>
        <w:t xml:space="preserve">чем за </w:t>
      </w:r>
      <w:r w:rsidR="00467CBC">
        <w:rPr>
          <w:rFonts w:ascii="Times New Roman" w:hAnsi="Times New Roman" w:cs="Times New Roman"/>
          <w:sz w:val="24"/>
          <w:szCs w:val="24"/>
        </w:rPr>
        <w:t>15 (пятнадцать</w:t>
      </w:r>
      <w:r w:rsidRPr="009538BA">
        <w:rPr>
          <w:rFonts w:ascii="Times New Roman" w:hAnsi="Times New Roman" w:cs="Times New Roman"/>
          <w:sz w:val="24"/>
          <w:szCs w:val="24"/>
        </w:rPr>
        <w:t xml:space="preserve">) Рабочих дней </w:t>
      </w:r>
      <w:r w:rsidR="00596A2F">
        <w:rPr>
          <w:rFonts w:ascii="Times New Roman" w:hAnsi="Times New Roman" w:cs="Times New Roman"/>
          <w:sz w:val="24"/>
          <w:szCs w:val="24"/>
        </w:rPr>
        <w:t>до</w:t>
      </w:r>
      <w:r w:rsidRPr="009538BA">
        <w:rPr>
          <w:rFonts w:ascii="Times New Roman" w:hAnsi="Times New Roman" w:cs="Times New Roman"/>
          <w:sz w:val="24"/>
          <w:szCs w:val="24"/>
        </w:rPr>
        <w:t xml:space="preserve"> даты </w:t>
      </w:r>
      <w:r w:rsidR="00596A2F">
        <w:rPr>
          <w:rFonts w:ascii="Times New Roman" w:hAnsi="Times New Roman" w:cs="Times New Roman"/>
          <w:sz w:val="24"/>
          <w:szCs w:val="24"/>
        </w:rPr>
        <w:t xml:space="preserve">планируемого перечисления Авансового платежа </w:t>
      </w:r>
      <w:r w:rsidR="00467CBC">
        <w:rPr>
          <w:rFonts w:ascii="Times New Roman" w:hAnsi="Times New Roman" w:cs="Times New Roman"/>
          <w:sz w:val="24"/>
          <w:szCs w:val="24"/>
        </w:rPr>
        <w:t>с копиями документов, указанных в п.16.1.15.</w:t>
      </w:r>
      <w:r w:rsidRPr="009538BA">
        <w:rPr>
          <w:rFonts w:ascii="Times New Roman" w:hAnsi="Times New Roman" w:cs="Times New Roman"/>
          <w:sz w:val="24"/>
          <w:szCs w:val="24"/>
        </w:rPr>
        <w:t xml:space="preserve"> Оригинал согласованной Банковской Гарантии должен быть предоставлен Генеральным Подрядчиком Заказчику не позднее</w:t>
      </w:r>
      <w:r w:rsidR="00467CBC">
        <w:rPr>
          <w:rFonts w:ascii="Times New Roman" w:hAnsi="Times New Roman" w:cs="Times New Roman"/>
          <w:sz w:val="24"/>
          <w:szCs w:val="24"/>
        </w:rPr>
        <w:t>,</w:t>
      </w:r>
      <w:r w:rsidR="00D87450">
        <w:rPr>
          <w:rFonts w:ascii="Times New Roman" w:hAnsi="Times New Roman" w:cs="Times New Roman"/>
          <w:sz w:val="24"/>
          <w:szCs w:val="24"/>
        </w:rPr>
        <w:t xml:space="preserve"> чем за 10 (десять</w:t>
      </w:r>
      <w:r w:rsidRPr="009538BA">
        <w:rPr>
          <w:rFonts w:ascii="Times New Roman" w:hAnsi="Times New Roman" w:cs="Times New Roman"/>
          <w:sz w:val="24"/>
          <w:szCs w:val="24"/>
        </w:rPr>
        <w:t xml:space="preserve">) Рабочих дней </w:t>
      </w:r>
      <w:r w:rsidR="00596A2F">
        <w:rPr>
          <w:rFonts w:ascii="Times New Roman" w:hAnsi="Times New Roman" w:cs="Times New Roman"/>
          <w:sz w:val="24"/>
          <w:szCs w:val="24"/>
        </w:rPr>
        <w:t>до</w:t>
      </w:r>
      <w:r w:rsidRPr="009538BA">
        <w:rPr>
          <w:rFonts w:ascii="Times New Roman" w:hAnsi="Times New Roman" w:cs="Times New Roman"/>
          <w:sz w:val="24"/>
          <w:szCs w:val="24"/>
        </w:rPr>
        <w:t xml:space="preserve"> даты </w:t>
      </w:r>
      <w:r w:rsidR="005A3775">
        <w:rPr>
          <w:rFonts w:ascii="Times New Roman" w:hAnsi="Times New Roman" w:cs="Times New Roman"/>
          <w:sz w:val="24"/>
          <w:szCs w:val="24"/>
        </w:rPr>
        <w:t xml:space="preserve">планируемого </w:t>
      </w:r>
      <w:r w:rsidR="00596A2F">
        <w:rPr>
          <w:rFonts w:ascii="Times New Roman" w:hAnsi="Times New Roman" w:cs="Times New Roman"/>
          <w:sz w:val="24"/>
          <w:szCs w:val="24"/>
        </w:rPr>
        <w:t>перечисления Авансового платежа</w:t>
      </w:r>
      <w:r w:rsidR="00074D21" w:rsidRPr="009538BA">
        <w:rPr>
          <w:rFonts w:ascii="Times New Roman" w:hAnsi="Times New Roman" w:cs="Times New Roman"/>
          <w:sz w:val="24"/>
          <w:szCs w:val="24"/>
        </w:rPr>
        <w:t>.</w:t>
      </w:r>
    </w:p>
    <w:p w:rsidR="001E5223" w:rsidRPr="009538BA" w:rsidRDefault="001E5223"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Расходы по выпуску и обслуживанию Банковск</w:t>
      </w:r>
      <w:r w:rsidR="00EB517E"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EB517E" w:rsidRPr="009538BA">
        <w:rPr>
          <w:rFonts w:ascii="Times New Roman" w:hAnsi="Times New Roman" w:cs="Times New Roman"/>
          <w:sz w:val="24"/>
          <w:szCs w:val="24"/>
        </w:rPr>
        <w:t>и</w:t>
      </w:r>
      <w:r w:rsidR="00343E7A"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несет Генеральный Подрядчик.</w:t>
      </w:r>
    </w:p>
    <w:p w:rsidR="001E5223" w:rsidRDefault="001E5223"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 случае</w:t>
      </w:r>
      <w:r w:rsidR="000F7780" w:rsidRPr="009538BA">
        <w:rPr>
          <w:rFonts w:ascii="Times New Roman" w:hAnsi="Times New Roman" w:cs="Times New Roman"/>
          <w:sz w:val="24"/>
          <w:szCs w:val="24"/>
        </w:rPr>
        <w:t xml:space="preserve"> </w:t>
      </w:r>
      <w:r w:rsidRPr="009538BA">
        <w:rPr>
          <w:rFonts w:ascii="Times New Roman" w:hAnsi="Times New Roman" w:cs="Times New Roman"/>
          <w:sz w:val="24"/>
          <w:szCs w:val="24"/>
        </w:rPr>
        <w:t>не</w:t>
      </w:r>
      <w:r w:rsidR="00CD4930" w:rsidRPr="009538BA">
        <w:rPr>
          <w:rFonts w:ascii="Times New Roman" w:hAnsi="Times New Roman" w:cs="Times New Roman"/>
          <w:sz w:val="24"/>
          <w:szCs w:val="24"/>
        </w:rPr>
        <w:t xml:space="preserve"> </w:t>
      </w:r>
      <w:r w:rsidRPr="009538BA">
        <w:rPr>
          <w:rFonts w:ascii="Times New Roman" w:hAnsi="Times New Roman" w:cs="Times New Roman"/>
          <w:sz w:val="24"/>
          <w:szCs w:val="24"/>
        </w:rPr>
        <w:t>предоставлени</w:t>
      </w:r>
      <w:r w:rsidR="00A87F7E" w:rsidRPr="009538BA">
        <w:rPr>
          <w:rFonts w:ascii="Times New Roman" w:hAnsi="Times New Roman" w:cs="Times New Roman"/>
          <w:sz w:val="24"/>
          <w:szCs w:val="24"/>
        </w:rPr>
        <w:t>я</w:t>
      </w:r>
      <w:r w:rsidRPr="009538BA">
        <w:rPr>
          <w:rFonts w:ascii="Times New Roman" w:hAnsi="Times New Roman" w:cs="Times New Roman"/>
          <w:sz w:val="24"/>
          <w:szCs w:val="24"/>
        </w:rPr>
        <w:t xml:space="preserve"> Банковск</w:t>
      </w:r>
      <w:r w:rsidR="00A87F7E"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A87F7E" w:rsidRPr="009538BA">
        <w:rPr>
          <w:rFonts w:ascii="Times New Roman" w:hAnsi="Times New Roman" w:cs="Times New Roman"/>
          <w:sz w:val="24"/>
          <w:szCs w:val="24"/>
        </w:rPr>
        <w:t>и</w:t>
      </w:r>
      <w:r w:rsidR="00343E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в </w:t>
      </w:r>
      <w:r w:rsidR="00343E7A" w:rsidRPr="009538BA">
        <w:rPr>
          <w:rFonts w:ascii="Times New Roman" w:hAnsi="Times New Roman" w:cs="Times New Roman"/>
          <w:sz w:val="24"/>
          <w:szCs w:val="24"/>
        </w:rPr>
        <w:t>указанны</w:t>
      </w:r>
      <w:r w:rsidR="00A87F7E" w:rsidRPr="009538BA">
        <w:rPr>
          <w:rFonts w:ascii="Times New Roman" w:hAnsi="Times New Roman" w:cs="Times New Roman"/>
          <w:sz w:val="24"/>
          <w:szCs w:val="24"/>
        </w:rPr>
        <w:t>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Договор</w:t>
      </w:r>
      <w:r w:rsidR="000F7780" w:rsidRPr="009538BA">
        <w:rPr>
          <w:rFonts w:ascii="Times New Roman" w:hAnsi="Times New Roman" w:cs="Times New Roman"/>
          <w:sz w:val="24"/>
          <w:szCs w:val="24"/>
        </w:rPr>
        <w:t xml:space="preserve">ом </w:t>
      </w:r>
      <w:r w:rsidR="00343E7A" w:rsidRPr="009538BA">
        <w:rPr>
          <w:rFonts w:ascii="Times New Roman" w:hAnsi="Times New Roman" w:cs="Times New Roman"/>
          <w:sz w:val="24"/>
          <w:szCs w:val="24"/>
        </w:rPr>
        <w:t>срок,</w:t>
      </w:r>
      <w:r w:rsidRPr="009538BA">
        <w:rPr>
          <w:rFonts w:ascii="Times New Roman" w:hAnsi="Times New Roman" w:cs="Times New Roman"/>
          <w:sz w:val="24"/>
          <w:szCs w:val="24"/>
        </w:rPr>
        <w:t xml:space="preserve"> срок оплаты Заказчиком </w:t>
      </w:r>
      <w:r w:rsidR="00A5666E" w:rsidRPr="009538BA">
        <w:rPr>
          <w:rFonts w:ascii="Times New Roman" w:hAnsi="Times New Roman" w:cs="Times New Roman"/>
          <w:sz w:val="24"/>
          <w:szCs w:val="24"/>
        </w:rPr>
        <w:t>Авансового платежа</w:t>
      </w:r>
      <w:r w:rsidR="00832746"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соразмерно увеличивается на период просрочки. В этом случае ответственность за </w:t>
      </w:r>
      <w:r w:rsidR="00427E4B">
        <w:rPr>
          <w:rFonts w:ascii="Times New Roman" w:hAnsi="Times New Roman" w:cs="Times New Roman"/>
          <w:sz w:val="24"/>
          <w:szCs w:val="24"/>
        </w:rPr>
        <w:t xml:space="preserve">возможную </w:t>
      </w:r>
      <w:r w:rsidRPr="009538BA">
        <w:rPr>
          <w:rFonts w:ascii="Times New Roman" w:hAnsi="Times New Roman" w:cs="Times New Roman"/>
          <w:sz w:val="24"/>
          <w:szCs w:val="24"/>
        </w:rPr>
        <w:t>задержку в выполнении Работ несет Генеральный Подрядчик.</w:t>
      </w:r>
    </w:p>
    <w:p w:rsidR="00427E4B" w:rsidRPr="009538BA" w:rsidRDefault="001E5223" w:rsidP="00FF1420">
      <w:pPr>
        <w:pStyle w:val="a4"/>
        <w:numPr>
          <w:ilvl w:val="2"/>
          <w:numId w:val="46"/>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Сумма </w:t>
      </w:r>
      <w:r w:rsidR="008F761F" w:rsidRPr="009538BA">
        <w:rPr>
          <w:rFonts w:ascii="Times New Roman" w:hAnsi="Times New Roman" w:cs="Times New Roman"/>
          <w:sz w:val="24"/>
          <w:szCs w:val="24"/>
        </w:rPr>
        <w:t>Банковской</w:t>
      </w:r>
      <w:r w:rsidRPr="009538BA">
        <w:rPr>
          <w:rFonts w:ascii="Times New Roman" w:hAnsi="Times New Roman" w:cs="Times New Roman"/>
          <w:sz w:val="24"/>
          <w:szCs w:val="24"/>
        </w:rPr>
        <w:t xml:space="preserve"> </w:t>
      </w:r>
      <w:r w:rsidR="008F761F" w:rsidRPr="009538BA">
        <w:rPr>
          <w:rFonts w:ascii="Times New Roman" w:hAnsi="Times New Roman" w:cs="Times New Roman"/>
          <w:sz w:val="24"/>
          <w:szCs w:val="24"/>
        </w:rPr>
        <w:t>Гарантии</w:t>
      </w:r>
      <w:r w:rsidR="00F376C4" w:rsidRPr="009538BA">
        <w:rPr>
          <w:rFonts w:ascii="Times New Roman" w:hAnsi="Times New Roman" w:cs="Times New Roman"/>
          <w:sz w:val="24"/>
          <w:szCs w:val="24"/>
        </w:rPr>
        <w:t xml:space="preserve"> </w:t>
      </w:r>
      <w:r w:rsidR="00467CBC">
        <w:rPr>
          <w:rFonts w:ascii="Times New Roman" w:hAnsi="Times New Roman" w:cs="Times New Roman"/>
          <w:sz w:val="24"/>
          <w:szCs w:val="24"/>
        </w:rPr>
        <w:t xml:space="preserve">в любой момент времени </w:t>
      </w:r>
      <w:r w:rsidR="00F376C4" w:rsidRPr="009538BA">
        <w:rPr>
          <w:rFonts w:ascii="Times New Roman" w:hAnsi="Times New Roman" w:cs="Times New Roman"/>
          <w:sz w:val="24"/>
          <w:szCs w:val="24"/>
        </w:rPr>
        <w:t>должна быть</w:t>
      </w:r>
      <w:r w:rsidR="006B6753" w:rsidRPr="009538BA">
        <w:rPr>
          <w:rFonts w:ascii="Times New Roman" w:hAnsi="Times New Roman" w:cs="Times New Roman"/>
          <w:sz w:val="24"/>
          <w:szCs w:val="24"/>
        </w:rPr>
        <w:t xml:space="preserve"> </w:t>
      </w:r>
      <w:r w:rsidR="00D87450">
        <w:rPr>
          <w:rFonts w:ascii="Times New Roman" w:hAnsi="Times New Roman" w:cs="Times New Roman"/>
          <w:sz w:val="24"/>
          <w:szCs w:val="24"/>
        </w:rPr>
        <w:t>не меньше</w:t>
      </w:r>
      <w:r w:rsidR="00734C99" w:rsidRPr="009538BA">
        <w:rPr>
          <w:rFonts w:ascii="Times New Roman" w:hAnsi="Times New Roman" w:cs="Times New Roman"/>
          <w:sz w:val="24"/>
          <w:szCs w:val="24"/>
        </w:rPr>
        <w:t xml:space="preserve"> </w:t>
      </w:r>
      <w:r w:rsidR="00215630" w:rsidRPr="009538BA">
        <w:rPr>
          <w:rFonts w:ascii="Times New Roman" w:hAnsi="Times New Roman" w:cs="Times New Roman"/>
          <w:sz w:val="24"/>
          <w:szCs w:val="24"/>
        </w:rPr>
        <w:t>сумм</w:t>
      </w:r>
      <w:r w:rsidR="00D87450">
        <w:rPr>
          <w:rFonts w:ascii="Times New Roman" w:hAnsi="Times New Roman" w:cs="Times New Roman"/>
          <w:sz w:val="24"/>
          <w:szCs w:val="24"/>
        </w:rPr>
        <w:t>ы</w:t>
      </w:r>
      <w:r w:rsidR="00215630" w:rsidRPr="009538BA">
        <w:rPr>
          <w:rFonts w:ascii="Times New Roman" w:hAnsi="Times New Roman" w:cs="Times New Roman"/>
          <w:sz w:val="24"/>
          <w:szCs w:val="24"/>
        </w:rPr>
        <w:t xml:space="preserve"> </w:t>
      </w:r>
      <w:r w:rsidR="00734C99" w:rsidRPr="009538BA">
        <w:rPr>
          <w:rFonts w:ascii="Times New Roman" w:hAnsi="Times New Roman" w:cs="Times New Roman"/>
          <w:sz w:val="24"/>
          <w:szCs w:val="24"/>
        </w:rPr>
        <w:t>А</w:t>
      </w:r>
      <w:r w:rsidR="00215630" w:rsidRPr="009538BA">
        <w:rPr>
          <w:rFonts w:ascii="Times New Roman" w:hAnsi="Times New Roman" w:cs="Times New Roman"/>
          <w:sz w:val="24"/>
          <w:szCs w:val="24"/>
        </w:rPr>
        <w:t>вансового платежа</w:t>
      </w:r>
      <w:r w:rsidR="00D87450">
        <w:rPr>
          <w:rFonts w:ascii="Times New Roman" w:hAnsi="Times New Roman" w:cs="Times New Roman"/>
          <w:sz w:val="24"/>
          <w:szCs w:val="24"/>
        </w:rPr>
        <w:t xml:space="preserve"> по Договору</w:t>
      </w:r>
      <w:r w:rsidRPr="009538BA">
        <w:rPr>
          <w:rFonts w:ascii="Times New Roman" w:hAnsi="Times New Roman" w:cs="Times New Roman"/>
          <w:sz w:val="24"/>
          <w:szCs w:val="24"/>
        </w:rPr>
        <w:t>.</w:t>
      </w:r>
    </w:p>
    <w:p w:rsidR="00411B77" w:rsidRPr="00427E4B" w:rsidRDefault="000B6873" w:rsidP="00FF1420">
      <w:pPr>
        <w:pStyle w:val="a4"/>
        <w:numPr>
          <w:ilvl w:val="2"/>
          <w:numId w:val="46"/>
        </w:numPr>
        <w:tabs>
          <w:tab w:val="left" w:pos="993"/>
          <w:tab w:val="left" w:pos="1276"/>
          <w:tab w:val="left" w:pos="1418"/>
          <w:tab w:val="left" w:pos="1560"/>
          <w:tab w:val="left" w:pos="2127"/>
        </w:tabs>
        <w:spacing w:after="0" w:line="240" w:lineRule="auto"/>
        <w:ind w:left="0" w:firstLine="709"/>
        <w:jc w:val="both"/>
        <w:rPr>
          <w:rFonts w:ascii="Times New Roman" w:hAnsi="Times New Roman" w:cs="Times New Roman"/>
          <w:sz w:val="24"/>
          <w:szCs w:val="24"/>
        </w:rPr>
      </w:pPr>
      <w:r w:rsidRPr="00427E4B">
        <w:rPr>
          <w:rFonts w:ascii="Times New Roman" w:hAnsi="Times New Roman" w:cs="Times New Roman"/>
          <w:sz w:val="24"/>
          <w:szCs w:val="24"/>
        </w:rPr>
        <w:t>Срок действия Банковск</w:t>
      </w:r>
      <w:r w:rsidR="0032010C" w:rsidRPr="00427E4B">
        <w:rPr>
          <w:rFonts w:ascii="Times New Roman" w:hAnsi="Times New Roman" w:cs="Times New Roman"/>
          <w:sz w:val="24"/>
          <w:szCs w:val="24"/>
        </w:rPr>
        <w:t>ой</w:t>
      </w:r>
      <w:r w:rsidRPr="00427E4B">
        <w:rPr>
          <w:rFonts w:ascii="Times New Roman" w:hAnsi="Times New Roman" w:cs="Times New Roman"/>
          <w:sz w:val="24"/>
          <w:szCs w:val="24"/>
        </w:rPr>
        <w:t xml:space="preserve"> Гаранти</w:t>
      </w:r>
      <w:r w:rsidR="0032010C" w:rsidRPr="00427E4B">
        <w:rPr>
          <w:rFonts w:ascii="Times New Roman" w:hAnsi="Times New Roman" w:cs="Times New Roman"/>
          <w:sz w:val="24"/>
          <w:szCs w:val="24"/>
        </w:rPr>
        <w:t>и</w:t>
      </w:r>
      <w:r w:rsidR="006B6753" w:rsidRPr="00427E4B">
        <w:rPr>
          <w:rFonts w:ascii="Times New Roman" w:hAnsi="Times New Roman" w:cs="Times New Roman"/>
          <w:sz w:val="24"/>
          <w:szCs w:val="24"/>
        </w:rPr>
        <w:t xml:space="preserve"> </w:t>
      </w:r>
      <w:r w:rsidR="00247C50" w:rsidRPr="00427E4B">
        <w:rPr>
          <w:rFonts w:ascii="Times New Roman" w:hAnsi="Times New Roman" w:cs="Times New Roman"/>
          <w:sz w:val="24"/>
          <w:szCs w:val="24"/>
        </w:rPr>
        <w:t>должен начинаться до планируемой даты перечисления Авансового платежа</w:t>
      </w:r>
      <w:r w:rsidR="00E26050" w:rsidRPr="00427E4B">
        <w:rPr>
          <w:rFonts w:ascii="Times New Roman" w:hAnsi="Times New Roman" w:cs="Times New Roman"/>
          <w:sz w:val="24"/>
          <w:szCs w:val="24"/>
        </w:rPr>
        <w:t xml:space="preserve"> и заканчиваться не ра</w:t>
      </w:r>
      <w:r w:rsidR="00247C50" w:rsidRPr="00427E4B">
        <w:rPr>
          <w:rFonts w:ascii="Times New Roman" w:hAnsi="Times New Roman" w:cs="Times New Roman"/>
          <w:sz w:val="24"/>
          <w:szCs w:val="24"/>
        </w:rPr>
        <w:t>нее чем через</w:t>
      </w:r>
      <w:r w:rsidR="006B6753" w:rsidRPr="00427E4B">
        <w:rPr>
          <w:rFonts w:ascii="Times New Roman" w:hAnsi="Times New Roman" w:cs="Times New Roman"/>
          <w:sz w:val="24"/>
          <w:szCs w:val="24"/>
        </w:rPr>
        <w:t xml:space="preserve"> </w:t>
      </w:r>
      <w:r w:rsidR="00AF5C4F" w:rsidRPr="00427E4B">
        <w:rPr>
          <w:rFonts w:ascii="Times New Roman" w:hAnsi="Times New Roman" w:cs="Times New Roman"/>
          <w:sz w:val="24"/>
          <w:szCs w:val="24"/>
        </w:rPr>
        <w:t xml:space="preserve">45 Календарных дней после </w:t>
      </w:r>
      <w:r w:rsidR="00247C50" w:rsidRPr="00427E4B">
        <w:rPr>
          <w:rFonts w:ascii="Times New Roman" w:hAnsi="Times New Roman" w:cs="Times New Roman"/>
          <w:sz w:val="24"/>
          <w:szCs w:val="24"/>
        </w:rPr>
        <w:t xml:space="preserve">планируемого срока </w:t>
      </w:r>
      <w:r w:rsidR="00AF5C4F" w:rsidRPr="00427E4B">
        <w:rPr>
          <w:rFonts w:ascii="Times New Roman" w:hAnsi="Times New Roman" w:cs="Times New Roman"/>
          <w:sz w:val="24"/>
          <w:szCs w:val="24"/>
        </w:rPr>
        <w:t xml:space="preserve">окончания </w:t>
      </w:r>
      <w:r w:rsidR="007B0D75" w:rsidRPr="00427E4B">
        <w:rPr>
          <w:rFonts w:ascii="Times New Roman" w:hAnsi="Times New Roman" w:cs="Times New Roman"/>
          <w:sz w:val="24"/>
          <w:szCs w:val="24"/>
        </w:rPr>
        <w:t>выполнения Работ</w:t>
      </w:r>
      <w:r w:rsidR="001E073C" w:rsidRPr="00427E4B">
        <w:rPr>
          <w:rFonts w:ascii="Times New Roman" w:hAnsi="Times New Roman" w:cs="Times New Roman"/>
          <w:sz w:val="24"/>
          <w:szCs w:val="24"/>
        </w:rPr>
        <w:t>.</w:t>
      </w:r>
    </w:p>
    <w:p w:rsidR="001E5223" w:rsidRPr="009538BA" w:rsidRDefault="001E5223" w:rsidP="00FF1420">
      <w:pPr>
        <w:pStyle w:val="a4"/>
        <w:numPr>
          <w:ilvl w:val="2"/>
          <w:numId w:val="46"/>
        </w:numPr>
        <w:tabs>
          <w:tab w:val="left" w:pos="993"/>
          <w:tab w:val="left" w:pos="1276"/>
          <w:tab w:val="left" w:pos="1418"/>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Банковск</w:t>
      </w:r>
      <w:r w:rsidR="00A87F7E" w:rsidRPr="009538BA">
        <w:rPr>
          <w:rFonts w:ascii="Times New Roman" w:hAnsi="Times New Roman" w:cs="Times New Roman"/>
          <w:sz w:val="24"/>
          <w:szCs w:val="24"/>
        </w:rPr>
        <w:t>ая</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A87F7E" w:rsidRPr="009538BA">
        <w:rPr>
          <w:rFonts w:ascii="Times New Roman" w:hAnsi="Times New Roman" w:cs="Times New Roman"/>
          <w:sz w:val="24"/>
          <w:szCs w:val="24"/>
        </w:rPr>
        <w:t>я</w:t>
      </w:r>
      <w:r w:rsidR="00343E7A" w:rsidRPr="009538BA">
        <w:rPr>
          <w:rFonts w:ascii="Times New Roman" w:hAnsi="Times New Roman" w:cs="Times New Roman"/>
          <w:sz w:val="24"/>
          <w:szCs w:val="24"/>
        </w:rPr>
        <w:t xml:space="preserve"> </w:t>
      </w:r>
      <w:r w:rsidRPr="009538BA">
        <w:rPr>
          <w:rFonts w:ascii="Times New Roman" w:hAnsi="Times New Roman" w:cs="Times New Roman"/>
          <w:sz w:val="24"/>
          <w:szCs w:val="24"/>
        </w:rPr>
        <w:t>должн</w:t>
      </w:r>
      <w:r w:rsidR="002F169E" w:rsidRPr="009538BA">
        <w:rPr>
          <w:rFonts w:ascii="Times New Roman" w:hAnsi="Times New Roman" w:cs="Times New Roman"/>
          <w:sz w:val="24"/>
          <w:szCs w:val="24"/>
        </w:rPr>
        <w:t>а</w:t>
      </w:r>
      <w:r w:rsidRPr="009538BA">
        <w:rPr>
          <w:rFonts w:ascii="Times New Roman" w:hAnsi="Times New Roman" w:cs="Times New Roman"/>
          <w:sz w:val="24"/>
          <w:szCs w:val="24"/>
        </w:rPr>
        <w:t xml:space="preserve"> быть подписан</w:t>
      </w:r>
      <w:r w:rsidR="002F169E" w:rsidRPr="009538BA">
        <w:rPr>
          <w:rFonts w:ascii="Times New Roman" w:hAnsi="Times New Roman" w:cs="Times New Roman"/>
          <w:sz w:val="24"/>
          <w:szCs w:val="24"/>
        </w:rPr>
        <w:t>а</w:t>
      </w:r>
      <w:r w:rsidRPr="009538BA">
        <w:rPr>
          <w:rFonts w:ascii="Times New Roman" w:hAnsi="Times New Roman" w:cs="Times New Roman"/>
          <w:sz w:val="24"/>
          <w:szCs w:val="24"/>
        </w:rPr>
        <w:t xml:space="preserve"> лицом, имеющим право в соответствии с Законодательством РФ действовать от лица банка без доверенности, или надлежащим </w:t>
      </w:r>
      <w:proofErr w:type="gramStart"/>
      <w:r w:rsidRPr="009538BA">
        <w:rPr>
          <w:rFonts w:ascii="Times New Roman" w:hAnsi="Times New Roman" w:cs="Times New Roman"/>
          <w:sz w:val="24"/>
          <w:szCs w:val="24"/>
        </w:rPr>
        <w:t>образом</w:t>
      </w:r>
      <w:proofErr w:type="gramEnd"/>
      <w:r w:rsidRPr="009538BA">
        <w:rPr>
          <w:rFonts w:ascii="Times New Roman" w:hAnsi="Times New Roman" w:cs="Times New Roman"/>
          <w:sz w:val="24"/>
          <w:szCs w:val="24"/>
        </w:rPr>
        <w:t xml:space="preserve"> уполномоченным им лицом на основании доверенности (далее — </w:t>
      </w:r>
      <w:r w:rsidR="00CF0E01" w:rsidRPr="009538BA">
        <w:rPr>
          <w:rFonts w:ascii="Times New Roman" w:hAnsi="Times New Roman" w:cs="Times New Roman"/>
          <w:sz w:val="24"/>
          <w:szCs w:val="24"/>
        </w:rPr>
        <w:t>У</w:t>
      </w:r>
      <w:r w:rsidR="00013EEB" w:rsidRPr="009538BA">
        <w:rPr>
          <w:rFonts w:ascii="Times New Roman" w:hAnsi="Times New Roman" w:cs="Times New Roman"/>
          <w:sz w:val="24"/>
          <w:szCs w:val="24"/>
        </w:rPr>
        <w:t>полномоченное лицо</w:t>
      </w:r>
      <w:r w:rsidRPr="009538BA">
        <w:rPr>
          <w:rFonts w:ascii="Times New Roman" w:hAnsi="Times New Roman" w:cs="Times New Roman"/>
          <w:sz w:val="24"/>
          <w:szCs w:val="24"/>
        </w:rPr>
        <w:t xml:space="preserve">). В последнем случае </w:t>
      </w:r>
      <w:r w:rsidR="002335CE" w:rsidRPr="009538BA">
        <w:rPr>
          <w:rFonts w:ascii="Times New Roman" w:hAnsi="Times New Roman" w:cs="Times New Roman"/>
          <w:sz w:val="24"/>
          <w:szCs w:val="24"/>
        </w:rPr>
        <w:t xml:space="preserve">надлежащим образом заверенная </w:t>
      </w:r>
      <w:r w:rsidR="000B2AFB" w:rsidRPr="009538BA">
        <w:rPr>
          <w:rFonts w:ascii="Times New Roman" w:hAnsi="Times New Roman" w:cs="Times New Roman"/>
          <w:sz w:val="24"/>
          <w:szCs w:val="24"/>
        </w:rPr>
        <w:t>Г</w:t>
      </w:r>
      <w:r w:rsidR="002F1964" w:rsidRPr="009538BA">
        <w:rPr>
          <w:rFonts w:ascii="Times New Roman" w:hAnsi="Times New Roman" w:cs="Times New Roman"/>
          <w:sz w:val="24"/>
          <w:szCs w:val="24"/>
        </w:rPr>
        <w:t xml:space="preserve">арантом </w:t>
      </w:r>
      <w:r w:rsidRPr="009538BA">
        <w:rPr>
          <w:rFonts w:ascii="Times New Roman" w:hAnsi="Times New Roman" w:cs="Times New Roman"/>
          <w:sz w:val="24"/>
          <w:szCs w:val="24"/>
        </w:rPr>
        <w:t>копия доверенности прикладывается к Банковск</w:t>
      </w:r>
      <w:r w:rsidR="00A87F7E"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D21F6C" w:rsidRPr="009538BA">
        <w:rPr>
          <w:rFonts w:ascii="Times New Roman" w:hAnsi="Times New Roman" w:cs="Times New Roman"/>
          <w:sz w:val="24"/>
          <w:szCs w:val="24"/>
        </w:rPr>
        <w:t>Гаранти</w:t>
      </w:r>
      <w:r w:rsidR="00A87F7E" w:rsidRPr="009538BA">
        <w:rPr>
          <w:rFonts w:ascii="Times New Roman" w:hAnsi="Times New Roman" w:cs="Times New Roman"/>
          <w:sz w:val="24"/>
          <w:szCs w:val="24"/>
        </w:rPr>
        <w:t>и</w:t>
      </w:r>
      <w:r w:rsidRPr="009538BA">
        <w:rPr>
          <w:rFonts w:ascii="Times New Roman" w:hAnsi="Times New Roman" w:cs="Times New Roman"/>
          <w:sz w:val="24"/>
          <w:szCs w:val="24"/>
        </w:rPr>
        <w:t>.</w:t>
      </w:r>
    </w:p>
    <w:p w:rsidR="001E5223" w:rsidRPr="009538BA" w:rsidRDefault="001E5223" w:rsidP="00FF1420">
      <w:pPr>
        <w:pStyle w:val="a4"/>
        <w:numPr>
          <w:ilvl w:val="2"/>
          <w:numId w:val="46"/>
        </w:numPr>
        <w:tabs>
          <w:tab w:val="left" w:pos="993"/>
          <w:tab w:val="left" w:pos="1134"/>
          <w:tab w:val="left" w:pos="1276"/>
          <w:tab w:val="left" w:pos="1701"/>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 Банковск</w:t>
      </w:r>
      <w:r w:rsidR="00A87F7E"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A87F7E" w:rsidRPr="009538BA">
        <w:rPr>
          <w:rFonts w:ascii="Times New Roman" w:hAnsi="Times New Roman" w:cs="Times New Roman"/>
          <w:sz w:val="24"/>
          <w:szCs w:val="24"/>
        </w:rPr>
        <w:t>и</w:t>
      </w:r>
      <w:r w:rsidR="00343E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должно быть предусмотрено безусловное право Заказчика </w:t>
      </w:r>
      <w:r w:rsidR="00107C03" w:rsidRPr="009538BA">
        <w:rPr>
          <w:rFonts w:ascii="Times New Roman" w:hAnsi="Times New Roman" w:cs="Times New Roman"/>
          <w:sz w:val="24"/>
          <w:szCs w:val="24"/>
        </w:rPr>
        <w:t>(Бенефициара)</w:t>
      </w:r>
      <w:r w:rsidRPr="009538BA">
        <w:rPr>
          <w:rFonts w:ascii="Times New Roman" w:hAnsi="Times New Roman" w:cs="Times New Roman"/>
          <w:sz w:val="24"/>
          <w:szCs w:val="24"/>
        </w:rPr>
        <w:t xml:space="preserve"> на истребование </w:t>
      </w:r>
      <w:r w:rsidR="00DE2CDD">
        <w:rPr>
          <w:rFonts w:ascii="Times New Roman" w:hAnsi="Times New Roman" w:cs="Times New Roman"/>
          <w:sz w:val="24"/>
          <w:szCs w:val="24"/>
        </w:rPr>
        <w:t>полностью или частично</w:t>
      </w:r>
      <w:r w:rsidR="00DE2CDD" w:rsidRPr="009538BA">
        <w:rPr>
          <w:rFonts w:ascii="Times New Roman" w:hAnsi="Times New Roman" w:cs="Times New Roman"/>
          <w:sz w:val="24"/>
          <w:szCs w:val="24"/>
        </w:rPr>
        <w:t xml:space="preserve"> </w:t>
      </w:r>
      <w:r w:rsidRPr="009538BA">
        <w:rPr>
          <w:rFonts w:ascii="Times New Roman" w:hAnsi="Times New Roman" w:cs="Times New Roman"/>
          <w:sz w:val="24"/>
          <w:szCs w:val="24"/>
        </w:rPr>
        <w:t>суммы Банковск</w:t>
      </w:r>
      <w:r w:rsidR="00963DD2"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Гарантии</w:t>
      </w:r>
      <w:r w:rsidR="00596A2F">
        <w:rPr>
          <w:rFonts w:ascii="Times New Roman" w:hAnsi="Times New Roman" w:cs="Times New Roman"/>
          <w:sz w:val="24"/>
          <w:szCs w:val="24"/>
        </w:rPr>
        <w:t xml:space="preserve"> </w:t>
      </w:r>
      <w:r w:rsidRPr="009538BA">
        <w:rPr>
          <w:rFonts w:ascii="Times New Roman" w:hAnsi="Times New Roman" w:cs="Times New Roman"/>
          <w:sz w:val="24"/>
          <w:szCs w:val="24"/>
        </w:rPr>
        <w:t xml:space="preserve">в случае неисполнения Генеральным Подрядчиком обязательства по возврату </w:t>
      </w:r>
      <w:r w:rsidR="00864F8C" w:rsidRPr="009538BA">
        <w:rPr>
          <w:rFonts w:ascii="Times New Roman" w:hAnsi="Times New Roman" w:cs="Times New Roman"/>
          <w:sz w:val="24"/>
          <w:szCs w:val="24"/>
        </w:rPr>
        <w:t>Авансового платежа</w:t>
      </w:r>
      <w:r w:rsidR="00596A2F">
        <w:rPr>
          <w:rFonts w:ascii="Times New Roman" w:hAnsi="Times New Roman" w:cs="Times New Roman"/>
          <w:sz w:val="24"/>
          <w:szCs w:val="24"/>
        </w:rPr>
        <w:t xml:space="preserve"> в установленные сроки</w:t>
      </w:r>
      <w:r w:rsidR="005B0E0C" w:rsidRPr="009538BA">
        <w:rPr>
          <w:rFonts w:ascii="Times New Roman" w:hAnsi="Times New Roman" w:cs="Times New Roman"/>
          <w:sz w:val="24"/>
          <w:szCs w:val="24"/>
        </w:rPr>
        <w:t>.</w:t>
      </w:r>
      <w:r w:rsidR="00667F25" w:rsidRPr="009538BA">
        <w:rPr>
          <w:rFonts w:ascii="Times New Roman" w:hAnsi="Times New Roman" w:cs="Times New Roman"/>
          <w:sz w:val="24"/>
          <w:szCs w:val="24"/>
        </w:rPr>
        <w:t xml:space="preserve"> </w:t>
      </w:r>
      <w:r w:rsidR="00860F31" w:rsidRPr="009538BA">
        <w:rPr>
          <w:rFonts w:ascii="Times New Roman" w:hAnsi="Times New Roman" w:cs="Times New Roman"/>
          <w:sz w:val="24"/>
          <w:szCs w:val="24"/>
        </w:rPr>
        <w:t xml:space="preserve">Требование Заказчика об уплате суммы по Банковской Гарантии представляется </w:t>
      </w:r>
      <w:r w:rsidR="00471C26" w:rsidRPr="009538BA">
        <w:rPr>
          <w:rFonts w:ascii="Times New Roman" w:hAnsi="Times New Roman" w:cs="Times New Roman"/>
          <w:sz w:val="24"/>
          <w:szCs w:val="24"/>
        </w:rPr>
        <w:t>Г</w:t>
      </w:r>
      <w:r w:rsidR="00013EEB" w:rsidRPr="009538BA">
        <w:rPr>
          <w:rFonts w:ascii="Times New Roman" w:hAnsi="Times New Roman" w:cs="Times New Roman"/>
          <w:sz w:val="24"/>
          <w:szCs w:val="24"/>
        </w:rPr>
        <w:t xml:space="preserve">аранту </w:t>
      </w:r>
      <w:r w:rsidR="00860F31" w:rsidRPr="009538BA">
        <w:rPr>
          <w:rFonts w:ascii="Times New Roman" w:hAnsi="Times New Roman" w:cs="Times New Roman"/>
          <w:sz w:val="24"/>
          <w:szCs w:val="24"/>
        </w:rPr>
        <w:t>в письменной форме.</w:t>
      </w:r>
    </w:p>
    <w:p w:rsidR="006B6753" w:rsidRPr="009538BA" w:rsidRDefault="0032010C" w:rsidP="00FF1420">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9538BA">
        <w:rPr>
          <w:rFonts w:ascii="Times New Roman" w:hAnsi="Times New Roman" w:cs="Times New Roman"/>
          <w:sz w:val="24"/>
          <w:szCs w:val="24"/>
        </w:rPr>
        <w:t>Банковская</w:t>
      </w:r>
      <w:r w:rsidRPr="002857EC">
        <w:rPr>
          <w:rFonts w:ascii="Times New Roman" w:eastAsia="Times New Roman" w:hAnsi="Times New Roman" w:cs="Times New Roman"/>
          <w:sz w:val="24"/>
          <w:szCs w:val="24"/>
        </w:rPr>
        <w:t xml:space="preserve"> Гарантия</w:t>
      </w:r>
      <w:r w:rsidR="006B6753" w:rsidRPr="002857EC">
        <w:rPr>
          <w:rFonts w:ascii="Times New Roman" w:eastAsia="Times New Roman" w:hAnsi="Times New Roman" w:cs="Times New Roman"/>
          <w:sz w:val="24"/>
          <w:szCs w:val="24"/>
        </w:rPr>
        <w:t xml:space="preserve"> должн</w:t>
      </w:r>
      <w:r w:rsidRPr="002857EC">
        <w:rPr>
          <w:rFonts w:ascii="Times New Roman" w:eastAsia="Times New Roman" w:hAnsi="Times New Roman" w:cs="Times New Roman"/>
          <w:sz w:val="24"/>
          <w:szCs w:val="24"/>
        </w:rPr>
        <w:t>а</w:t>
      </w:r>
      <w:r w:rsidR="006B6753" w:rsidRPr="002857EC">
        <w:rPr>
          <w:rFonts w:ascii="Times New Roman" w:eastAsia="Times New Roman" w:hAnsi="Times New Roman" w:cs="Times New Roman"/>
          <w:sz w:val="24"/>
          <w:szCs w:val="24"/>
        </w:rPr>
        <w:t xml:space="preserve"> содержать указание на настоящий Договор путем указания на номер, дату, </w:t>
      </w:r>
      <w:r w:rsidR="00442153" w:rsidRPr="002857EC">
        <w:rPr>
          <w:rFonts w:ascii="Times New Roman" w:eastAsia="Times New Roman" w:hAnsi="Times New Roman" w:cs="Times New Roman"/>
          <w:sz w:val="24"/>
          <w:szCs w:val="24"/>
        </w:rPr>
        <w:t>С</w:t>
      </w:r>
      <w:r w:rsidR="006B6753" w:rsidRPr="002857EC">
        <w:rPr>
          <w:rFonts w:ascii="Times New Roman" w:eastAsia="Times New Roman" w:hAnsi="Times New Roman" w:cs="Times New Roman"/>
          <w:sz w:val="24"/>
          <w:szCs w:val="24"/>
        </w:rPr>
        <w:t>торон</w:t>
      </w:r>
      <w:r w:rsidR="00596A2F">
        <w:rPr>
          <w:rFonts w:ascii="Times New Roman" w:eastAsia="Times New Roman" w:hAnsi="Times New Roman" w:cs="Times New Roman"/>
          <w:sz w:val="24"/>
          <w:szCs w:val="24"/>
        </w:rPr>
        <w:t>ы</w:t>
      </w:r>
      <w:r w:rsidR="006B6753" w:rsidRPr="002857EC">
        <w:rPr>
          <w:rFonts w:ascii="Times New Roman" w:eastAsia="Times New Roman" w:hAnsi="Times New Roman" w:cs="Times New Roman"/>
          <w:sz w:val="24"/>
          <w:szCs w:val="24"/>
        </w:rPr>
        <w:t xml:space="preserve"> Договора и описание предмета Договор</w:t>
      </w:r>
      <w:r w:rsidR="00442153" w:rsidRPr="002857EC">
        <w:rPr>
          <w:rFonts w:ascii="Times New Roman" w:eastAsia="Times New Roman" w:hAnsi="Times New Roman" w:cs="Times New Roman"/>
          <w:sz w:val="24"/>
          <w:szCs w:val="24"/>
        </w:rPr>
        <w:t>а.</w:t>
      </w:r>
    </w:p>
    <w:p w:rsidR="006B6753" w:rsidRPr="009538BA" w:rsidRDefault="0032010C" w:rsidP="00FF1420">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2857EC">
        <w:rPr>
          <w:rFonts w:ascii="Times New Roman" w:eastAsia="Times New Roman" w:hAnsi="Times New Roman" w:cs="Times New Roman"/>
          <w:sz w:val="24"/>
          <w:szCs w:val="24"/>
        </w:rPr>
        <w:t>Банковская Гарантия</w:t>
      </w:r>
      <w:r w:rsidR="006B6753" w:rsidRPr="002857EC">
        <w:rPr>
          <w:rFonts w:ascii="Times New Roman" w:eastAsia="Times New Roman" w:hAnsi="Times New Roman" w:cs="Times New Roman"/>
          <w:sz w:val="24"/>
          <w:szCs w:val="24"/>
        </w:rPr>
        <w:t xml:space="preserve"> должн</w:t>
      </w:r>
      <w:r w:rsidRPr="002857EC">
        <w:rPr>
          <w:rFonts w:ascii="Times New Roman" w:eastAsia="Times New Roman" w:hAnsi="Times New Roman" w:cs="Times New Roman"/>
          <w:sz w:val="24"/>
          <w:szCs w:val="24"/>
        </w:rPr>
        <w:t>а</w:t>
      </w:r>
      <w:r w:rsidR="006B6753" w:rsidRPr="002857EC">
        <w:rPr>
          <w:rFonts w:ascii="Times New Roman" w:eastAsia="Times New Roman" w:hAnsi="Times New Roman" w:cs="Times New Roman"/>
          <w:sz w:val="24"/>
          <w:szCs w:val="24"/>
        </w:rPr>
        <w:t xml:space="preserve"> содержать указание на согласие </w:t>
      </w:r>
      <w:r w:rsidR="00442153" w:rsidRPr="002857EC">
        <w:rPr>
          <w:rFonts w:ascii="Times New Roman" w:eastAsia="Times New Roman" w:hAnsi="Times New Roman" w:cs="Times New Roman"/>
          <w:sz w:val="24"/>
          <w:szCs w:val="24"/>
        </w:rPr>
        <w:t>Г</w:t>
      </w:r>
      <w:r w:rsidR="006B6753" w:rsidRPr="002857EC">
        <w:rPr>
          <w:rFonts w:ascii="Times New Roman" w:eastAsia="Times New Roman" w:hAnsi="Times New Roman" w:cs="Times New Roman"/>
          <w:sz w:val="24"/>
          <w:szCs w:val="24"/>
        </w:rPr>
        <w:t xml:space="preserve">аранта с тем, что </w:t>
      </w:r>
      <w:r w:rsidR="00A07DF0" w:rsidRPr="002857EC">
        <w:rPr>
          <w:rFonts w:ascii="Times New Roman" w:eastAsia="Times New Roman" w:hAnsi="Times New Roman" w:cs="Times New Roman"/>
          <w:sz w:val="24"/>
          <w:szCs w:val="24"/>
        </w:rPr>
        <w:t>внесение изменений и дополнений</w:t>
      </w:r>
      <w:r w:rsidR="006B6753" w:rsidRPr="002857EC">
        <w:rPr>
          <w:rFonts w:ascii="Times New Roman" w:eastAsia="Times New Roman" w:hAnsi="Times New Roman" w:cs="Times New Roman"/>
          <w:sz w:val="24"/>
          <w:szCs w:val="24"/>
        </w:rPr>
        <w:t xml:space="preserve"> в Договор не освобождает его от обязательств по </w:t>
      </w:r>
      <w:r w:rsidR="00442153" w:rsidRPr="002857EC">
        <w:rPr>
          <w:rFonts w:ascii="Times New Roman" w:eastAsia="Times New Roman" w:hAnsi="Times New Roman" w:cs="Times New Roman"/>
          <w:sz w:val="24"/>
          <w:szCs w:val="24"/>
        </w:rPr>
        <w:t>Банковской Гарантии.</w:t>
      </w:r>
    </w:p>
    <w:p w:rsidR="00304ED3" w:rsidRPr="002857EC" w:rsidRDefault="000D1575" w:rsidP="00FF1420">
      <w:pPr>
        <w:pStyle w:val="a4"/>
        <w:numPr>
          <w:ilvl w:val="2"/>
          <w:numId w:val="46"/>
        </w:numPr>
        <w:tabs>
          <w:tab w:val="left" w:pos="993"/>
          <w:tab w:val="left" w:pos="1276"/>
          <w:tab w:val="left" w:pos="1560"/>
        </w:tabs>
        <w:spacing w:after="0" w:line="240" w:lineRule="auto"/>
        <w:ind w:left="0" w:firstLine="709"/>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 xml:space="preserve">Генеральный </w:t>
      </w:r>
      <w:r w:rsidR="00304ED3" w:rsidRPr="002857EC">
        <w:rPr>
          <w:rFonts w:ascii="Times New Roman" w:eastAsia="Times New Roman" w:hAnsi="Times New Roman" w:cs="Times New Roman"/>
          <w:sz w:val="24"/>
          <w:szCs w:val="24"/>
        </w:rPr>
        <w:t xml:space="preserve">Подрядчик обязан предоставить в комплекте с </w:t>
      </w:r>
      <w:r w:rsidR="0032010C" w:rsidRPr="002857EC">
        <w:rPr>
          <w:rFonts w:ascii="Times New Roman" w:eastAsia="Times New Roman" w:hAnsi="Times New Roman" w:cs="Times New Roman"/>
          <w:sz w:val="24"/>
          <w:szCs w:val="24"/>
        </w:rPr>
        <w:t>Банковской Гарантией</w:t>
      </w:r>
      <w:r w:rsidR="00304ED3" w:rsidRPr="002857EC">
        <w:rPr>
          <w:rFonts w:ascii="Times New Roman" w:eastAsia="Times New Roman" w:hAnsi="Times New Roman" w:cs="Times New Roman"/>
          <w:sz w:val="24"/>
          <w:szCs w:val="24"/>
        </w:rPr>
        <w:t xml:space="preserve">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304ED3" w:rsidRPr="002857EC" w:rsidRDefault="00304ED3" w:rsidP="008F4189">
      <w:pPr>
        <w:pStyle w:val="-5"/>
        <w:widowControl w:val="0"/>
        <w:numPr>
          <w:ilvl w:val="0"/>
          <w:numId w:val="37"/>
        </w:numPr>
        <w:tabs>
          <w:tab w:val="left" w:pos="993"/>
          <w:tab w:val="left" w:pos="1276"/>
        </w:tabs>
        <w:spacing w:before="0" w:after="0" w:line="240" w:lineRule="auto"/>
        <w:ind w:left="0" w:firstLine="709"/>
        <w:jc w:val="both"/>
        <w:rPr>
          <w:szCs w:val="24"/>
        </w:rPr>
      </w:pPr>
      <w:r w:rsidRPr="002857EC">
        <w:rPr>
          <w:b w:val="0"/>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304ED3" w:rsidRPr="002857EC" w:rsidRDefault="00304ED3" w:rsidP="008F4189">
      <w:pPr>
        <w:pStyle w:val="-5"/>
        <w:widowControl w:val="0"/>
        <w:numPr>
          <w:ilvl w:val="0"/>
          <w:numId w:val="37"/>
        </w:numPr>
        <w:tabs>
          <w:tab w:val="left" w:pos="993"/>
          <w:tab w:val="left" w:pos="1276"/>
          <w:tab w:val="num" w:pos="1680"/>
        </w:tabs>
        <w:spacing w:before="0" w:after="0" w:line="240" w:lineRule="auto"/>
        <w:ind w:left="0" w:firstLine="709"/>
        <w:jc w:val="both"/>
        <w:rPr>
          <w:szCs w:val="24"/>
        </w:rPr>
      </w:pPr>
      <w:r w:rsidRPr="002857EC">
        <w:rPr>
          <w:b w:val="0"/>
          <w:szCs w:val="24"/>
        </w:rPr>
        <w:t>документы, удостоверяющие право лица, подписывающего Банковскую Гарантию, подписывать банковские гарантии от лица Гаранта</w:t>
      </w:r>
      <w:r w:rsidR="00631DA9" w:rsidRPr="002857EC">
        <w:rPr>
          <w:b w:val="0"/>
          <w:szCs w:val="24"/>
        </w:rPr>
        <w:t>, в том числе:</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lastRenderedPageBreak/>
        <w:t>в случае оформления Банковской Гарантии 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 xml:space="preserve">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w:t>
      </w:r>
      <w:proofErr w:type="gramStart"/>
      <w:r w:rsidRPr="002857EC">
        <w:rPr>
          <w:b w:val="0"/>
          <w:szCs w:val="24"/>
        </w:rPr>
        <w:t>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w:t>
      </w:r>
      <w:proofErr w:type="gramEnd"/>
      <w:r w:rsidRPr="002857EC">
        <w:rPr>
          <w:b w:val="0"/>
          <w:szCs w:val="24"/>
        </w:rPr>
        <w:t xml:space="preserve"> </w:t>
      </w:r>
      <w:proofErr w:type="gramStart"/>
      <w:r w:rsidRPr="002857EC">
        <w:rPr>
          <w:b w:val="0"/>
          <w:szCs w:val="24"/>
        </w:rPr>
        <w:t>соответствии</w:t>
      </w:r>
      <w:proofErr w:type="gramEnd"/>
      <w:r w:rsidRPr="002857EC">
        <w:rPr>
          <w:b w:val="0"/>
          <w:szCs w:val="24"/>
        </w:rPr>
        <w:t xml:space="preserve"> с решениями, перечисленными в доверенности;</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2857EC">
        <w:rPr>
          <w:b w:val="0"/>
          <w:szCs w:val="24"/>
        </w:rPr>
        <w:t>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 xml:space="preserve">выписка из Единого государственного реестра юридических лиц, срок предоставления которой составляет не более 30 дней </w:t>
      </w:r>
      <w:proofErr w:type="gramStart"/>
      <w:r w:rsidRPr="002857EC">
        <w:rPr>
          <w:b w:val="0"/>
          <w:szCs w:val="24"/>
        </w:rPr>
        <w:t>с даты</w:t>
      </w:r>
      <w:proofErr w:type="gramEnd"/>
      <w:r w:rsidRPr="002857EC">
        <w:rPr>
          <w:b w:val="0"/>
          <w:szCs w:val="24"/>
        </w:rPr>
        <w:t xml:space="preserve"> ее выдачи регистрирующим органом (оригинал или нотариально заверенная копия);</w:t>
      </w:r>
    </w:p>
    <w:p w:rsidR="00304ED3" w:rsidRPr="002857EC" w:rsidRDefault="00304ED3" w:rsidP="008F4189">
      <w:pPr>
        <w:pStyle w:val="-5"/>
        <w:widowControl w:val="0"/>
        <w:numPr>
          <w:ilvl w:val="1"/>
          <w:numId w:val="37"/>
        </w:numPr>
        <w:tabs>
          <w:tab w:val="left" w:pos="993"/>
          <w:tab w:val="left" w:pos="1276"/>
          <w:tab w:val="num" w:pos="1320"/>
        </w:tabs>
        <w:spacing w:before="0" w:after="0" w:line="240" w:lineRule="auto"/>
        <w:ind w:left="0" w:firstLine="709"/>
        <w:jc w:val="both"/>
        <w:rPr>
          <w:szCs w:val="24"/>
        </w:rPr>
      </w:pPr>
      <w:r w:rsidRPr="002857EC">
        <w:rPr>
          <w:b w:val="0"/>
          <w:szCs w:val="24"/>
        </w:rPr>
        <w:t>иные документы по запросу Заказчика.</w:t>
      </w:r>
    </w:p>
    <w:p w:rsidR="00386769" w:rsidRDefault="00304ED3" w:rsidP="00FF1420">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2857EC">
        <w:rPr>
          <w:rFonts w:ascii="Times New Roman" w:eastAsia="Times New Roman" w:hAnsi="Times New Roman" w:cs="Times New Roman"/>
          <w:sz w:val="24"/>
          <w:szCs w:val="24"/>
        </w:rPr>
        <w:t xml:space="preserve">В случае предоставления копий документов, заверенных </w:t>
      </w:r>
      <w:r w:rsidR="00B368DB" w:rsidRPr="002857EC">
        <w:rPr>
          <w:rFonts w:ascii="Times New Roman" w:eastAsia="Times New Roman" w:hAnsi="Times New Roman" w:cs="Times New Roman"/>
          <w:sz w:val="24"/>
          <w:szCs w:val="24"/>
        </w:rPr>
        <w:t>Гарантом</w:t>
      </w:r>
      <w:r w:rsidRPr="002857EC">
        <w:rPr>
          <w:rFonts w:ascii="Times New Roman" w:eastAsia="Times New Roman" w:hAnsi="Times New Roman" w:cs="Times New Roman"/>
          <w:sz w:val="24"/>
          <w:szCs w:val="24"/>
        </w:rPr>
        <w:t>,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1E5223" w:rsidRPr="00386769" w:rsidRDefault="001E5223" w:rsidP="00FF1420">
      <w:pPr>
        <w:pStyle w:val="a4"/>
        <w:numPr>
          <w:ilvl w:val="2"/>
          <w:numId w:val="46"/>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386769">
        <w:rPr>
          <w:rFonts w:ascii="Times New Roman" w:hAnsi="Times New Roman" w:cs="Times New Roman"/>
          <w:sz w:val="24"/>
          <w:szCs w:val="24"/>
        </w:rPr>
        <w:t>Платежи по Банковск</w:t>
      </w:r>
      <w:r w:rsidR="00603AB0" w:rsidRPr="00386769">
        <w:rPr>
          <w:rFonts w:ascii="Times New Roman" w:hAnsi="Times New Roman" w:cs="Times New Roman"/>
          <w:sz w:val="24"/>
          <w:szCs w:val="24"/>
        </w:rPr>
        <w:t>ой</w:t>
      </w:r>
      <w:r w:rsidRPr="00386769">
        <w:rPr>
          <w:rFonts w:ascii="Times New Roman" w:hAnsi="Times New Roman" w:cs="Times New Roman"/>
          <w:sz w:val="24"/>
          <w:szCs w:val="24"/>
        </w:rPr>
        <w:t xml:space="preserve"> </w:t>
      </w:r>
      <w:r w:rsidR="00343E7A" w:rsidRPr="00386769">
        <w:rPr>
          <w:rFonts w:ascii="Times New Roman" w:hAnsi="Times New Roman" w:cs="Times New Roman"/>
          <w:sz w:val="24"/>
          <w:szCs w:val="24"/>
        </w:rPr>
        <w:t>Гаранти</w:t>
      </w:r>
      <w:r w:rsidR="00603AB0" w:rsidRPr="00386769">
        <w:rPr>
          <w:rFonts w:ascii="Times New Roman" w:hAnsi="Times New Roman" w:cs="Times New Roman"/>
          <w:sz w:val="24"/>
          <w:szCs w:val="24"/>
        </w:rPr>
        <w:t>и</w:t>
      </w:r>
      <w:r w:rsidR="00343E7A" w:rsidRPr="00386769">
        <w:rPr>
          <w:rFonts w:ascii="Times New Roman" w:hAnsi="Times New Roman" w:cs="Times New Roman"/>
          <w:sz w:val="24"/>
          <w:szCs w:val="24"/>
        </w:rPr>
        <w:t xml:space="preserve"> </w:t>
      </w:r>
      <w:r w:rsidRPr="00386769">
        <w:rPr>
          <w:rFonts w:ascii="Times New Roman" w:hAnsi="Times New Roman" w:cs="Times New Roman"/>
          <w:sz w:val="24"/>
          <w:szCs w:val="24"/>
        </w:rPr>
        <w:t xml:space="preserve">должны быть осуществлены </w:t>
      </w:r>
      <w:r w:rsidR="00386769">
        <w:rPr>
          <w:rFonts w:ascii="Times New Roman" w:hAnsi="Times New Roman" w:cs="Times New Roman"/>
          <w:sz w:val="24"/>
          <w:szCs w:val="24"/>
        </w:rPr>
        <w:t xml:space="preserve">Гарантом </w:t>
      </w:r>
      <w:r w:rsidRPr="00386769">
        <w:rPr>
          <w:rFonts w:ascii="Times New Roman" w:hAnsi="Times New Roman" w:cs="Times New Roman"/>
          <w:sz w:val="24"/>
          <w:szCs w:val="24"/>
        </w:rPr>
        <w:t xml:space="preserve">в течение 5 </w:t>
      </w:r>
      <w:r w:rsidR="005F6564" w:rsidRPr="00386769">
        <w:rPr>
          <w:rFonts w:ascii="Times New Roman" w:hAnsi="Times New Roman" w:cs="Times New Roman"/>
          <w:sz w:val="24"/>
          <w:szCs w:val="24"/>
        </w:rPr>
        <w:t>(пяти) Р</w:t>
      </w:r>
      <w:r w:rsidRPr="00386769">
        <w:rPr>
          <w:rFonts w:ascii="Times New Roman" w:hAnsi="Times New Roman" w:cs="Times New Roman"/>
          <w:sz w:val="24"/>
          <w:szCs w:val="24"/>
        </w:rPr>
        <w:t xml:space="preserve">абочих дней после </w:t>
      </w:r>
      <w:r w:rsidR="0098307E" w:rsidRPr="00386769">
        <w:rPr>
          <w:rFonts w:ascii="Times New Roman" w:hAnsi="Times New Roman" w:cs="Times New Roman"/>
          <w:sz w:val="24"/>
          <w:szCs w:val="24"/>
        </w:rPr>
        <w:t>получения Гарантом письменного требования Заказчика</w:t>
      </w:r>
      <w:r w:rsidR="002335CE" w:rsidRPr="00386769">
        <w:rPr>
          <w:rFonts w:ascii="Times New Roman" w:hAnsi="Times New Roman" w:cs="Times New Roman"/>
          <w:sz w:val="24"/>
          <w:szCs w:val="24"/>
        </w:rPr>
        <w:t xml:space="preserve"> и предоставления Заказчиком </w:t>
      </w:r>
      <w:r w:rsidR="0098307E" w:rsidRPr="00386769">
        <w:rPr>
          <w:rFonts w:ascii="Times New Roman" w:hAnsi="Times New Roman" w:cs="Times New Roman"/>
          <w:sz w:val="24"/>
          <w:szCs w:val="24"/>
        </w:rPr>
        <w:t>заверенных копий документов, подтверждающих выплату Генеральному Подрядчику Авансового платежа (части Авансового платежа) по настоящему Договору</w:t>
      </w:r>
      <w:r w:rsidRPr="00386769">
        <w:rPr>
          <w:rFonts w:ascii="Times New Roman" w:hAnsi="Times New Roman" w:cs="Times New Roman"/>
          <w:sz w:val="24"/>
          <w:szCs w:val="24"/>
        </w:rPr>
        <w:t>.</w:t>
      </w:r>
      <w:r w:rsidR="0098307E" w:rsidRPr="00386769">
        <w:rPr>
          <w:rFonts w:ascii="Times New Roman" w:hAnsi="Times New Roman" w:cs="Times New Roman"/>
          <w:sz w:val="24"/>
          <w:szCs w:val="24"/>
        </w:rPr>
        <w:t xml:space="preserve"> Также возможно направление требования Заказчиком Гаранту через банк Заказчика, который посредством своего аутентифицированного </w:t>
      </w:r>
      <w:r w:rsidR="0098307E" w:rsidRPr="00386769">
        <w:rPr>
          <w:rFonts w:ascii="Times New Roman" w:hAnsi="Times New Roman" w:cs="Times New Roman"/>
          <w:sz w:val="24"/>
          <w:szCs w:val="24"/>
          <w:lang w:val="en-US"/>
        </w:rPr>
        <w:t>SWIFT</w:t>
      </w:r>
      <w:r w:rsidR="0098307E" w:rsidRPr="00386769">
        <w:rPr>
          <w:rFonts w:ascii="Times New Roman" w:hAnsi="Times New Roman" w:cs="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sidR="0098307E" w:rsidRPr="00386769">
        <w:rPr>
          <w:rFonts w:ascii="Times New Roman" w:hAnsi="Times New Roman" w:cs="Times New Roman"/>
          <w:sz w:val="24"/>
          <w:szCs w:val="24"/>
        </w:rPr>
        <w:t>отправления</w:t>
      </w:r>
      <w:proofErr w:type="gramEnd"/>
      <w:r w:rsidR="0098307E" w:rsidRPr="00386769">
        <w:rPr>
          <w:rFonts w:ascii="Times New Roman" w:hAnsi="Times New Roman" w:cs="Times New Roman"/>
          <w:sz w:val="24"/>
          <w:szCs w:val="24"/>
        </w:rPr>
        <w:t xml:space="preserve"> в случае если требование направлено Гаранту через</w:t>
      </w:r>
      <w:r w:rsidR="00DC363A" w:rsidRPr="00386769">
        <w:rPr>
          <w:rFonts w:ascii="Times New Roman" w:hAnsi="Times New Roman" w:cs="Times New Roman"/>
          <w:sz w:val="24"/>
          <w:szCs w:val="24"/>
        </w:rPr>
        <w:t xml:space="preserve"> организацию услуг связи, или дату отметки Гранта о получении в случае, если требование было доставлено непосредственно  по адресу Гаранта. </w:t>
      </w:r>
      <w:r w:rsidR="0098307E" w:rsidRPr="00386769">
        <w:rPr>
          <w:rFonts w:ascii="Times New Roman" w:hAnsi="Times New Roman" w:cs="Times New Roman"/>
          <w:sz w:val="24"/>
          <w:szCs w:val="24"/>
        </w:rPr>
        <w:t xml:space="preserve">  </w:t>
      </w:r>
    </w:p>
    <w:p w:rsidR="005E7AE9" w:rsidRPr="009538BA" w:rsidRDefault="001E5223" w:rsidP="00FF1420">
      <w:pPr>
        <w:pStyle w:val="a4"/>
        <w:numPr>
          <w:ilvl w:val="2"/>
          <w:numId w:val="46"/>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bookmarkStart w:id="158" w:name="_Ref346981971"/>
      <w:proofErr w:type="gramStart"/>
      <w:r w:rsidRPr="009538B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Подрядчика, которые могут оказать влияние на исполнение обеспеченных </w:t>
      </w:r>
      <w:r w:rsidRPr="009538BA">
        <w:rPr>
          <w:rFonts w:ascii="Times New Roman" w:hAnsi="Times New Roman" w:cs="Times New Roman"/>
          <w:sz w:val="24"/>
          <w:szCs w:val="24"/>
        </w:rPr>
        <w:lastRenderedPageBreak/>
        <w:t>Банковск</w:t>
      </w:r>
      <w:r w:rsidR="00603AB0" w:rsidRPr="009538BA">
        <w:rPr>
          <w:rFonts w:ascii="Times New Roman" w:hAnsi="Times New Roman" w:cs="Times New Roman"/>
          <w:sz w:val="24"/>
          <w:szCs w:val="24"/>
        </w:rPr>
        <w:t>ой</w:t>
      </w:r>
      <w:r w:rsidRPr="009538BA">
        <w:rPr>
          <w:rFonts w:ascii="Times New Roman" w:hAnsi="Times New Roman" w:cs="Times New Roman"/>
          <w:sz w:val="24"/>
          <w:szCs w:val="24"/>
        </w:rPr>
        <w:t xml:space="preserve"> </w:t>
      </w:r>
      <w:r w:rsidR="00343E7A" w:rsidRPr="009538BA">
        <w:rPr>
          <w:rFonts w:ascii="Times New Roman" w:hAnsi="Times New Roman" w:cs="Times New Roman"/>
          <w:sz w:val="24"/>
          <w:szCs w:val="24"/>
        </w:rPr>
        <w:t>Гаранти</w:t>
      </w:r>
      <w:r w:rsidR="00603AB0" w:rsidRPr="009538BA">
        <w:rPr>
          <w:rFonts w:ascii="Times New Roman" w:hAnsi="Times New Roman" w:cs="Times New Roman"/>
          <w:sz w:val="24"/>
          <w:szCs w:val="24"/>
        </w:rPr>
        <w:t>ей</w:t>
      </w:r>
      <w:r w:rsidR="00343E7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обязательств Генерального Подрядчика, осуществляется при условии предоставления Генеральным Подрядчиком новых безотзывных </w:t>
      </w:r>
      <w:r w:rsidR="00343E7A" w:rsidRPr="009538BA">
        <w:rPr>
          <w:rFonts w:ascii="Times New Roman" w:hAnsi="Times New Roman" w:cs="Times New Roman"/>
          <w:sz w:val="24"/>
          <w:szCs w:val="24"/>
        </w:rPr>
        <w:t xml:space="preserve">банковских </w:t>
      </w:r>
      <w:r w:rsidRPr="009538BA">
        <w:rPr>
          <w:rFonts w:ascii="Times New Roman" w:hAnsi="Times New Roman" w:cs="Times New Roman"/>
          <w:sz w:val="24"/>
          <w:szCs w:val="24"/>
        </w:rPr>
        <w:t xml:space="preserve">гарантий (продления </w:t>
      </w:r>
      <w:r w:rsidR="00864F8C" w:rsidRPr="009538BA">
        <w:rPr>
          <w:rFonts w:ascii="Times New Roman" w:hAnsi="Times New Roman" w:cs="Times New Roman"/>
          <w:sz w:val="24"/>
          <w:szCs w:val="24"/>
        </w:rPr>
        <w:t>соответствующей Банковской Гарантии</w:t>
      </w:r>
      <w:r w:rsidRPr="009538BA">
        <w:rPr>
          <w:rFonts w:ascii="Times New Roman" w:hAnsi="Times New Roman" w:cs="Times New Roman"/>
          <w:sz w:val="24"/>
          <w:szCs w:val="24"/>
        </w:rPr>
        <w:t>) на соответствующий срок на</w:t>
      </w:r>
      <w:r w:rsidR="00471C26" w:rsidRPr="009538BA">
        <w:rPr>
          <w:rFonts w:ascii="Times New Roman" w:hAnsi="Times New Roman" w:cs="Times New Roman"/>
          <w:sz w:val="24"/>
          <w:szCs w:val="24"/>
        </w:rPr>
        <w:t xml:space="preserve"> условиях, указанных в </w:t>
      </w:r>
      <w:r w:rsidR="00DC363A">
        <w:rPr>
          <w:rFonts w:ascii="Times New Roman" w:hAnsi="Times New Roman" w:cs="Times New Roman"/>
          <w:sz w:val="24"/>
          <w:szCs w:val="24"/>
        </w:rPr>
        <w:t xml:space="preserve">настоящем </w:t>
      </w:r>
      <w:r w:rsidR="00471C26" w:rsidRPr="009538BA">
        <w:rPr>
          <w:rFonts w:ascii="Times New Roman" w:hAnsi="Times New Roman" w:cs="Times New Roman"/>
          <w:sz w:val="24"/>
          <w:szCs w:val="24"/>
        </w:rPr>
        <w:t>разделе Договора</w:t>
      </w:r>
      <w:r w:rsidRPr="009538BA">
        <w:rPr>
          <w:rFonts w:ascii="Times New Roman" w:hAnsi="Times New Roman" w:cs="Times New Roman"/>
          <w:sz w:val="24"/>
          <w:szCs w:val="24"/>
        </w:rPr>
        <w:t>.</w:t>
      </w:r>
      <w:bookmarkEnd w:id="158"/>
      <w:proofErr w:type="gramEnd"/>
    </w:p>
    <w:p w:rsidR="000B2AFB" w:rsidRDefault="00BF4A5C" w:rsidP="00FF1420">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на дату, наступающую за 28 (двадцать восемь) </w:t>
      </w:r>
      <w:r w:rsidR="006113B6" w:rsidRPr="009538BA">
        <w:rPr>
          <w:rFonts w:ascii="Times New Roman" w:hAnsi="Times New Roman" w:cs="Times New Roman"/>
          <w:sz w:val="24"/>
          <w:szCs w:val="24"/>
        </w:rPr>
        <w:t xml:space="preserve">Календарных </w:t>
      </w:r>
      <w:r w:rsidRPr="009538BA">
        <w:rPr>
          <w:rFonts w:ascii="Times New Roman" w:hAnsi="Times New Roman" w:cs="Times New Roman"/>
          <w:sz w:val="24"/>
          <w:szCs w:val="24"/>
        </w:rPr>
        <w:t xml:space="preserve">дней до истечения срока Банковской </w:t>
      </w:r>
      <w:r w:rsidR="00343E7A" w:rsidRPr="009538BA">
        <w:rPr>
          <w:rFonts w:ascii="Times New Roman" w:hAnsi="Times New Roman" w:cs="Times New Roman"/>
          <w:sz w:val="24"/>
          <w:szCs w:val="24"/>
        </w:rPr>
        <w:t>Гарантии</w:t>
      </w:r>
      <w:r w:rsidRPr="009538BA">
        <w:rPr>
          <w:rFonts w:ascii="Times New Roman" w:hAnsi="Times New Roman" w:cs="Times New Roman"/>
          <w:sz w:val="24"/>
          <w:szCs w:val="24"/>
        </w:rPr>
        <w:t xml:space="preserve">, </w:t>
      </w:r>
      <w:r w:rsidR="00864F8C" w:rsidRPr="009538BA">
        <w:rPr>
          <w:rFonts w:ascii="Times New Roman" w:hAnsi="Times New Roman" w:cs="Times New Roman"/>
          <w:sz w:val="24"/>
          <w:szCs w:val="24"/>
        </w:rPr>
        <w:t xml:space="preserve">Авансовый </w:t>
      </w:r>
      <w:r w:rsidRPr="009538BA">
        <w:rPr>
          <w:rFonts w:ascii="Times New Roman" w:hAnsi="Times New Roman" w:cs="Times New Roman"/>
          <w:sz w:val="24"/>
          <w:szCs w:val="24"/>
        </w:rPr>
        <w:t xml:space="preserve">платеж, в обеспечение которого выдана такая Банковская </w:t>
      </w:r>
      <w:r w:rsidR="00343E7A" w:rsidRPr="009538BA">
        <w:rPr>
          <w:rFonts w:ascii="Times New Roman" w:hAnsi="Times New Roman" w:cs="Times New Roman"/>
          <w:sz w:val="24"/>
          <w:szCs w:val="24"/>
        </w:rPr>
        <w:t>Гарантия</w:t>
      </w:r>
      <w:r w:rsidRPr="009538BA">
        <w:rPr>
          <w:rFonts w:ascii="Times New Roman" w:hAnsi="Times New Roman" w:cs="Times New Roman"/>
          <w:sz w:val="24"/>
          <w:szCs w:val="24"/>
        </w:rPr>
        <w:t xml:space="preserve">, не погашен, Генеральный Подрядчик обязуется продлить действие Банковской Гарантии и представить Заказчику доказательство такого продления (новую Банковскую Гарантию) не </w:t>
      </w:r>
      <w:proofErr w:type="gramStart"/>
      <w:r w:rsidRPr="009538BA">
        <w:rPr>
          <w:rFonts w:ascii="Times New Roman" w:hAnsi="Times New Roman" w:cs="Times New Roman"/>
          <w:sz w:val="24"/>
          <w:szCs w:val="24"/>
        </w:rPr>
        <w:t>позднее</w:t>
      </w:r>
      <w:proofErr w:type="gramEnd"/>
      <w:r w:rsidRPr="009538BA">
        <w:rPr>
          <w:rFonts w:ascii="Times New Roman" w:hAnsi="Times New Roman" w:cs="Times New Roman"/>
          <w:sz w:val="24"/>
          <w:szCs w:val="24"/>
        </w:rPr>
        <w:t xml:space="preserve"> чем за 14 (</w:t>
      </w:r>
      <w:r w:rsidR="004E080F" w:rsidRPr="009538BA">
        <w:rPr>
          <w:rFonts w:ascii="Times New Roman" w:hAnsi="Times New Roman" w:cs="Times New Roman"/>
          <w:sz w:val="24"/>
          <w:szCs w:val="24"/>
        </w:rPr>
        <w:t>четырнадцать</w:t>
      </w:r>
      <w:r w:rsidRPr="009538BA">
        <w:rPr>
          <w:rFonts w:ascii="Times New Roman" w:hAnsi="Times New Roman" w:cs="Times New Roman"/>
          <w:sz w:val="24"/>
          <w:szCs w:val="24"/>
        </w:rPr>
        <w:t xml:space="preserve">) </w:t>
      </w:r>
      <w:r w:rsidR="006113B6" w:rsidRPr="009538BA">
        <w:rPr>
          <w:rFonts w:ascii="Times New Roman" w:hAnsi="Times New Roman" w:cs="Times New Roman"/>
          <w:sz w:val="24"/>
          <w:szCs w:val="24"/>
        </w:rPr>
        <w:t xml:space="preserve">Календарных </w:t>
      </w:r>
      <w:r w:rsidRPr="009538BA">
        <w:rPr>
          <w:rFonts w:ascii="Times New Roman" w:hAnsi="Times New Roman" w:cs="Times New Roman"/>
          <w:sz w:val="24"/>
          <w:szCs w:val="24"/>
        </w:rPr>
        <w:t>дней до истечения срока Банковской Гарантии.</w:t>
      </w:r>
      <w:r w:rsidR="002335CE" w:rsidRPr="009538BA">
        <w:rPr>
          <w:rFonts w:ascii="Times New Roman" w:hAnsi="Times New Roman" w:cs="Times New Roman"/>
          <w:sz w:val="24"/>
          <w:szCs w:val="24"/>
        </w:rPr>
        <w:t xml:space="preserve"> В случае </w:t>
      </w:r>
      <w:r w:rsidR="00013EEB" w:rsidRPr="009538BA">
        <w:rPr>
          <w:rFonts w:ascii="Times New Roman" w:hAnsi="Times New Roman" w:cs="Times New Roman"/>
          <w:sz w:val="24"/>
          <w:szCs w:val="24"/>
        </w:rPr>
        <w:t xml:space="preserve">неисполнения </w:t>
      </w:r>
      <w:r w:rsidR="002335CE" w:rsidRPr="009538BA">
        <w:rPr>
          <w:rFonts w:ascii="Times New Roman" w:hAnsi="Times New Roman" w:cs="Times New Roman"/>
          <w:sz w:val="24"/>
          <w:szCs w:val="24"/>
        </w:rPr>
        <w:t xml:space="preserve">обязанности Генерального Подрядчика, </w:t>
      </w:r>
      <w:r w:rsidR="008C537A" w:rsidRPr="009538BA">
        <w:rPr>
          <w:rFonts w:ascii="Times New Roman" w:hAnsi="Times New Roman" w:cs="Times New Roman"/>
          <w:sz w:val="24"/>
          <w:szCs w:val="24"/>
        </w:rPr>
        <w:t xml:space="preserve">предусмотренной </w:t>
      </w:r>
      <w:r w:rsidR="002335CE" w:rsidRPr="009538BA">
        <w:rPr>
          <w:rFonts w:ascii="Times New Roman" w:hAnsi="Times New Roman" w:cs="Times New Roman"/>
          <w:sz w:val="24"/>
          <w:szCs w:val="24"/>
        </w:rPr>
        <w:t>настоящим пунктом, Генеральный Подрядчик обязуется уплатить Заказчику штраф в размере 10 (десяти) процентов от суммы Банковской Гарантии.</w:t>
      </w:r>
    </w:p>
    <w:p w:rsidR="005D7E16" w:rsidRPr="009538BA" w:rsidRDefault="005D7E16" w:rsidP="00FF1420">
      <w:pPr>
        <w:pStyle w:val="a4"/>
        <w:numPr>
          <w:ilvl w:val="2"/>
          <w:numId w:val="46"/>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после уплаты Заказчиком Авансового платежа будет установлено, что Банковская Гарантия не является действительной по любым основаниям,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в случае если получено соответствующее письмо Гаранта, Генеральный Подрядчик обязан в течение 5 (пяти) Рабочих дней с момента получения требования Заказчика вернуть Заказчику непогашенную часть полученного Авансового платежа.   </w:t>
      </w:r>
    </w:p>
    <w:p w:rsidR="0078536F" w:rsidRPr="009538BA" w:rsidRDefault="0078536F"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olor w:val="000000"/>
          <w:sz w:val="24"/>
          <w:szCs w:val="24"/>
        </w:rPr>
      </w:pPr>
      <w:bookmarkStart w:id="159" w:name="_Ref319511005"/>
      <w:r w:rsidRPr="009538BA">
        <w:rPr>
          <w:rFonts w:ascii="Times New Roman" w:hAnsi="Times New Roman" w:cs="Times New Roman"/>
          <w:b/>
          <w:color w:val="000000"/>
          <w:sz w:val="24"/>
          <w:szCs w:val="24"/>
        </w:rPr>
        <w:t>Страхование</w:t>
      </w:r>
      <w:bookmarkEnd w:id="159"/>
    </w:p>
    <w:p w:rsidR="007A2B27" w:rsidRPr="009538BA" w:rsidRDefault="007A2B27"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60" w:name="двенадцатьдваодин"/>
      <w:bookmarkStart w:id="161" w:name="_Ref317852777"/>
      <w:bookmarkStart w:id="162" w:name="_Ref346982399"/>
      <w:r w:rsidRPr="009538BA">
        <w:rPr>
          <w:rFonts w:ascii="Times New Roman" w:hAnsi="Times New Roman" w:cs="Times New Roman"/>
          <w:color w:val="000000"/>
          <w:sz w:val="24"/>
          <w:szCs w:val="24"/>
        </w:rPr>
        <w:t xml:space="preserve">Без ущерба для </w:t>
      </w:r>
      <w:r w:rsidRPr="009538BA">
        <w:rPr>
          <w:rFonts w:ascii="Times New Roman" w:hAnsi="Times New Roman" w:cs="Times New Roman"/>
          <w:sz w:val="24"/>
          <w:szCs w:val="24"/>
        </w:rPr>
        <w:t>ответственности</w:t>
      </w:r>
      <w:r w:rsidRPr="009538BA">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 </w:t>
      </w:r>
      <w:bookmarkEnd w:id="160"/>
      <w:r w:rsidR="009274E1">
        <w:rPr>
          <w:rFonts w:ascii="Times New Roman" w:hAnsi="Times New Roman" w:cs="Times New Roman"/>
          <w:color w:val="000000"/>
          <w:sz w:val="24"/>
          <w:szCs w:val="24"/>
        </w:rPr>
        <w:t>15 (пятнадцати</w:t>
      </w:r>
      <w:r w:rsidRPr="009538BA">
        <w:rPr>
          <w:rFonts w:ascii="Times New Roman" w:hAnsi="Times New Roman" w:cs="Times New Roman"/>
          <w:color w:val="000000"/>
          <w:sz w:val="24"/>
          <w:szCs w:val="24"/>
        </w:rPr>
        <w:t>)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w:t>
      </w:r>
      <w:proofErr w:type="gramStart"/>
      <w:r w:rsidRPr="009538BA">
        <w:rPr>
          <w:rFonts w:ascii="Times New Roman" w:hAnsi="Times New Roman" w:cs="Times New Roman"/>
          <w:color w:val="000000"/>
          <w:sz w:val="24"/>
          <w:szCs w:val="24"/>
        </w:rPr>
        <w:t>с даты подписания</w:t>
      </w:r>
      <w:proofErr w:type="gramEnd"/>
      <w:r w:rsidRPr="009538BA">
        <w:rPr>
          <w:rFonts w:ascii="Times New Roman" w:hAnsi="Times New Roman" w:cs="Times New Roman"/>
          <w:color w:val="000000"/>
          <w:sz w:val="24"/>
          <w:szCs w:val="24"/>
        </w:rPr>
        <w:t xml:space="preserve"> настоящего Договора обязан заключить договор</w:t>
      </w:r>
      <w:r w:rsidR="00130583">
        <w:rPr>
          <w:rFonts w:ascii="Times New Roman" w:hAnsi="Times New Roman" w:cs="Times New Roman"/>
          <w:color w:val="000000"/>
          <w:sz w:val="24"/>
          <w:szCs w:val="24"/>
        </w:rPr>
        <w:t>ы</w:t>
      </w:r>
      <w:r w:rsidRPr="009538BA">
        <w:rPr>
          <w:rFonts w:ascii="Times New Roman" w:hAnsi="Times New Roman" w:cs="Times New Roman"/>
          <w:color w:val="000000"/>
          <w:sz w:val="24"/>
          <w:szCs w:val="24"/>
        </w:rPr>
        <w:t xml:space="preserve"> страхования рисков</w:t>
      </w:r>
      <w:r w:rsidR="00B5256A" w:rsidRPr="009538BA">
        <w:rPr>
          <w:rFonts w:ascii="Times New Roman" w:hAnsi="Times New Roman" w:cs="Times New Roman"/>
          <w:color w:val="000000"/>
          <w:sz w:val="24"/>
          <w:szCs w:val="24"/>
        </w:rPr>
        <w:t xml:space="preserve"> на сумму</w:t>
      </w:r>
      <w:r w:rsidR="00BE1113">
        <w:rPr>
          <w:rFonts w:ascii="Times New Roman" w:hAnsi="Times New Roman" w:cs="Times New Roman"/>
          <w:b/>
          <w:color w:val="000000"/>
          <w:sz w:val="24"/>
          <w:szCs w:val="24"/>
        </w:rPr>
        <w:t xml:space="preserve"> не менее</w:t>
      </w:r>
      <w:r w:rsidR="00425633">
        <w:rPr>
          <w:rFonts w:ascii="Times New Roman" w:hAnsi="Times New Roman" w:cs="Times New Roman"/>
          <w:b/>
          <w:color w:val="000000"/>
          <w:sz w:val="24"/>
          <w:szCs w:val="24"/>
        </w:rPr>
        <w:t xml:space="preserve"> Цены Договора, указанной в пункте 5.1 Договора</w:t>
      </w:r>
      <w:r w:rsidRPr="009538BA">
        <w:rPr>
          <w:rFonts w:ascii="Times New Roman" w:hAnsi="Times New Roman" w:cs="Times New Roman"/>
          <w:color w:val="000000"/>
          <w:sz w:val="24"/>
          <w:szCs w:val="24"/>
        </w:rPr>
        <w:t>, в том числе:</w:t>
      </w:r>
      <w:bookmarkEnd w:id="161"/>
    </w:p>
    <w:p w:rsidR="00860F31"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63" w:name="_Ref346982380"/>
      <w:bookmarkEnd w:id="162"/>
      <w:r w:rsidRPr="009538BA">
        <w:rPr>
          <w:rFonts w:ascii="Times New Roman" w:hAnsi="Times New Roman" w:cs="Times New Roman"/>
          <w:color w:val="000000"/>
          <w:sz w:val="24"/>
          <w:szCs w:val="24"/>
        </w:rPr>
        <w:t xml:space="preserve">- </w:t>
      </w:r>
      <w:r w:rsidR="00667F25" w:rsidRPr="009538BA">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00667F25" w:rsidRPr="009538BA" w:rsidDel="00667F25">
        <w:rPr>
          <w:rFonts w:ascii="Times New Roman" w:hAnsi="Times New Roman" w:cs="Times New Roman"/>
          <w:color w:val="000000"/>
          <w:sz w:val="24"/>
          <w:szCs w:val="24"/>
        </w:rPr>
        <w:t xml:space="preserve"> </w:t>
      </w:r>
      <w:r w:rsidR="006D3E66"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строительные элементы и </w:t>
      </w:r>
      <w:r w:rsidR="007B27DB" w:rsidRPr="009538BA">
        <w:rPr>
          <w:rFonts w:ascii="Times New Roman" w:hAnsi="Times New Roman" w:cs="Times New Roman"/>
          <w:color w:val="000000"/>
          <w:sz w:val="24"/>
          <w:szCs w:val="24"/>
        </w:rPr>
        <w:t>Материал</w:t>
      </w:r>
      <w:r w:rsidR="007A2B27" w:rsidRPr="009538BA">
        <w:rPr>
          <w:rFonts w:ascii="Times New Roman" w:hAnsi="Times New Roman" w:cs="Times New Roman"/>
          <w:color w:val="000000"/>
          <w:sz w:val="24"/>
          <w:szCs w:val="24"/>
        </w:rPr>
        <w:t xml:space="preserve">ы, </w:t>
      </w:r>
      <w:r w:rsidR="00025EEF" w:rsidRPr="009538BA">
        <w:rPr>
          <w:rFonts w:ascii="Times New Roman" w:hAnsi="Times New Roman" w:cs="Times New Roman"/>
          <w:color w:val="000000"/>
          <w:sz w:val="24"/>
          <w:szCs w:val="24"/>
        </w:rPr>
        <w:t>о</w:t>
      </w:r>
      <w:r w:rsidR="007B27DB" w:rsidRPr="009538BA">
        <w:rPr>
          <w:rFonts w:ascii="Times New Roman" w:hAnsi="Times New Roman" w:cs="Times New Roman"/>
          <w:color w:val="000000"/>
          <w:sz w:val="24"/>
          <w:szCs w:val="24"/>
        </w:rPr>
        <w:t>борудован</w:t>
      </w:r>
      <w:r w:rsidR="007A2B27" w:rsidRPr="009538BA">
        <w:rPr>
          <w:rFonts w:ascii="Times New Roman" w:hAnsi="Times New Roman" w:cs="Times New Roman"/>
          <w:color w:val="000000"/>
          <w:sz w:val="24"/>
          <w:szCs w:val="24"/>
        </w:rPr>
        <w:t xml:space="preserve">ие </w:t>
      </w:r>
      <w:r w:rsidR="00583981">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площадки (временные здания и сооружения, складские помещения, строительные леса, инженерные коммуникации и т.п.),</w:t>
      </w:r>
      <w:r w:rsidR="006D3E66" w:rsidRPr="009538BA">
        <w:rPr>
          <w:rFonts w:ascii="Times New Roman" w:hAnsi="Times New Roman" w:cs="Times New Roman"/>
          <w:color w:val="000000"/>
          <w:sz w:val="24"/>
          <w:szCs w:val="24"/>
        </w:rPr>
        <w:t xml:space="preserve"> </w:t>
      </w:r>
      <w:r w:rsidR="00025EEF" w:rsidRPr="009538BA">
        <w:rPr>
          <w:rFonts w:ascii="Times New Roman" w:hAnsi="Times New Roman" w:cs="Times New Roman"/>
          <w:color w:val="000000"/>
          <w:sz w:val="24"/>
          <w:szCs w:val="24"/>
        </w:rPr>
        <w:t xml:space="preserve">расходы </w:t>
      </w:r>
      <w:r w:rsidR="007A2B27" w:rsidRPr="009538BA">
        <w:rPr>
          <w:rFonts w:ascii="Times New Roman" w:hAnsi="Times New Roman" w:cs="Times New Roman"/>
          <w:color w:val="000000"/>
          <w:sz w:val="24"/>
          <w:szCs w:val="24"/>
        </w:rPr>
        <w:t>по расчистке указанной в договоре страхования территории от обломков (остатков) имущества, пострадавшего в результате страхового случая</w:t>
      </w:r>
      <w:r w:rsidR="00025EEF" w:rsidRPr="009538BA">
        <w:rPr>
          <w:rFonts w:ascii="Times New Roman" w:hAnsi="Times New Roman" w:cs="Times New Roman"/>
          <w:color w:val="000000"/>
          <w:sz w:val="24"/>
          <w:szCs w:val="24"/>
        </w:rPr>
        <w:t>;</w:t>
      </w:r>
    </w:p>
    <w:p w:rsidR="007A2B27" w:rsidRPr="00130583" w:rsidRDefault="001E073C" w:rsidP="001304FD">
      <w:pPr>
        <w:pStyle w:val="a4"/>
        <w:tabs>
          <w:tab w:val="left" w:pos="142"/>
          <w:tab w:val="left" w:pos="1276"/>
        </w:tabs>
        <w:spacing w:after="0" w:line="240" w:lineRule="auto"/>
        <w:ind w:left="0" w:right="-1" w:firstLine="720"/>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A2B27" w:rsidRPr="009538BA">
        <w:rPr>
          <w:rFonts w:ascii="Times New Roman" w:hAnsi="Times New Roman" w:cs="Times New Roman"/>
          <w:color w:val="000000"/>
          <w:sz w:val="24"/>
          <w:szCs w:val="24"/>
        </w:rPr>
        <w:t xml:space="preserve">риск ответственности </w:t>
      </w:r>
      <w:r w:rsidR="00130583">
        <w:rPr>
          <w:rFonts w:ascii="Times New Roman" w:hAnsi="Times New Roman" w:cs="Times New Roman"/>
          <w:color w:val="000000"/>
          <w:sz w:val="24"/>
          <w:szCs w:val="24"/>
        </w:rPr>
        <w:t xml:space="preserve">Генерального Подрядчика </w:t>
      </w:r>
      <w:r w:rsidR="00130583" w:rsidRPr="00130583">
        <w:rPr>
          <w:rFonts w:ascii="Times New Roman" w:hAnsi="Times New Roman" w:cs="Times New Roman"/>
          <w:color w:val="000000"/>
          <w:sz w:val="24"/>
          <w:szCs w:val="24"/>
        </w:rPr>
        <w:t>по обязательствам, возникающим вследствие причинения вреда жизни, здоровью, имуществу Заказчика и иных третьих лиц</w:t>
      </w:r>
      <w:r w:rsidR="000F5FD2">
        <w:rPr>
          <w:rFonts w:ascii="Times New Roman" w:hAnsi="Times New Roman" w:cs="Times New Roman"/>
          <w:color w:val="000000"/>
          <w:sz w:val="24"/>
          <w:szCs w:val="24"/>
        </w:rPr>
        <w:t xml:space="preserve"> в связи с исполнением настоящего Договора</w:t>
      </w:r>
      <w:r w:rsidR="00130583" w:rsidRPr="00130583">
        <w:rPr>
          <w:rFonts w:ascii="Times New Roman" w:hAnsi="Times New Roman" w:cs="Times New Roman"/>
          <w:color w:val="000000"/>
          <w:sz w:val="24"/>
          <w:szCs w:val="24"/>
        </w:rPr>
        <w:t xml:space="preserve"> (далее - риск гражданской ответственности)</w:t>
      </w:r>
      <w:r w:rsidR="00471C26" w:rsidRPr="00130583">
        <w:rPr>
          <w:rFonts w:ascii="Times New Roman" w:hAnsi="Times New Roman" w:cs="Times New Roman"/>
          <w:color w:val="000000"/>
          <w:sz w:val="24"/>
          <w:szCs w:val="24"/>
        </w:rPr>
        <w:t>;</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78536F" w:rsidRPr="009538BA">
        <w:rPr>
          <w:rFonts w:ascii="Times New Roman" w:hAnsi="Times New Roman" w:cs="Times New Roman"/>
          <w:color w:val="000000"/>
          <w:sz w:val="24"/>
          <w:szCs w:val="24"/>
        </w:rPr>
        <w:t xml:space="preserve">страхование </w:t>
      </w:r>
      <w:r w:rsidR="0049153C" w:rsidRPr="009538BA">
        <w:rPr>
          <w:rFonts w:ascii="Times New Roman" w:hAnsi="Times New Roman" w:cs="Times New Roman"/>
          <w:color w:val="000000"/>
          <w:sz w:val="24"/>
          <w:szCs w:val="24"/>
        </w:rPr>
        <w:t>любого лица, нанятого</w:t>
      </w:r>
      <w:r w:rsidR="0078536F" w:rsidRPr="009538BA">
        <w:rPr>
          <w:rFonts w:ascii="Times New Roman" w:hAnsi="Times New Roman" w:cs="Times New Roman"/>
          <w:color w:val="000000"/>
          <w:sz w:val="24"/>
          <w:szCs w:val="24"/>
        </w:rPr>
        <w:t xml:space="preserve"> Генеральн</w:t>
      </w:r>
      <w:r w:rsidR="0049153C" w:rsidRPr="009538BA">
        <w:rPr>
          <w:rFonts w:ascii="Times New Roman" w:hAnsi="Times New Roman" w:cs="Times New Roman"/>
          <w:color w:val="000000"/>
          <w:sz w:val="24"/>
          <w:szCs w:val="24"/>
        </w:rPr>
        <w:t>ым Подрядчиком</w:t>
      </w:r>
      <w:r w:rsidR="0078536F" w:rsidRPr="009538BA">
        <w:rPr>
          <w:rFonts w:ascii="Times New Roman" w:hAnsi="Times New Roman" w:cs="Times New Roman"/>
          <w:color w:val="000000"/>
          <w:sz w:val="24"/>
          <w:szCs w:val="24"/>
        </w:rPr>
        <w:t xml:space="preserve"> на случай смерти или увечь</w:t>
      </w:r>
      <w:r w:rsidR="004E7828" w:rsidRPr="009538BA">
        <w:rPr>
          <w:rFonts w:ascii="Times New Roman" w:hAnsi="Times New Roman" w:cs="Times New Roman"/>
          <w:color w:val="000000"/>
          <w:sz w:val="24"/>
          <w:szCs w:val="24"/>
        </w:rPr>
        <w:t>я;</w:t>
      </w:r>
    </w:p>
    <w:p w:rsidR="004E7828" w:rsidRPr="009538BA" w:rsidRDefault="001E073C" w:rsidP="001E073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4E7828" w:rsidRPr="009538BA">
        <w:rPr>
          <w:rFonts w:ascii="Times New Roman" w:hAnsi="Times New Roman" w:cs="Times New Roman"/>
          <w:color w:val="000000"/>
          <w:sz w:val="24"/>
          <w:szCs w:val="24"/>
        </w:rPr>
        <w:t>иные риски по требованию Заказчика.</w:t>
      </w:r>
    </w:p>
    <w:p w:rsidR="000958D6" w:rsidRPr="009538BA" w:rsidRDefault="00025EEF"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color w:val="000000"/>
          <w:sz w:val="24"/>
          <w:szCs w:val="24"/>
        </w:rPr>
        <w:t xml:space="preserve">Генеральный </w:t>
      </w:r>
      <w:r w:rsidR="00B117FD"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 обязан </w:t>
      </w:r>
      <w:r w:rsidR="007A2B27" w:rsidRPr="009538BA">
        <w:rPr>
          <w:rFonts w:ascii="Times New Roman" w:hAnsi="Times New Roman"/>
          <w:color w:val="000000"/>
          <w:sz w:val="24"/>
          <w:szCs w:val="24"/>
        </w:rPr>
        <w:t>предоставить Заказчику заверенн</w:t>
      </w:r>
      <w:r w:rsidR="001304FD">
        <w:rPr>
          <w:rFonts w:ascii="Times New Roman" w:hAnsi="Times New Roman"/>
          <w:color w:val="000000"/>
          <w:sz w:val="24"/>
          <w:szCs w:val="24"/>
        </w:rPr>
        <w:t>ые</w:t>
      </w:r>
      <w:r w:rsidR="007A2B27" w:rsidRPr="009538BA">
        <w:rPr>
          <w:rFonts w:ascii="Times New Roman" w:hAnsi="Times New Roman"/>
          <w:color w:val="000000"/>
          <w:sz w:val="24"/>
          <w:szCs w:val="24"/>
        </w:rPr>
        <w:t xml:space="preserve"> печатью </w:t>
      </w:r>
      <w:r w:rsidR="002335CE" w:rsidRPr="009538BA">
        <w:rPr>
          <w:rFonts w:ascii="Times New Roman" w:hAnsi="Times New Roman"/>
          <w:color w:val="000000"/>
          <w:sz w:val="24"/>
          <w:szCs w:val="24"/>
        </w:rPr>
        <w:t xml:space="preserve">и подписью уполномоченного лица </w:t>
      </w:r>
      <w:r w:rsidR="007A2B27" w:rsidRPr="009538BA">
        <w:rPr>
          <w:rFonts w:ascii="Times New Roman" w:hAnsi="Times New Roman"/>
          <w:color w:val="000000"/>
          <w:sz w:val="24"/>
          <w:szCs w:val="24"/>
        </w:rPr>
        <w:t>Генерального Подрядчика копи</w:t>
      </w:r>
      <w:r w:rsidR="001304FD">
        <w:rPr>
          <w:rFonts w:ascii="Times New Roman" w:hAnsi="Times New Roman"/>
          <w:color w:val="000000"/>
          <w:sz w:val="24"/>
          <w:szCs w:val="24"/>
        </w:rPr>
        <w:t>и</w:t>
      </w:r>
      <w:r w:rsidR="007A2B27" w:rsidRPr="009538BA">
        <w:rPr>
          <w:rFonts w:ascii="Times New Roman" w:hAnsi="Times New Roman"/>
          <w:color w:val="000000"/>
          <w:sz w:val="24"/>
          <w:szCs w:val="24"/>
        </w:rPr>
        <w:t xml:space="preserve"> так</w:t>
      </w:r>
      <w:r w:rsidR="001304FD">
        <w:rPr>
          <w:rFonts w:ascii="Times New Roman" w:hAnsi="Times New Roman"/>
          <w:color w:val="000000"/>
          <w:sz w:val="24"/>
          <w:szCs w:val="24"/>
        </w:rPr>
        <w:t>их</w:t>
      </w:r>
      <w:r w:rsidR="007A2B27" w:rsidRPr="009538BA">
        <w:rPr>
          <w:rFonts w:ascii="Times New Roman" w:hAnsi="Times New Roman"/>
          <w:color w:val="000000"/>
          <w:sz w:val="24"/>
          <w:szCs w:val="24"/>
        </w:rPr>
        <w:t xml:space="preserve"> </w:t>
      </w:r>
      <w:r w:rsidR="007A2B27" w:rsidRPr="009538BA">
        <w:rPr>
          <w:rFonts w:ascii="Times New Roman" w:hAnsi="Times New Roman"/>
          <w:sz w:val="24"/>
          <w:szCs w:val="24"/>
        </w:rPr>
        <w:t>договор</w:t>
      </w:r>
      <w:r w:rsidR="001304FD">
        <w:rPr>
          <w:rFonts w:ascii="Times New Roman" w:hAnsi="Times New Roman"/>
          <w:sz w:val="24"/>
          <w:szCs w:val="24"/>
        </w:rPr>
        <w:t>ов</w:t>
      </w:r>
      <w:r w:rsidR="007A2B27" w:rsidRPr="009538BA">
        <w:rPr>
          <w:rFonts w:ascii="Times New Roman" w:hAnsi="Times New Roman"/>
          <w:sz w:val="24"/>
          <w:szCs w:val="24"/>
        </w:rPr>
        <w:t xml:space="preserve"> и копии платежных документов, подтверждающих полную оплату по договор</w:t>
      </w:r>
      <w:r w:rsidR="001304FD">
        <w:rPr>
          <w:rFonts w:ascii="Times New Roman" w:hAnsi="Times New Roman"/>
          <w:sz w:val="24"/>
          <w:szCs w:val="24"/>
        </w:rPr>
        <w:t>ам</w:t>
      </w:r>
      <w:r w:rsidR="007A2B27" w:rsidRPr="009538BA">
        <w:rPr>
          <w:rFonts w:ascii="Times New Roman" w:hAnsi="Times New Roman"/>
          <w:sz w:val="24"/>
          <w:szCs w:val="24"/>
        </w:rPr>
        <w:t xml:space="preserve"> страхования. </w:t>
      </w:r>
      <w:r w:rsidR="007A2B27" w:rsidRPr="009538BA">
        <w:rPr>
          <w:rFonts w:ascii="Times New Roman" w:hAnsi="Times New Roman"/>
          <w:color w:val="000000"/>
          <w:sz w:val="24"/>
          <w:szCs w:val="24"/>
        </w:rPr>
        <w:t>Договор</w:t>
      </w:r>
      <w:r w:rsidR="00425633">
        <w:rPr>
          <w:rFonts w:ascii="Times New Roman" w:hAnsi="Times New Roman"/>
          <w:color w:val="000000"/>
          <w:sz w:val="24"/>
          <w:szCs w:val="24"/>
        </w:rPr>
        <w:t>ы</w:t>
      </w:r>
      <w:r w:rsidR="007A2B27" w:rsidRPr="009538BA">
        <w:rPr>
          <w:rFonts w:ascii="Times New Roman" w:hAnsi="Times New Roman"/>
          <w:color w:val="000000"/>
          <w:sz w:val="24"/>
          <w:szCs w:val="24"/>
        </w:rPr>
        <w:t xml:space="preserve"> страхования долж</w:t>
      </w:r>
      <w:r w:rsidR="00425633">
        <w:rPr>
          <w:rFonts w:ascii="Times New Roman" w:hAnsi="Times New Roman"/>
          <w:color w:val="000000"/>
          <w:sz w:val="24"/>
          <w:szCs w:val="24"/>
        </w:rPr>
        <w:t>ны</w:t>
      </w:r>
      <w:r w:rsidR="007A2B27" w:rsidRPr="009538BA">
        <w:rPr>
          <w:rFonts w:ascii="Times New Roman" w:hAnsi="Times New Roman"/>
          <w:color w:val="000000"/>
          <w:sz w:val="24"/>
          <w:szCs w:val="24"/>
        </w:rPr>
        <w:t xml:space="preserve"> быть без франшизы</w:t>
      </w:r>
      <w:bookmarkEnd w:id="163"/>
      <w:r w:rsidR="00425633">
        <w:rPr>
          <w:rFonts w:ascii="Times New Roman" w:hAnsi="Times New Roman"/>
          <w:color w:val="000000"/>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color w:val="000000"/>
          <w:sz w:val="24"/>
          <w:szCs w:val="24"/>
        </w:rPr>
      </w:pPr>
      <w:bookmarkStart w:id="164" w:name="_Ref346982331"/>
      <w:r w:rsidRPr="009538BA">
        <w:rPr>
          <w:rFonts w:ascii="Times New Roman" w:hAnsi="Times New Roman"/>
          <w:color w:val="000000"/>
          <w:sz w:val="24"/>
          <w:szCs w:val="24"/>
        </w:rPr>
        <w:t>Договор</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страхования должн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быть действител</w:t>
      </w:r>
      <w:r w:rsidR="001304FD">
        <w:rPr>
          <w:rFonts w:ascii="Times New Roman" w:hAnsi="Times New Roman"/>
          <w:color w:val="000000"/>
          <w:sz w:val="24"/>
          <w:szCs w:val="24"/>
        </w:rPr>
        <w:t>ь</w:t>
      </w:r>
      <w:r w:rsidRPr="009538BA">
        <w:rPr>
          <w:rFonts w:ascii="Times New Roman" w:hAnsi="Times New Roman"/>
          <w:color w:val="000000"/>
          <w:sz w:val="24"/>
          <w:szCs w:val="24"/>
        </w:rPr>
        <w:t>н</w:t>
      </w:r>
      <w:r w:rsidR="001304FD">
        <w:rPr>
          <w:rFonts w:ascii="Times New Roman" w:hAnsi="Times New Roman"/>
          <w:color w:val="000000"/>
          <w:sz w:val="24"/>
          <w:szCs w:val="24"/>
        </w:rPr>
        <w:t>ы</w:t>
      </w:r>
      <w:r w:rsidRPr="009538BA">
        <w:rPr>
          <w:rFonts w:ascii="Times New Roman" w:hAnsi="Times New Roman"/>
          <w:color w:val="000000"/>
          <w:sz w:val="24"/>
          <w:szCs w:val="24"/>
        </w:rPr>
        <w:t xml:space="preserve"> в течение всего срока </w:t>
      </w:r>
      <w:r w:rsidR="001304FD">
        <w:rPr>
          <w:rFonts w:ascii="Times New Roman" w:hAnsi="Times New Roman"/>
          <w:color w:val="000000"/>
          <w:sz w:val="24"/>
          <w:szCs w:val="24"/>
        </w:rPr>
        <w:t>выполнения Строительно-монтажных Работ</w:t>
      </w:r>
      <w:r w:rsidRPr="009538BA">
        <w:rPr>
          <w:rFonts w:ascii="Times New Roman" w:hAnsi="Times New Roman"/>
          <w:color w:val="000000"/>
          <w:sz w:val="24"/>
          <w:szCs w:val="24"/>
        </w:rPr>
        <w:t>,</w:t>
      </w:r>
      <w:r w:rsidR="001304FD">
        <w:rPr>
          <w:rFonts w:ascii="Times New Roman" w:hAnsi="Times New Roman"/>
          <w:color w:val="000000"/>
          <w:sz w:val="24"/>
          <w:szCs w:val="24"/>
        </w:rPr>
        <w:t xml:space="preserve"> до момента передачи Объекта Заказчику,</w:t>
      </w:r>
      <w:r w:rsidRPr="009538BA">
        <w:rPr>
          <w:rFonts w:ascii="Times New Roman" w:hAnsi="Times New Roman"/>
          <w:color w:val="000000"/>
          <w:sz w:val="24"/>
          <w:szCs w:val="24"/>
        </w:rPr>
        <w:t xml:space="preserve"> за исключением договора страхования </w:t>
      </w:r>
      <w:r w:rsidR="001304FD">
        <w:rPr>
          <w:rFonts w:ascii="Times New Roman" w:hAnsi="Times New Roman"/>
          <w:color w:val="000000"/>
          <w:sz w:val="24"/>
          <w:szCs w:val="24"/>
        </w:rPr>
        <w:t xml:space="preserve">риска </w:t>
      </w:r>
      <w:r w:rsidRPr="009538BA">
        <w:rPr>
          <w:rFonts w:ascii="Times New Roman" w:hAnsi="Times New Roman"/>
          <w:color w:val="000000"/>
          <w:sz w:val="24"/>
          <w:szCs w:val="24"/>
        </w:rPr>
        <w:t xml:space="preserve">гражданской ответственности Генерального </w:t>
      </w:r>
      <w:r w:rsidR="00B85522" w:rsidRPr="009538BA">
        <w:rPr>
          <w:rFonts w:ascii="Times New Roman" w:hAnsi="Times New Roman"/>
          <w:color w:val="000000"/>
          <w:sz w:val="24"/>
          <w:szCs w:val="24"/>
        </w:rPr>
        <w:t>Подрядчик</w:t>
      </w:r>
      <w:r w:rsidRPr="009538BA">
        <w:rPr>
          <w:rFonts w:ascii="Times New Roman" w:hAnsi="Times New Roman"/>
          <w:color w:val="000000"/>
          <w:sz w:val="24"/>
          <w:szCs w:val="24"/>
        </w:rPr>
        <w:t xml:space="preserve">а, который должен </w:t>
      </w:r>
      <w:r w:rsidR="001304FD">
        <w:rPr>
          <w:rFonts w:ascii="Times New Roman" w:hAnsi="Times New Roman"/>
          <w:color w:val="000000"/>
          <w:sz w:val="24"/>
          <w:szCs w:val="24"/>
        </w:rPr>
        <w:t>также</w:t>
      </w:r>
      <w:r w:rsidRPr="009538BA">
        <w:rPr>
          <w:rFonts w:ascii="Times New Roman" w:hAnsi="Times New Roman"/>
          <w:color w:val="000000"/>
          <w:sz w:val="24"/>
          <w:szCs w:val="24"/>
        </w:rPr>
        <w:t xml:space="preserve"> покрывать Гарантийный Период </w:t>
      </w:r>
      <w:r w:rsidR="00EE35D1" w:rsidRPr="009538BA">
        <w:rPr>
          <w:rFonts w:ascii="Times New Roman" w:hAnsi="Times New Roman"/>
          <w:color w:val="000000"/>
          <w:sz w:val="24"/>
          <w:szCs w:val="24"/>
        </w:rPr>
        <w:t xml:space="preserve">(с учетом его продления) </w:t>
      </w:r>
      <w:r w:rsidRPr="009538BA">
        <w:rPr>
          <w:rFonts w:ascii="Times New Roman" w:hAnsi="Times New Roman"/>
          <w:color w:val="000000"/>
          <w:sz w:val="24"/>
          <w:szCs w:val="24"/>
        </w:rPr>
        <w:t xml:space="preserve">согласно условиям настоящего Договора. </w:t>
      </w:r>
      <w:bookmarkEnd w:id="164"/>
      <w:r w:rsidR="001304FD">
        <w:rPr>
          <w:rFonts w:ascii="Times New Roman" w:hAnsi="Times New Roman"/>
          <w:color w:val="000000"/>
          <w:sz w:val="24"/>
          <w:szCs w:val="24"/>
        </w:rPr>
        <w:t>Генеральный Подрядчик самостоятельно несет р</w:t>
      </w:r>
      <w:r w:rsidR="00471C26" w:rsidRPr="009538BA">
        <w:rPr>
          <w:rFonts w:ascii="Times New Roman" w:hAnsi="Times New Roman"/>
          <w:color w:val="000000"/>
          <w:sz w:val="24"/>
          <w:szCs w:val="24"/>
        </w:rPr>
        <w:t>асходы по договорам страхования</w:t>
      </w:r>
      <w:r w:rsidR="001304FD">
        <w:rPr>
          <w:rFonts w:ascii="Times New Roman" w:hAnsi="Times New Roman"/>
          <w:color w:val="000000"/>
          <w:sz w:val="24"/>
          <w:szCs w:val="24"/>
        </w:rPr>
        <w:t>, за исключением случаев, когда такие расходы учтены в</w:t>
      </w:r>
      <w:r w:rsidRPr="009538BA">
        <w:rPr>
          <w:rFonts w:ascii="Times New Roman" w:hAnsi="Times New Roman"/>
          <w:color w:val="000000"/>
          <w:sz w:val="24"/>
          <w:szCs w:val="24"/>
        </w:rPr>
        <w:t xml:space="preserve"> Цен</w:t>
      </w:r>
      <w:r w:rsidR="001304FD">
        <w:rPr>
          <w:rFonts w:ascii="Times New Roman" w:hAnsi="Times New Roman"/>
          <w:color w:val="000000"/>
          <w:sz w:val="24"/>
          <w:szCs w:val="24"/>
        </w:rPr>
        <w:t>е</w:t>
      </w:r>
      <w:r w:rsidRPr="009538BA">
        <w:rPr>
          <w:rFonts w:ascii="Times New Roman" w:hAnsi="Times New Roman"/>
          <w:color w:val="000000"/>
          <w:sz w:val="24"/>
          <w:szCs w:val="24"/>
        </w:rPr>
        <w:t xml:space="preserve"> Договора</w:t>
      </w:r>
      <w:r w:rsidR="00471C26" w:rsidRPr="009538BA">
        <w:rPr>
          <w:rFonts w:ascii="Times New Roman" w:hAnsi="Times New Roman"/>
          <w:color w:val="000000"/>
          <w:sz w:val="24"/>
          <w:szCs w:val="24"/>
        </w:rPr>
        <w:t>, указанн</w:t>
      </w:r>
      <w:r w:rsidR="001304FD">
        <w:rPr>
          <w:rFonts w:ascii="Times New Roman" w:hAnsi="Times New Roman"/>
          <w:color w:val="000000"/>
          <w:sz w:val="24"/>
          <w:szCs w:val="24"/>
        </w:rPr>
        <w:t>ой</w:t>
      </w:r>
      <w:r w:rsidR="00471C26" w:rsidRPr="009538BA">
        <w:rPr>
          <w:rFonts w:ascii="Times New Roman" w:hAnsi="Times New Roman"/>
          <w:color w:val="000000"/>
          <w:sz w:val="24"/>
          <w:szCs w:val="24"/>
        </w:rPr>
        <w:t xml:space="preserve"> в пункте 5.1 Договора</w:t>
      </w:r>
      <w:r w:rsidRPr="009538BA">
        <w:rPr>
          <w:rFonts w:ascii="Times New Roman" w:hAnsi="Times New Roman"/>
          <w:color w:val="000000"/>
          <w:sz w:val="24"/>
          <w:szCs w:val="24"/>
        </w:rPr>
        <w:t>.</w:t>
      </w:r>
    </w:p>
    <w:p w:rsidR="004E7828" w:rsidRPr="009538BA" w:rsidRDefault="004E7828"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Генеральный Подрядчик </w:t>
      </w:r>
      <w:r w:rsidR="006113B6" w:rsidRPr="009538BA">
        <w:rPr>
          <w:rFonts w:ascii="Times New Roman" w:hAnsi="Times New Roman"/>
          <w:color w:val="000000"/>
          <w:sz w:val="24"/>
          <w:szCs w:val="24"/>
        </w:rPr>
        <w:t xml:space="preserve">в срок не позднее 15 (пятнадцати) Календарных дней с момента подписания настоящего Договора, </w:t>
      </w:r>
      <w:r w:rsidRPr="009538BA">
        <w:rPr>
          <w:rFonts w:ascii="Times New Roman" w:hAnsi="Times New Roman"/>
          <w:color w:val="000000"/>
          <w:sz w:val="24"/>
          <w:szCs w:val="24"/>
        </w:rPr>
        <w:t xml:space="preserve">обязан предварительно письменно согласовать </w:t>
      </w:r>
      <w:r w:rsidR="004D75AE" w:rsidRPr="009538BA">
        <w:rPr>
          <w:rFonts w:ascii="Times New Roman" w:hAnsi="Times New Roman"/>
          <w:color w:val="000000"/>
          <w:sz w:val="24"/>
          <w:szCs w:val="24"/>
        </w:rPr>
        <w:t xml:space="preserve">страховую компанию и </w:t>
      </w:r>
      <w:r w:rsidRPr="009538BA">
        <w:rPr>
          <w:rFonts w:ascii="Times New Roman" w:hAnsi="Times New Roman"/>
          <w:color w:val="000000"/>
          <w:sz w:val="24"/>
          <w:szCs w:val="24"/>
        </w:rPr>
        <w:t>текст договора страхования с Заказчиком.</w:t>
      </w:r>
    </w:p>
    <w:p w:rsidR="00711895" w:rsidRPr="009538BA" w:rsidRDefault="00471C26"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Не позднее 30 (три</w:t>
      </w:r>
      <w:r w:rsidR="00711895" w:rsidRPr="009538BA">
        <w:rPr>
          <w:rFonts w:ascii="Times New Roman" w:hAnsi="Times New Roman" w:cs="Times New Roman"/>
          <w:color w:val="000000"/>
          <w:sz w:val="24"/>
          <w:szCs w:val="24"/>
        </w:rPr>
        <w:t xml:space="preserve">дцати) Календарных дней </w:t>
      </w:r>
      <w:proofErr w:type="gramStart"/>
      <w:r w:rsidR="00711895" w:rsidRPr="009538BA">
        <w:rPr>
          <w:rFonts w:ascii="Times New Roman" w:hAnsi="Times New Roman" w:cs="Times New Roman"/>
          <w:color w:val="000000"/>
          <w:sz w:val="24"/>
          <w:szCs w:val="24"/>
        </w:rPr>
        <w:t>с даты подписания</w:t>
      </w:r>
      <w:proofErr w:type="gramEnd"/>
      <w:r w:rsidR="00711895" w:rsidRPr="009538BA">
        <w:rPr>
          <w:rFonts w:ascii="Times New Roman" w:hAnsi="Times New Roman" w:cs="Times New Roman"/>
          <w:color w:val="000000"/>
          <w:sz w:val="24"/>
          <w:szCs w:val="24"/>
        </w:rPr>
        <w:t xml:space="preserve"> настоящего Договора Генеральный Подрядчик обязан предоставить Заказчику страховые полисы, подтверждающие страхование. В случае нарушения Генеральным Подрядчиком данной </w:t>
      </w:r>
      <w:r w:rsidR="00711895" w:rsidRPr="009538BA">
        <w:rPr>
          <w:rFonts w:ascii="Times New Roman" w:hAnsi="Times New Roman" w:cs="Times New Roman"/>
          <w:color w:val="000000"/>
          <w:sz w:val="24"/>
          <w:szCs w:val="24"/>
        </w:rPr>
        <w:lastRenderedPageBreak/>
        <w:t xml:space="preserve">обязанности, </w:t>
      </w:r>
      <w:r w:rsidR="008353CA">
        <w:rPr>
          <w:rFonts w:ascii="Times New Roman" w:hAnsi="Times New Roman" w:cs="Times New Roman"/>
          <w:color w:val="000000"/>
          <w:sz w:val="24"/>
          <w:szCs w:val="24"/>
        </w:rPr>
        <w:t>Заказчик вправе приостановить финансирование по Договору, а также взыскать с Генерального Подрядчика пени в соответствии с условиями Договора</w:t>
      </w:r>
      <w:r w:rsidR="00711895" w:rsidRPr="009538BA">
        <w:rPr>
          <w:rFonts w:ascii="Times New Roman" w:hAnsi="Times New Roman" w:cs="Times New Roman"/>
          <w:color w:val="000000"/>
          <w:sz w:val="24"/>
          <w:szCs w:val="24"/>
        </w:rPr>
        <w:t>.</w:t>
      </w:r>
    </w:p>
    <w:p w:rsidR="00DC363A" w:rsidRDefault="002778D5"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застраховать </w:t>
      </w:r>
      <w:r w:rsidR="00DC363A" w:rsidRPr="00DC363A">
        <w:rPr>
          <w:rFonts w:ascii="Times New Roman" w:hAnsi="Times New Roman" w:cs="Times New Roman"/>
          <w:color w:val="000000"/>
          <w:sz w:val="24"/>
          <w:szCs w:val="24"/>
        </w:rPr>
        <w:t xml:space="preserve">риск случайной гибели или случайного повреждения результатов строительных работ </w:t>
      </w:r>
      <w:r w:rsidR="00DC363A">
        <w:rPr>
          <w:rFonts w:ascii="Times New Roman" w:hAnsi="Times New Roman" w:cs="Times New Roman"/>
          <w:color w:val="000000"/>
          <w:sz w:val="24"/>
          <w:szCs w:val="24"/>
        </w:rPr>
        <w:t>и риск</w:t>
      </w:r>
      <w:r w:rsidRPr="009538BA">
        <w:rPr>
          <w:rFonts w:ascii="Times New Roman" w:hAnsi="Times New Roman" w:cs="Times New Roman"/>
          <w:color w:val="000000"/>
          <w:sz w:val="24"/>
          <w:szCs w:val="24"/>
        </w:rPr>
        <w:t xml:space="preserve"> </w:t>
      </w:r>
      <w:r w:rsidR="00DC363A">
        <w:rPr>
          <w:rFonts w:ascii="Times New Roman" w:hAnsi="Times New Roman" w:cs="Times New Roman"/>
          <w:color w:val="000000"/>
          <w:sz w:val="24"/>
          <w:szCs w:val="24"/>
        </w:rPr>
        <w:t>гражданской ответственности</w:t>
      </w:r>
      <w:r w:rsidRPr="009538BA">
        <w:rPr>
          <w:rFonts w:ascii="Times New Roman" w:hAnsi="Times New Roman" w:cs="Times New Roman"/>
          <w:color w:val="000000"/>
          <w:sz w:val="24"/>
          <w:szCs w:val="24"/>
        </w:rPr>
        <w:t xml:space="preserve"> в страховой компании с рейтингом </w:t>
      </w:r>
      <w:bookmarkStart w:id="165" w:name="_Toc303089693"/>
      <w:bookmarkStart w:id="166" w:name="_Toc303670266"/>
      <w:bookmarkStart w:id="167" w:name="_Toc303677099"/>
      <w:r w:rsidR="00641AB5" w:rsidRPr="009538BA">
        <w:rPr>
          <w:rFonts w:ascii="Times New Roman" w:hAnsi="Times New Roman" w:cs="Times New Roman"/>
          <w:color w:val="000000"/>
          <w:sz w:val="24"/>
          <w:szCs w:val="24"/>
        </w:rPr>
        <w:t>не ниже</w:t>
      </w:r>
      <w:proofErr w:type="gramStart"/>
      <w:r w:rsidR="00641AB5" w:rsidRPr="009538BA">
        <w:rPr>
          <w:rFonts w:ascii="Times New Roman" w:hAnsi="Times New Roman" w:cs="Times New Roman"/>
          <w:color w:val="000000"/>
          <w:sz w:val="24"/>
          <w:szCs w:val="24"/>
        </w:rPr>
        <w:t xml:space="preserve"> В</w:t>
      </w:r>
      <w:proofErr w:type="gramEnd"/>
      <w:r w:rsidR="00641AB5" w:rsidRPr="009538BA">
        <w:rPr>
          <w:rFonts w:ascii="Times New Roman" w:hAnsi="Times New Roman" w:cs="Times New Roman"/>
          <w:color w:val="000000"/>
          <w:sz w:val="24"/>
          <w:szCs w:val="24"/>
        </w:rPr>
        <w:t xml:space="preserve">+ по шкале агентства </w:t>
      </w:r>
      <w:proofErr w:type="spellStart"/>
      <w:r w:rsidR="00641AB5" w:rsidRPr="009538BA">
        <w:rPr>
          <w:rFonts w:ascii="Times New Roman" w:hAnsi="Times New Roman" w:cs="Times New Roman"/>
          <w:color w:val="000000"/>
          <w:sz w:val="24"/>
          <w:szCs w:val="24"/>
        </w:rPr>
        <w:t>Standard&amp;Poor’s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Ratings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Group</w:t>
      </w:r>
      <w:proofErr w:type="spellEnd"/>
      <w:r w:rsidR="00641AB5" w:rsidRPr="009538BA">
        <w:rPr>
          <w:rFonts w:ascii="Times New Roman" w:hAnsi="Times New Roman" w:cs="Times New Roman"/>
          <w:color w:val="000000"/>
          <w:sz w:val="24"/>
          <w:szCs w:val="24"/>
        </w:rPr>
        <w:t xml:space="preserve"> (или не менее аналогичного рейтинга агентств </w:t>
      </w:r>
      <w:proofErr w:type="spellStart"/>
      <w:r w:rsidR="00641AB5" w:rsidRPr="009538BA">
        <w:rPr>
          <w:rFonts w:ascii="Times New Roman" w:hAnsi="Times New Roman" w:cs="Times New Roman"/>
          <w:color w:val="000000"/>
          <w:sz w:val="24"/>
          <w:szCs w:val="24"/>
        </w:rPr>
        <w:t>Fitch</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w:t>
      </w:r>
      <w:proofErr w:type="spellStart"/>
      <w:r w:rsidR="00641AB5" w:rsidRPr="009538BA">
        <w:rPr>
          <w:rFonts w:ascii="Times New Roman" w:hAnsi="Times New Roman" w:cs="Times New Roman"/>
          <w:color w:val="000000"/>
          <w:sz w:val="24"/>
          <w:szCs w:val="24"/>
        </w:rPr>
        <w:t>Moody’s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Investors</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Service</w:t>
      </w:r>
      <w:proofErr w:type="spellEnd"/>
      <w:r w:rsidR="00641AB5" w:rsidRPr="009538BA">
        <w:rPr>
          <w:rFonts w:ascii="Times New Roman" w:hAnsi="Times New Roman" w:cs="Times New Roman"/>
          <w:color w:val="000000"/>
          <w:sz w:val="24"/>
          <w:szCs w:val="24"/>
        </w:rPr>
        <w:t xml:space="preserve">, </w:t>
      </w:r>
      <w:proofErr w:type="spellStart"/>
      <w:r w:rsidR="00641AB5" w:rsidRPr="009538BA">
        <w:rPr>
          <w:rFonts w:ascii="Times New Roman" w:hAnsi="Times New Roman" w:cs="Times New Roman"/>
          <w:color w:val="000000"/>
          <w:sz w:val="24"/>
          <w:szCs w:val="24"/>
        </w:rPr>
        <w:t>Inc</w:t>
      </w:r>
      <w:proofErr w:type="spellEnd"/>
      <w:r w:rsidR="00641AB5" w:rsidRPr="009538BA">
        <w:rPr>
          <w:rFonts w:ascii="Times New Roman" w:hAnsi="Times New Roman" w:cs="Times New Roman"/>
          <w:color w:val="000000"/>
          <w:sz w:val="24"/>
          <w:szCs w:val="24"/>
        </w:rPr>
        <w:t xml:space="preserve">. или РА «Эксперт»), и согласованной с Заказчиком. </w:t>
      </w:r>
      <w:bookmarkEnd w:id="165"/>
      <w:bookmarkEnd w:id="166"/>
      <w:bookmarkEnd w:id="167"/>
      <w:r w:rsidRPr="009538BA">
        <w:rPr>
          <w:rFonts w:ascii="Times New Roman" w:hAnsi="Times New Roman" w:cs="Times New Roman"/>
          <w:color w:val="000000"/>
          <w:sz w:val="24"/>
          <w:szCs w:val="24"/>
        </w:rPr>
        <w:t>Страховая</w:t>
      </w:r>
      <w:r w:rsidR="007A2B27" w:rsidRPr="009538BA">
        <w:rPr>
          <w:rFonts w:ascii="Times New Roman" w:hAnsi="Times New Roman" w:cs="Times New Roman"/>
          <w:color w:val="000000"/>
          <w:sz w:val="24"/>
          <w:szCs w:val="24"/>
        </w:rPr>
        <w:t xml:space="preserve"> компания должна быть резидентом РФ.</w:t>
      </w:r>
    </w:p>
    <w:p w:rsidR="007A2B27" w:rsidRPr="009538BA" w:rsidRDefault="007A2B27"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proofErr w:type="gramStart"/>
      <w:r w:rsidRPr="009538BA">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дней) сообщить об этом Заказчику и своими силами и средствами должен поставить все необходимые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ы, конструкции,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 xml:space="preserve">ие и выполнить восстановительные работы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Pr="009538BA">
        <w:rPr>
          <w:rFonts w:ascii="Times New Roman" w:hAnsi="Times New Roman" w:cs="Times New Roman"/>
          <w:sz w:val="24"/>
          <w:szCs w:val="24"/>
        </w:rPr>
        <w:t xml:space="preserve"> </w:t>
      </w:r>
      <w:r w:rsidRPr="009538BA">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7A2B27" w:rsidRPr="009538BA" w:rsidRDefault="007A2B27"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bookmarkStart w:id="168" w:name="_Ref346982387"/>
      <w:r w:rsidRPr="009538BA">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(полисы) каких - либо изменений, Генеральный Подрядчик обязан письменно известить об этом Заказчика за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до даты окончания действия договора страхования (полиса) и/или, соответственно, даты внесения изменений с указанием причины внесения этих изменений. </w:t>
      </w:r>
      <w:bookmarkEnd w:id="168"/>
      <w:proofErr w:type="gramStart"/>
      <w:r w:rsidRPr="009538BA">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и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и страхового полиса в течение 2 (Двух) Календарных</w:t>
      </w:r>
      <w:r w:rsidRPr="009538BA" w:rsidDel="00DC1832">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дней с момента истечения срока действия ранее заключенного договора страхования и страхового полиса.</w:t>
      </w:r>
      <w:proofErr w:type="gramEnd"/>
      <w:r w:rsidRPr="009538BA">
        <w:rPr>
          <w:rFonts w:ascii="Times New Roman" w:hAnsi="Times New Roman" w:cs="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w:t>
      </w:r>
      <w:r w:rsidR="008353CA">
        <w:rPr>
          <w:rFonts w:ascii="Times New Roman" w:hAnsi="Times New Roman" w:cs="Times New Roman"/>
          <w:color w:val="000000"/>
          <w:sz w:val="24"/>
          <w:szCs w:val="24"/>
        </w:rPr>
        <w:t>,</w:t>
      </w:r>
      <w:r w:rsidR="008353CA" w:rsidRPr="008353CA">
        <w:rPr>
          <w:rFonts w:ascii="Times New Roman" w:hAnsi="Times New Roman" w:cs="Times New Roman"/>
          <w:color w:val="000000"/>
          <w:sz w:val="24"/>
          <w:szCs w:val="24"/>
        </w:rPr>
        <w:t xml:space="preserve"> а также взыскать с Генерального Подрядчика пени в соответствии с условиями Договора</w:t>
      </w:r>
      <w:r w:rsidRPr="009538BA">
        <w:rPr>
          <w:rFonts w:ascii="Times New Roman" w:hAnsi="Times New Roman" w:cs="Times New Roman"/>
          <w:color w:val="000000"/>
          <w:sz w:val="24"/>
          <w:szCs w:val="24"/>
        </w:rPr>
        <w:t>.</w:t>
      </w:r>
    </w:p>
    <w:p w:rsidR="007A2B27" w:rsidRPr="009538BA" w:rsidRDefault="007A2B27"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w:t>
      </w:r>
      <w:r w:rsidR="00AD1DEA" w:rsidRPr="009538BA">
        <w:rPr>
          <w:rFonts w:ascii="Times New Roman" w:hAnsi="Times New Roman" w:cs="Times New Roman"/>
          <w:color w:val="000000"/>
          <w:sz w:val="24"/>
          <w:szCs w:val="24"/>
        </w:rPr>
        <w:t>от обязательств</w:t>
      </w:r>
      <w:r w:rsidRPr="009538BA">
        <w:rPr>
          <w:rFonts w:ascii="Times New Roman" w:hAnsi="Times New Roman" w:cs="Times New Roman"/>
          <w:color w:val="000000"/>
          <w:sz w:val="24"/>
          <w:szCs w:val="24"/>
        </w:rPr>
        <w:t xml:space="preserve">, предусмотренных настоящим Договором. </w:t>
      </w:r>
      <w:proofErr w:type="gramStart"/>
      <w:r w:rsidRPr="009538BA">
        <w:rPr>
          <w:rFonts w:ascii="Times New Roman" w:hAnsi="Times New Roman" w:cs="Times New Roman"/>
          <w:color w:val="000000"/>
          <w:sz w:val="24"/>
          <w:szCs w:val="24"/>
        </w:rPr>
        <w:t xml:space="preserve">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w:t>
      </w:r>
      <w:r w:rsidR="008C45CB" w:rsidRPr="009538BA">
        <w:rPr>
          <w:rFonts w:ascii="Times New Roman" w:hAnsi="Times New Roman" w:cs="Times New Roman"/>
          <w:color w:val="000000"/>
          <w:sz w:val="24"/>
          <w:szCs w:val="24"/>
        </w:rPr>
        <w:t>возместить</w:t>
      </w:r>
      <w:r w:rsidRPr="009538BA">
        <w:rPr>
          <w:rFonts w:ascii="Times New Roman" w:hAnsi="Times New Roman" w:cs="Times New Roman"/>
          <w:color w:val="000000"/>
          <w:sz w:val="24"/>
          <w:szCs w:val="24"/>
        </w:rPr>
        <w:t xml:space="preserve"> такой ущерб, убытки или затраты из собственных средств в соответствии</w:t>
      </w:r>
      <w:proofErr w:type="gramEnd"/>
      <w:r w:rsidRPr="009538BA">
        <w:rPr>
          <w:rFonts w:ascii="Times New Roman" w:hAnsi="Times New Roman" w:cs="Times New Roman"/>
          <w:color w:val="000000"/>
          <w:sz w:val="24"/>
          <w:szCs w:val="24"/>
        </w:rPr>
        <w:t xml:space="preserve"> с условиями настоящего Договора и требованиями действующего законодательства РФ.</w:t>
      </w:r>
    </w:p>
    <w:p w:rsidR="0050185E" w:rsidRPr="008F5E85" w:rsidRDefault="0050185E" w:rsidP="0050185E">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 xml:space="preserve">Генеральный Подрядчик обязуется обеспечить заключение всеми Субподрядчиками договоров страхования на условиях, предусмотренных пунктом </w:t>
      </w:r>
      <w:r w:rsidRPr="008F5E85">
        <w:rPr>
          <w:rFonts w:ascii="Times New Roman" w:hAnsi="Times New Roman" w:cs="Times New Roman"/>
          <w:sz w:val="24"/>
          <w:szCs w:val="24"/>
        </w:rPr>
        <w:fldChar w:fldCharType="begin"/>
      </w:r>
      <w:r w:rsidRPr="008F5E85">
        <w:rPr>
          <w:rFonts w:ascii="Times New Roman" w:hAnsi="Times New Roman" w:cs="Times New Roman"/>
          <w:sz w:val="24"/>
          <w:szCs w:val="24"/>
        </w:rPr>
        <w:instrText xml:space="preserve"> REF _Ref319511005 \r \h  \* MERGEFORMAT </w:instrText>
      </w:r>
      <w:r w:rsidRPr="008F5E85">
        <w:rPr>
          <w:rFonts w:ascii="Times New Roman" w:hAnsi="Times New Roman" w:cs="Times New Roman"/>
          <w:sz w:val="24"/>
          <w:szCs w:val="24"/>
        </w:rPr>
      </w:r>
      <w:r w:rsidRPr="008F5E85">
        <w:rPr>
          <w:rFonts w:ascii="Times New Roman" w:hAnsi="Times New Roman" w:cs="Times New Roman"/>
          <w:sz w:val="24"/>
          <w:szCs w:val="24"/>
        </w:rPr>
        <w:fldChar w:fldCharType="separate"/>
      </w:r>
      <w:r w:rsidR="00583981">
        <w:rPr>
          <w:rFonts w:ascii="Times New Roman" w:hAnsi="Times New Roman" w:cs="Times New Roman"/>
          <w:sz w:val="24"/>
          <w:szCs w:val="24"/>
        </w:rPr>
        <w:t>16.2</w:t>
      </w:r>
      <w:r w:rsidRPr="008F5E85">
        <w:rPr>
          <w:rFonts w:ascii="Times New Roman" w:hAnsi="Times New Roman" w:cs="Times New Roman"/>
          <w:sz w:val="24"/>
          <w:szCs w:val="24"/>
        </w:rPr>
        <w:fldChar w:fldCharType="end"/>
      </w:r>
      <w:r w:rsidRPr="008F5E85">
        <w:rPr>
          <w:rFonts w:ascii="Times New Roman" w:hAnsi="Times New Roman" w:cs="Times New Roman"/>
          <w:sz w:val="24"/>
          <w:szCs w:val="24"/>
        </w:rPr>
        <w:t>. настоящего Договора. В объеме, не предусмотренном и не обеспеченном страховыми покрытиями Генерального Подрядчика или Субподрядчиков, любые недостающие суммы относятся к исключительной ответственности Генерального Подрядчика. Генеральный Подрядчик также обязан обеспечить, чтобы договоры страхования, заключенные Генеральным Подрядчиком и Субподрядчиками, исключали переход к страховщику права требования в отношении Заказчика (суброгация).</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color w:val="000000"/>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color w:val="000000"/>
          <w:sz w:val="24"/>
          <w:szCs w:val="24"/>
        </w:rPr>
        <w:t>ОХРАНА ОКРУЖАЮЩЕЙ СРЕДЫ</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Генеральный Подрядчик должен воздерживаться от использования опасных </w:t>
      </w:r>
      <w:r w:rsidR="007B27DB" w:rsidRPr="009538BA">
        <w:rPr>
          <w:rFonts w:ascii="Times New Roman" w:hAnsi="Times New Roman" w:cs="Times New Roman"/>
          <w:sz w:val="24"/>
          <w:szCs w:val="24"/>
        </w:rPr>
        <w:t>Материал</w:t>
      </w:r>
      <w:r w:rsidR="00CC6839" w:rsidRPr="009538BA">
        <w:rPr>
          <w:rFonts w:ascii="Times New Roman" w:hAnsi="Times New Roman" w:cs="Times New Roman"/>
          <w:sz w:val="24"/>
          <w:szCs w:val="24"/>
        </w:rPr>
        <w:t>ов, таких как</w:t>
      </w:r>
      <w:r w:rsidRPr="009538BA">
        <w:rPr>
          <w:rFonts w:ascii="Times New Roman" w:hAnsi="Times New Roman" w:cs="Times New Roman"/>
          <w:sz w:val="24"/>
          <w:szCs w:val="24"/>
        </w:rPr>
        <w:t xml:space="preserve"> асбест, </w:t>
      </w:r>
      <w:r w:rsidR="00CC6839" w:rsidRPr="009538BA">
        <w:rPr>
          <w:rFonts w:ascii="Times New Roman" w:hAnsi="Times New Roman" w:cs="Times New Roman"/>
          <w:sz w:val="24"/>
          <w:szCs w:val="24"/>
        </w:rPr>
        <w:t>а также иных</w:t>
      </w:r>
      <w:r w:rsidRPr="009538BA">
        <w:rPr>
          <w:rFonts w:ascii="Times New Roman" w:hAnsi="Times New Roman" w:cs="Times New Roman"/>
          <w:sz w:val="24"/>
          <w:szCs w:val="24"/>
        </w:rPr>
        <w:t xml:space="preserve">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 xml:space="preserve">ов, использование и применение которых </w:t>
      </w:r>
      <w:r w:rsidR="00CC6839" w:rsidRPr="009538BA">
        <w:rPr>
          <w:rFonts w:ascii="Times New Roman" w:hAnsi="Times New Roman" w:cs="Times New Roman"/>
          <w:sz w:val="24"/>
          <w:szCs w:val="24"/>
        </w:rPr>
        <w:t>запрещено</w:t>
      </w:r>
      <w:r w:rsidRPr="009538BA">
        <w:rPr>
          <w:rFonts w:ascii="Times New Roman" w:hAnsi="Times New Roman" w:cs="Times New Roman"/>
          <w:sz w:val="24"/>
          <w:szCs w:val="24"/>
        </w:rPr>
        <w:t xml:space="preserve"> согласно законодательству по защите окружающей среды Европейского Союза и </w:t>
      </w:r>
      <w:r w:rsidR="008C537A" w:rsidRPr="009538BA">
        <w:rPr>
          <w:rFonts w:ascii="Times New Roman" w:hAnsi="Times New Roman" w:cs="Times New Roman"/>
          <w:sz w:val="24"/>
          <w:szCs w:val="24"/>
        </w:rPr>
        <w:t>Законодательству РФ</w:t>
      </w:r>
      <w:r w:rsidRPr="009538BA">
        <w:rPr>
          <w:rFonts w:ascii="Times New Roman" w:hAnsi="Times New Roman" w:cs="Times New Roman"/>
          <w:sz w:val="24"/>
          <w:szCs w:val="24"/>
        </w:rPr>
        <w:t xml:space="preserve">. Генеральный Подрядчик обязан за счет собственных средств заменить любые из </w:t>
      </w:r>
      <w:r w:rsidR="00CC6839" w:rsidRPr="009538BA">
        <w:rPr>
          <w:rFonts w:ascii="Times New Roman" w:hAnsi="Times New Roman" w:cs="Times New Roman"/>
          <w:sz w:val="24"/>
          <w:szCs w:val="24"/>
        </w:rPr>
        <w:t>таких</w:t>
      </w:r>
      <w:r w:rsidRPr="009538BA">
        <w:rPr>
          <w:rFonts w:ascii="Times New Roman" w:hAnsi="Times New Roman" w:cs="Times New Roman"/>
          <w:sz w:val="24"/>
          <w:szCs w:val="24"/>
        </w:rPr>
        <w:t xml:space="preserve"> опасных </w:t>
      </w:r>
      <w:r w:rsidR="007B27DB" w:rsidRPr="009538BA">
        <w:rPr>
          <w:rFonts w:ascii="Times New Roman" w:hAnsi="Times New Roman" w:cs="Times New Roman"/>
          <w:sz w:val="24"/>
          <w:szCs w:val="24"/>
        </w:rPr>
        <w:t>Материал</w:t>
      </w:r>
      <w:r w:rsidRPr="009538BA">
        <w:rPr>
          <w:rFonts w:ascii="Times New Roman" w:hAnsi="Times New Roman" w:cs="Times New Roman"/>
          <w:sz w:val="24"/>
          <w:szCs w:val="24"/>
        </w:rPr>
        <w:t>ов в течение 10 (десяти)  Календарных</w:t>
      </w:r>
      <w:r w:rsidRPr="009538BA" w:rsidDel="00DC1832">
        <w:rPr>
          <w:rFonts w:ascii="Times New Roman" w:hAnsi="Times New Roman" w:cs="Times New Roman"/>
          <w:sz w:val="24"/>
          <w:szCs w:val="24"/>
        </w:rPr>
        <w:t xml:space="preserve"> </w:t>
      </w:r>
      <w:r w:rsidRPr="009538BA">
        <w:rPr>
          <w:rFonts w:ascii="Times New Roman" w:hAnsi="Times New Roman" w:cs="Times New Roman"/>
          <w:sz w:val="24"/>
          <w:szCs w:val="24"/>
        </w:rPr>
        <w:t xml:space="preserve">дней после </w:t>
      </w:r>
      <w:r w:rsidRPr="009538BA">
        <w:rPr>
          <w:rFonts w:ascii="Times New Roman" w:hAnsi="Times New Roman" w:cs="Times New Roman"/>
          <w:sz w:val="24"/>
          <w:szCs w:val="24"/>
        </w:rPr>
        <w:lastRenderedPageBreak/>
        <w:t xml:space="preserve">письменного уведомления, направленного ему Заказчиком. Неосуществление </w:t>
      </w:r>
      <w:r w:rsidR="00CC6839" w:rsidRPr="009538BA">
        <w:rPr>
          <w:rFonts w:ascii="Times New Roman" w:hAnsi="Times New Roman" w:cs="Times New Roman"/>
          <w:sz w:val="24"/>
          <w:szCs w:val="24"/>
        </w:rPr>
        <w:t>указанного</w:t>
      </w:r>
      <w:r w:rsidRPr="009538BA">
        <w:rPr>
          <w:rFonts w:ascii="Times New Roman" w:hAnsi="Times New Roman" w:cs="Times New Roman"/>
          <w:sz w:val="24"/>
          <w:szCs w:val="24"/>
        </w:rPr>
        <w:t xml:space="preserve"> права Заказчиком не освобождает Генерального Подрядчика от данной обязанности.</w:t>
      </w:r>
    </w:p>
    <w:p w:rsidR="007A2B27" w:rsidRPr="00DF6B51" w:rsidRDefault="00EB67DC"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sz w:val="24"/>
          <w:szCs w:val="24"/>
        </w:rPr>
        <w:t>П</w:t>
      </w:r>
      <w:r w:rsidR="007A2B27" w:rsidRPr="009538BA">
        <w:rPr>
          <w:rFonts w:ascii="Times New Roman" w:hAnsi="Times New Roman"/>
          <w:sz w:val="24"/>
          <w:szCs w:val="24"/>
        </w:rPr>
        <w:t xml:space="preserve">раво собственности на любые указанные в настоящей статье опасные вещества и </w:t>
      </w:r>
      <w:r w:rsidR="007B27DB" w:rsidRPr="009538BA">
        <w:rPr>
          <w:rFonts w:ascii="Times New Roman" w:hAnsi="Times New Roman"/>
          <w:sz w:val="24"/>
          <w:szCs w:val="24"/>
        </w:rPr>
        <w:t>Материал</w:t>
      </w:r>
      <w:r w:rsidR="007A2B27" w:rsidRPr="009538BA">
        <w:rPr>
          <w:rFonts w:ascii="Times New Roman" w:hAnsi="Times New Roman"/>
          <w:sz w:val="24"/>
          <w:szCs w:val="24"/>
        </w:rPr>
        <w:t>ы, принадлежат Генеральному Подрядчику, который удаляет их за свой счет в соответствии с действующим законодательством об обращении с отходами.</w:t>
      </w:r>
      <w:r w:rsidR="009867E4">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 xml:space="preserve">троительной площадке, или лиц, находящихся за пределами </w:t>
      </w:r>
      <w:r w:rsidR="00583981">
        <w:rPr>
          <w:rFonts w:ascii="Times New Roman" w:hAnsi="Times New Roman" w:cs="Times New Roman"/>
          <w:sz w:val="24"/>
          <w:szCs w:val="24"/>
        </w:rPr>
        <w:t>с</w:t>
      </w:r>
      <w:r w:rsidR="007A2B27" w:rsidRPr="009538BA">
        <w:rPr>
          <w:rFonts w:ascii="Times New Roman" w:hAnsi="Times New Roman" w:cs="Times New Roman"/>
          <w:sz w:val="24"/>
          <w:szCs w:val="24"/>
        </w:rPr>
        <w:t>троительной площадки, или общественности из-за выделения дыма, испарений, вибрации, стоков, или по какой бы то ни было другой причине.</w:t>
      </w:r>
    </w:p>
    <w:p w:rsidR="00DF6B51" w:rsidRPr="00E74A53" w:rsidRDefault="00DF6B51"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E74A53">
        <w:rPr>
          <w:rFonts w:ascii="Times New Roman" w:hAnsi="Times New Roman" w:cs="Times New Roman"/>
          <w:sz w:val="24"/>
          <w:szCs w:val="24"/>
        </w:rPr>
        <w:t xml:space="preserve">Генеральный </w:t>
      </w:r>
      <w:r w:rsidR="00C36D8E" w:rsidRPr="00E74A53">
        <w:rPr>
          <w:rFonts w:ascii="Times New Roman" w:hAnsi="Times New Roman" w:cs="Times New Roman"/>
          <w:sz w:val="24"/>
          <w:szCs w:val="24"/>
        </w:rPr>
        <w:t>П</w:t>
      </w:r>
      <w:r w:rsidRPr="00E74A53">
        <w:rPr>
          <w:rFonts w:ascii="Times New Roman" w:hAnsi="Times New Roman" w:cs="Times New Roman"/>
          <w:sz w:val="24"/>
          <w:szCs w:val="24"/>
        </w:rPr>
        <w:t xml:space="preserve">одрядчик ведет всю необходимую документацию по экологической безопасности, в том числе </w:t>
      </w:r>
      <w:r w:rsidR="00C36D8E" w:rsidRPr="00E74A53">
        <w:rPr>
          <w:rFonts w:ascii="Times New Roman" w:hAnsi="Times New Roman" w:cs="Times New Roman"/>
          <w:sz w:val="24"/>
          <w:szCs w:val="24"/>
        </w:rPr>
        <w:t xml:space="preserve">документацию </w:t>
      </w:r>
      <w:r w:rsidRPr="00E74A53">
        <w:rPr>
          <w:rFonts w:ascii="Times New Roman" w:hAnsi="Times New Roman" w:cs="Times New Roman"/>
          <w:sz w:val="24"/>
          <w:szCs w:val="24"/>
        </w:rPr>
        <w:t>по обучению (</w:t>
      </w:r>
      <w:r w:rsidR="004406F5" w:rsidRPr="00E74A53">
        <w:rPr>
          <w:rFonts w:ascii="Times New Roman" w:hAnsi="Times New Roman" w:cs="Times New Roman"/>
          <w:sz w:val="24"/>
          <w:szCs w:val="24"/>
        </w:rPr>
        <w:t xml:space="preserve">проведению </w:t>
      </w:r>
      <w:r w:rsidRPr="00E74A53">
        <w:rPr>
          <w:rFonts w:ascii="Times New Roman" w:hAnsi="Times New Roman" w:cs="Times New Roman"/>
          <w:sz w:val="24"/>
          <w:szCs w:val="24"/>
        </w:rPr>
        <w:t>инструктаж</w:t>
      </w:r>
      <w:r w:rsidR="004406F5" w:rsidRPr="00E74A53">
        <w:rPr>
          <w:rFonts w:ascii="Times New Roman" w:hAnsi="Times New Roman" w:cs="Times New Roman"/>
          <w:sz w:val="24"/>
          <w:szCs w:val="24"/>
        </w:rPr>
        <w:t>ей</w:t>
      </w:r>
      <w:r w:rsidRPr="00E74A53">
        <w:rPr>
          <w:rFonts w:ascii="Times New Roman" w:hAnsi="Times New Roman" w:cs="Times New Roman"/>
          <w:sz w:val="24"/>
          <w:szCs w:val="24"/>
        </w:rPr>
        <w:t>)</w:t>
      </w:r>
      <w:r w:rsidR="00C36D8E" w:rsidRPr="00E74A53">
        <w:rPr>
          <w:rFonts w:ascii="Times New Roman" w:hAnsi="Times New Roman" w:cs="Times New Roman"/>
          <w:sz w:val="24"/>
          <w:szCs w:val="24"/>
        </w:rPr>
        <w:t xml:space="preserve"> сотрудников правилам </w:t>
      </w:r>
      <w:r w:rsidR="004B5A2E" w:rsidRPr="00E74A53">
        <w:rPr>
          <w:rFonts w:ascii="Times New Roman" w:hAnsi="Times New Roman" w:cs="Times New Roman"/>
          <w:sz w:val="24"/>
          <w:szCs w:val="24"/>
        </w:rPr>
        <w:t xml:space="preserve">экологической </w:t>
      </w:r>
      <w:r w:rsidR="00C36D8E" w:rsidRPr="00E74A53">
        <w:rPr>
          <w:rFonts w:ascii="Times New Roman" w:hAnsi="Times New Roman" w:cs="Times New Roman"/>
          <w:sz w:val="24"/>
          <w:szCs w:val="24"/>
        </w:rPr>
        <w:t>безопасности</w:t>
      </w:r>
      <w:r w:rsidRPr="00E74A53">
        <w:rPr>
          <w:rFonts w:ascii="Times New Roman" w:hAnsi="Times New Roman" w:cs="Times New Roman"/>
          <w:sz w:val="24"/>
          <w:szCs w:val="24"/>
        </w:rPr>
        <w:t xml:space="preserve">, </w:t>
      </w:r>
      <w:r w:rsidR="00C36D8E" w:rsidRPr="00E74A53">
        <w:rPr>
          <w:rFonts w:ascii="Times New Roman" w:hAnsi="Times New Roman" w:cs="Times New Roman"/>
          <w:sz w:val="24"/>
          <w:szCs w:val="24"/>
        </w:rPr>
        <w:t xml:space="preserve">заключает </w:t>
      </w:r>
      <w:r w:rsidRPr="00E74A53">
        <w:rPr>
          <w:rFonts w:ascii="Times New Roman" w:hAnsi="Times New Roman" w:cs="Times New Roman"/>
          <w:sz w:val="24"/>
          <w:szCs w:val="24"/>
        </w:rPr>
        <w:t>договор</w:t>
      </w:r>
      <w:r w:rsidR="00C36D8E" w:rsidRPr="00E74A53">
        <w:rPr>
          <w:rFonts w:ascii="Times New Roman" w:hAnsi="Times New Roman" w:cs="Times New Roman"/>
          <w:sz w:val="24"/>
          <w:szCs w:val="24"/>
        </w:rPr>
        <w:t>ы</w:t>
      </w:r>
      <w:r w:rsidRPr="00E74A53">
        <w:rPr>
          <w:rFonts w:ascii="Times New Roman" w:hAnsi="Times New Roman" w:cs="Times New Roman"/>
          <w:sz w:val="24"/>
          <w:szCs w:val="24"/>
        </w:rPr>
        <w:t xml:space="preserve"> на размещение, переработку, обезвреживание отходов (с организациями, имеющи</w:t>
      </w:r>
      <w:r w:rsidR="00C36D8E" w:rsidRPr="00E74A53">
        <w:rPr>
          <w:rFonts w:ascii="Times New Roman" w:hAnsi="Times New Roman" w:cs="Times New Roman"/>
          <w:sz w:val="24"/>
          <w:szCs w:val="24"/>
        </w:rPr>
        <w:t>ми</w:t>
      </w:r>
      <w:r w:rsidRPr="00E74A53">
        <w:rPr>
          <w:rFonts w:ascii="Times New Roman" w:hAnsi="Times New Roman" w:cs="Times New Roman"/>
          <w:sz w:val="24"/>
          <w:szCs w:val="24"/>
        </w:rPr>
        <w:t xml:space="preserve"> лицензию на данный вид деятельности), </w:t>
      </w:r>
      <w:r w:rsidR="004B5A2E" w:rsidRPr="00E74A53">
        <w:rPr>
          <w:rFonts w:ascii="Times New Roman" w:hAnsi="Times New Roman" w:cs="Times New Roman"/>
          <w:sz w:val="24"/>
          <w:szCs w:val="24"/>
        </w:rPr>
        <w:t xml:space="preserve">ведет учет </w:t>
      </w:r>
      <w:r w:rsidRPr="00E74A53">
        <w:rPr>
          <w:rFonts w:ascii="Times New Roman" w:hAnsi="Times New Roman" w:cs="Times New Roman"/>
          <w:sz w:val="24"/>
          <w:szCs w:val="24"/>
        </w:rPr>
        <w:t>лимит</w:t>
      </w:r>
      <w:r w:rsidR="004B5A2E" w:rsidRPr="00E74A53">
        <w:rPr>
          <w:rFonts w:ascii="Times New Roman" w:hAnsi="Times New Roman" w:cs="Times New Roman"/>
          <w:sz w:val="24"/>
          <w:szCs w:val="24"/>
        </w:rPr>
        <w:t>ов</w:t>
      </w:r>
      <w:r w:rsidRPr="00E74A53">
        <w:rPr>
          <w:rFonts w:ascii="Times New Roman" w:hAnsi="Times New Roman" w:cs="Times New Roman"/>
          <w:sz w:val="24"/>
          <w:szCs w:val="24"/>
        </w:rPr>
        <w:t xml:space="preserve"> отходов, документов по оплате за негативное воздействие на окружающую среду (согласованное в установленном порядке), </w:t>
      </w:r>
      <w:r w:rsidR="00D62E02" w:rsidRPr="00E74A53">
        <w:rPr>
          <w:rFonts w:ascii="Times New Roman" w:hAnsi="Times New Roman" w:cs="Times New Roman"/>
          <w:sz w:val="24"/>
          <w:szCs w:val="24"/>
        </w:rPr>
        <w:t>журналов движения отходов, паспортов и других документов</w:t>
      </w:r>
      <w:proofErr w:type="gramEnd"/>
      <w:r w:rsidR="00D62E02" w:rsidRPr="00E74A53">
        <w:rPr>
          <w:rFonts w:ascii="Times New Roman" w:hAnsi="Times New Roman" w:cs="Times New Roman"/>
          <w:sz w:val="24"/>
          <w:szCs w:val="24"/>
        </w:rPr>
        <w:t xml:space="preserve">, в соответствии с требованиями </w:t>
      </w:r>
      <w:r w:rsidR="004406F5" w:rsidRPr="00E74A53">
        <w:rPr>
          <w:rFonts w:ascii="Times New Roman" w:hAnsi="Times New Roman" w:cs="Times New Roman"/>
          <w:sz w:val="24"/>
          <w:szCs w:val="24"/>
        </w:rPr>
        <w:t>З</w:t>
      </w:r>
      <w:r w:rsidR="00D62E02" w:rsidRPr="00E74A53">
        <w:rPr>
          <w:rFonts w:ascii="Times New Roman" w:hAnsi="Times New Roman" w:cs="Times New Roman"/>
          <w:sz w:val="24"/>
          <w:szCs w:val="24"/>
        </w:rPr>
        <w:t>аконодательства РФ.</w:t>
      </w:r>
    </w:p>
    <w:p w:rsidR="00662435"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Требования, установленные ГОСТами и </w:t>
      </w:r>
      <w:r w:rsidR="006430AA" w:rsidRPr="009538BA">
        <w:rPr>
          <w:rFonts w:ascii="Times New Roman" w:hAnsi="Times New Roman" w:cs="Times New Roman"/>
          <w:sz w:val="24"/>
          <w:szCs w:val="24"/>
        </w:rPr>
        <w:t xml:space="preserve">санитарными </w:t>
      </w:r>
      <w:r w:rsidRPr="009538BA">
        <w:rPr>
          <w:rFonts w:ascii="Times New Roman" w:hAnsi="Times New Roman" w:cs="Times New Roman"/>
          <w:sz w:val="24"/>
          <w:szCs w:val="24"/>
        </w:rPr>
        <w:t>нормами по ограничению уровня шума должны строго соблюдаться.</w:t>
      </w:r>
    </w:p>
    <w:p w:rsidR="00484399"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Генеральный Подрядчик обязуется:</w:t>
      </w:r>
    </w:p>
    <w:p w:rsidR="007A2B27" w:rsidRPr="009538BA" w:rsidRDefault="007612DB"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не </w:t>
      </w:r>
      <w:r w:rsidR="009937EF" w:rsidRPr="009538BA">
        <w:rPr>
          <w:rFonts w:ascii="Times New Roman" w:hAnsi="Times New Roman" w:cs="Times New Roman"/>
          <w:sz w:val="24"/>
          <w:szCs w:val="24"/>
        </w:rPr>
        <w:t>сливать ц</w:t>
      </w:r>
      <w:r w:rsidR="007A2B27" w:rsidRPr="009538BA">
        <w:rPr>
          <w:rFonts w:ascii="Times New Roman" w:hAnsi="Times New Roman" w:cs="Times New Roman"/>
          <w:sz w:val="24"/>
          <w:szCs w:val="24"/>
        </w:rPr>
        <w:t>ементную смесь и другие отходы в канализационную систему или водостоки</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w:t>
      </w:r>
      <w:r w:rsidR="004D44E1" w:rsidRPr="009538BA">
        <w:rPr>
          <w:rFonts w:ascii="Times New Roman" w:hAnsi="Times New Roman" w:cs="Times New Roman"/>
          <w:sz w:val="24"/>
          <w:szCs w:val="24"/>
        </w:rPr>
        <w:t xml:space="preserve">размещать </w:t>
      </w:r>
      <w:r w:rsidR="007A2B27" w:rsidRPr="009538BA">
        <w:rPr>
          <w:rFonts w:ascii="Times New Roman" w:hAnsi="Times New Roman" w:cs="Times New Roman"/>
          <w:sz w:val="24"/>
          <w:szCs w:val="24"/>
        </w:rPr>
        <w:t xml:space="preserve">опасные, токсичные отходы, либо контейнеры с такими отходами, а также тару из-под токсичных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 xml:space="preserve">ов </w:t>
      </w:r>
      <w:r w:rsidR="004D44E1" w:rsidRPr="009538BA">
        <w:rPr>
          <w:rFonts w:ascii="Times New Roman" w:hAnsi="Times New Roman" w:cs="Times New Roman"/>
          <w:sz w:val="24"/>
          <w:szCs w:val="24"/>
        </w:rPr>
        <w:t xml:space="preserve">на общедоступных полигонах ТБО </w:t>
      </w:r>
      <w:r w:rsidR="007A2B27" w:rsidRPr="009538BA">
        <w:rPr>
          <w:rFonts w:ascii="Times New Roman" w:hAnsi="Times New Roman" w:cs="Times New Roman"/>
          <w:sz w:val="24"/>
          <w:szCs w:val="24"/>
        </w:rPr>
        <w:t>(Генеральный Подрядчик осуществляет вывоз так</w:t>
      </w:r>
      <w:r w:rsidR="004D44E1" w:rsidRPr="009538BA">
        <w:rPr>
          <w:rFonts w:ascii="Times New Roman" w:hAnsi="Times New Roman" w:cs="Times New Roman"/>
          <w:sz w:val="24"/>
          <w:szCs w:val="24"/>
        </w:rPr>
        <w:t>их отходов</w:t>
      </w:r>
      <w:r w:rsidR="007A2B27" w:rsidRPr="009538BA">
        <w:rPr>
          <w:rFonts w:ascii="Times New Roman" w:hAnsi="Times New Roman" w:cs="Times New Roman"/>
          <w:sz w:val="24"/>
          <w:szCs w:val="24"/>
        </w:rPr>
        <w:t xml:space="preserve"> в согласованном порядке на лицензированн</w:t>
      </w:r>
      <w:r w:rsidR="004D44E1" w:rsidRPr="009538BA">
        <w:rPr>
          <w:rFonts w:ascii="Times New Roman" w:hAnsi="Times New Roman" w:cs="Times New Roman"/>
          <w:sz w:val="24"/>
          <w:szCs w:val="24"/>
        </w:rPr>
        <w:t>ые</w:t>
      </w:r>
      <w:r w:rsidR="007A2B27" w:rsidRPr="009538BA">
        <w:rPr>
          <w:rFonts w:ascii="Times New Roman" w:hAnsi="Times New Roman" w:cs="Times New Roman"/>
          <w:sz w:val="24"/>
          <w:szCs w:val="24"/>
        </w:rPr>
        <w:t xml:space="preserve"> </w:t>
      </w:r>
      <w:r w:rsidR="004D44E1" w:rsidRPr="009538BA">
        <w:rPr>
          <w:rFonts w:ascii="Times New Roman" w:hAnsi="Times New Roman" w:cs="Times New Roman"/>
          <w:sz w:val="24"/>
          <w:szCs w:val="24"/>
        </w:rPr>
        <w:t>производственные объекты  их обработки и конечного обезвреживания</w:t>
      </w:r>
      <w:r w:rsidR="007A2B27" w:rsidRPr="009538BA">
        <w:rPr>
          <w:rFonts w:ascii="Times New Roman" w:hAnsi="Times New Roman" w:cs="Times New Roman"/>
          <w:sz w:val="24"/>
          <w:szCs w:val="24"/>
        </w:rPr>
        <w:t>)</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 xml:space="preserve">е использовать тропические породы древесины, включая фанеру, если это не предусмотрено </w:t>
      </w:r>
      <w:r w:rsidR="00D21C7A" w:rsidRPr="009538BA">
        <w:rPr>
          <w:rFonts w:ascii="Times New Roman" w:hAnsi="Times New Roman" w:cs="Times New Roman"/>
          <w:sz w:val="24"/>
          <w:szCs w:val="24"/>
        </w:rPr>
        <w:t>Проектной д</w:t>
      </w:r>
      <w:r w:rsidR="007A2B27" w:rsidRPr="009538BA">
        <w:rPr>
          <w:rFonts w:ascii="Times New Roman" w:hAnsi="Times New Roman" w:cs="Times New Roman"/>
          <w:sz w:val="24"/>
          <w:szCs w:val="24"/>
        </w:rPr>
        <w:t>окументац</w:t>
      </w:r>
      <w:r w:rsidRPr="009538BA">
        <w:rPr>
          <w:rFonts w:ascii="Times New Roman" w:hAnsi="Times New Roman" w:cs="Times New Roman"/>
          <w:sz w:val="24"/>
          <w:szCs w:val="24"/>
        </w:rPr>
        <w:t>ией;</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поставлять лесоматериалы и фанеру из неустановленных источников</w:t>
      </w:r>
      <w:r w:rsidR="007612DB"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обеспечивать исправность и надежное закрепление </w:t>
      </w:r>
      <w:r w:rsidR="007B27DB" w:rsidRPr="009538BA">
        <w:rPr>
          <w:rFonts w:ascii="Times New Roman" w:hAnsi="Times New Roman" w:cs="Times New Roman"/>
          <w:sz w:val="24"/>
          <w:szCs w:val="24"/>
        </w:rPr>
        <w:t>Оборудован</w:t>
      </w:r>
      <w:r w:rsidRPr="009538BA">
        <w:rPr>
          <w:rFonts w:ascii="Times New Roman" w:hAnsi="Times New Roman" w:cs="Times New Roman"/>
          <w:sz w:val="24"/>
          <w:szCs w:val="24"/>
        </w:rPr>
        <w:t>ия в целях снижения шума, экономии топлива и снижения вредных выбросов в атмосферу</w:t>
      </w:r>
      <w:r w:rsidR="009937EF" w:rsidRPr="009538BA">
        <w:rPr>
          <w:rFonts w:ascii="Times New Roman" w:hAnsi="Times New Roman" w:cs="Times New Roman"/>
          <w:sz w:val="24"/>
          <w:szCs w:val="24"/>
        </w:rPr>
        <w:t>;</w:t>
      </w:r>
    </w:p>
    <w:p w:rsidR="007A2B27" w:rsidRPr="009538BA" w:rsidRDefault="007A2B27"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r w:rsidR="009937EF"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н</w:t>
      </w:r>
      <w:r w:rsidR="007A2B27" w:rsidRPr="009538BA">
        <w:rPr>
          <w:rFonts w:ascii="Times New Roman" w:hAnsi="Times New Roman" w:cs="Times New Roman"/>
          <w:sz w:val="24"/>
          <w:szCs w:val="24"/>
        </w:rPr>
        <w:t>е оставлять включенными осветительные и отопительные приборы на всю ночь без письменного согласования с представителем Заказчика</w:t>
      </w:r>
      <w:r w:rsidRPr="009538BA">
        <w:rPr>
          <w:rFonts w:ascii="Times New Roman" w:hAnsi="Times New Roman" w:cs="Times New Roman"/>
          <w:sz w:val="24"/>
          <w:szCs w:val="24"/>
        </w:rPr>
        <w:t>;</w:t>
      </w:r>
    </w:p>
    <w:p w:rsidR="007A2B27" w:rsidRPr="009538BA" w:rsidRDefault="009937EF" w:rsidP="008F4189">
      <w:pPr>
        <w:pStyle w:val="a4"/>
        <w:numPr>
          <w:ilvl w:val="3"/>
          <w:numId w:val="25"/>
        </w:numPr>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целях охраны окружающей среды прилагать усилия </w:t>
      </w:r>
      <w:proofErr w:type="gramStart"/>
      <w:r w:rsidR="007A2B27" w:rsidRPr="009538BA">
        <w:rPr>
          <w:rFonts w:ascii="Times New Roman" w:hAnsi="Times New Roman" w:cs="Times New Roman"/>
          <w:sz w:val="24"/>
          <w:szCs w:val="24"/>
        </w:rPr>
        <w:t>для</w:t>
      </w:r>
      <w:proofErr w:type="gramEnd"/>
      <w:r w:rsidR="007A2B27"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повторного использование строительных материалов, строительного лома и бумаги</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упаковочного материала</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отходов строительных материалов</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минимизации потребления электроэнергии и воды</w:t>
      </w:r>
      <w:r w:rsidR="007612DB"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предотвращения загрязнения окружающей среды</w:t>
      </w:r>
      <w:r w:rsidR="007612DB" w:rsidRPr="009538BA">
        <w:rPr>
          <w:rFonts w:ascii="Times New Roman" w:hAnsi="Times New Roman" w:cs="Times New Roman"/>
          <w:sz w:val="24"/>
          <w:szCs w:val="24"/>
        </w:rPr>
        <w:t>.</w:t>
      </w:r>
    </w:p>
    <w:p w:rsidR="00484399" w:rsidRPr="009538BA" w:rsidRDefault="007A2B27" w:rsidP="00CF0E01">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бетонные элементы из цемента с повышенным содержанием окиси алюминия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опалубка из древесностружечных плит (ДСП)</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бетон с добавкой хлорида кальция</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асбест или изделия на основе  асбеста</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силикатный кирпич</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7A2B27" w:rsidRPr="009538BA">
        <w:rPr>
          <w:rFonts w:ascii="Times New Roman" w:hAnsi="Times New Roman" w:cs="Times New Roman"/>
          <w:sz w:val="24"/>
          <w:szCs w:val="24"/>
        </w:rPr>
        <w:t>радиоактивные материалы</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кадмий, ртуть, свинец</w:t>
      </w:r>
      <w:r w:rsidR="009937EF" w:rsidRPr="009538BA">
        <w:rPr>
          <w:rFonts w:ascii="Times New Roman" w:hAnsi="Times New Roman" w:cs="Times New Roman"/>
          <w:sz w:val="24"/>
          <w:szCs w:val="24"/>
        </w:rPr>
        <w:t>;</w:t>
      </w:r>
    </w:p>
    <w:p w:rsidR="007A2B27" w:rsidRPr="009538BA" w:rsidRDefault="003A1DAE" w:rsidP="00CF0E01">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древесина, обработанная </w:t>
      </w:r>
      <w:proofErr w:type="spellStart"/>
      <w:r w:rsidR="007A2B27" w:rsidRPr="009538BA">
        <w:rPr>
          <w:rFonts w:ascii="Times New Roman" w:hAnsi="Times New Roman" w:cs="Times New Roman"/>
          <w:sz w:val="24"/>
          <w:szCs w:val="24"/>
        </w:rPr>
        <w:t>пентахлорофенолом</w:t>
      </w:r>
      <w:proofErr w:type="spellEnd"/>
      <w:r w:rsidR="009937EF" w:rsidRPr="009538BA">
        <w:rPr>
          <w:rFonts w:ascii="Times New Roman" w:hAnsi="Times New Roman" w:cs="Times New Roman"/>
          <w:sz w:val="24"/>
          <w:szCs w:val="24"/>
        </w:rPr>
        <w:t>;</w:t>
      </w:r>
    </w:p>
    <w:p w:rsidR="007A2B27" w:rsidRDefault="003A1DAE"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тропические породы дерев</w:t>
      </w:r>
      <w:r w:rsidR="005A3775">
        <w:rPr>
          <w:rFonts w:ascii="Times New Roman" w:hAnsi="Times New Roman" w:cs="Times New Roman"/>
          <w:sz w:val="24"/>
          <w:szCs w:val="24"/>
        </w:rPr>
        <w:t>а из неустановленных источников;</w:t>
      </w:r>
    </w:p>
    <w:p w:rsidR="005A3775" w:rsidRPr="009538BA" w:rsidRDefault="005A3775" w:rsidP="00CF0E01">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5A3775">
        <w:rPr>
          <w:rFonts w:ascii="Times New Roman" w:hAnsi="Times New Roman" w:cs="Times New Roman"/>
          <w:sz w:val="24"/>
          <w:szCs w:val="24"/>
        </w:rPr>
        <w:t>исполнять иные обязательные требования в области охраны окружающей среды</w:t>
      </w:r>
      <w:r>
        <w:rPr>
          <w:rFonts w:ascii="Times New Roman" w:hAnsi="Times New Roman" w:cs="Times New Roman"/>
          <w:sz w:val="24"/>
          <w:szCs w:val="24"/>
        </w:rPr>
        <w:t>.</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Генеральный Подрядчик обязуется не допускать перегрузки электросетей и засорения трубопроводов.</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охрана труда и техника безопасности</w:t>
      </w:r>
    </w:p>
    <w:p w:rsidR="003A1DAE" w:rsidRPr="009538BA" w:rsidRDefault="003A1DAE" w:rsidP="003A1DAE">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3E068F" w:rsidRPr="00C56AC7" w:rsidRDefault="004B5A2E" w:rsidP="00C56AC7">
      <w:pPr>
        <w:pStyle w:val="a4"/>
        <w:numPr>
          <w:ilvl w:val="1"/>
          <w:numId w:val="46"/>
        </w:numPr>
        <w:autoSpaceDE w:val="0"/>
        <w:autoSpaceDN w:val="0"/>
        <w:adjustRightInd w:val="0"/>
        <w:spacing w:after="0" w:line="240" w:lineRule="auto"/>
        <w:ind w:left="0" w:firstLine="709"/>
        <w:jc w:val="both"/>
        <w:rPr>
          <w:rFonts w:ascii="Times New Roman" w:hAnsi="Times New Roman"/>
          <w:sz w:val="24"/>
          <w:szCs w:val="24"/>
          <w:lang w:eastAsia="ru-RU"/>
        </w:rPr>
      </w:pPr>
      <w:r w:rsidRPr="00C56AC7">
        <w:rPr>
          <w:rFonts w:ascii="Times New Roman" w:hAnsi="Times New Roman"/>
          <w:sz w:val="24"/>
          <w:szCs w:val="24"/>
        </w:rPr>
        <w:t xml:space="preserve"> </w:t>
      </w:r>
      <w:proofErr w:type="gramStart"/>
      <w:r w:rsidR="007A2B27" w:rsidRPr="00C56AC7">
        <w:rPr>
          <w:rFonts w:ascii="Times New Roman" w:hAnsi="Times New Roman"/>
          <w:sz w:val="24"/>
          <w:szCs w:val="24"/>
        </w:rPr>
        <w:t xml:space="preserve">Персонал Генерального Подрядчика и его Субподрядчиков должен работать с соблюдением </w:t>
      </w:r>
      <w:r w:rsidR="003E068F" w:rsidRPr="00C56AC7">
        <w:rPr>
          <w:rFonts w:ascii="Times New Roman" w:hAnsi="Times New Roman"/>
          <w:sz w:val="24"/>
          <w:szCs w:val="24"/>
        </w:rPr>
        <w:t xml:space="preserve">всех требований </w:t>
      </w:r>
      <w:r w:rsidR="004406F5" w:rsidRPr="00C56AC7">
        <w:rPr>
          <w:rFonts w:ascii="Times New Roman" w:hAnsi="Times New Roman"/>
          <w:sz w:val="24"/>
          <w:szCs w:val="24"/>
        </w:rPr>
        <w:t>З</w:t>
      </w:r>
      <w:r w:rsidR="003E068F" w:rsidRPr="00C56AC7">
        <w:rPr>
          <w:rFonts w:ascii="Times New Roman" w:hAnsi="Times New Roman"/>
          <w:sz w:val="24"/>
          <w:szCs w:val="24"/>
        </w:rPr>
        <w:t xml:space="preserve">аконодательства </w:t>
      </w:r>
      <w:r w:rsidR="004406F5" w:rsidRPr="00C56AC7">
        <w:rPr>
          <w:rFonts w:ascii="Times New Roman" w:hAnsi="Times New Roman"/>
          <w:sz w:val="24"/>
          <w:szCs w:val="24"/>
        </w:rPr>
        <w:t>РФ</w:t>
      </w:r>
      <w:r w:rsidR="003E068F" w:rsidRPr="00C56AC7">
        <w:rPr>
          <w:rFonts w:ascii="Times New Roman" w:hAnsi="Times New Roman"/>
          <w:sz w:val="24"/>
          <w:szCs w:val="24"/>
        </w:rPr>
        <w:t xml:space="preserve"> по охране труда, технике безопасности, в том числе промышленной, пожарной и экологической безопасности, </w:t>
      </w:r>
      <w:r w:rsidR="003E068F" w:rsidRPr="00C56AC7">
        <w:rPr>
          <w:rFonts w:ascii="Times New Roman" w:hAnsi="Times New Roman"/>
          <w:sz w:val="24"/>
          <w:szCs w:val="24"/>
          <w:lang w:eastAsia="ru-RU"/>
        </w:rPr>
        <w:t xml:space="preserve">а также иных нормативных правовых актов (СНиП, ГОСТ; </w:t>
      </w:r>
      <w:r w:rsidR="00C50CB4" w:rsidRPr="00C56AC7">
        <w:rPr>
          <w:rFonts w:ascii="Times New Roman" w:hAnsi="Times New Roman"/>
          <w:sz w:val="24"/>
          <w:szCs w:val="24"/>
          <w:lang w:eastAsia="ru-RU"/>
        </w:rPr>
        <w:t>м</w:t>
      </w:r>
      <w:r w:rsidR="003E068F" w:rsidRPr="00C56AC7">
        <w:rPr>
          <w:rFonts w:ascii="Times New Roman" w:hAnsi="Times New Roman"/>
          <w:sz w:val="24"/>
          <w:szCs w:val="24"/>
          <w:lang w:eastAsia="ru-RU"/>
        </w:rPr>
        <w:t>ежотраслевые, отраслевые правила и инструкции по охране труда;  правила безопасности, правила устройства и безопасной эксплуатации, инструкции по безопасности;</w:t>
      </w:r>
      <w:proofErr w:type="gramEnd"/>
      <w:r w:rsidR="003E068F" w:rsidRPr="00C56AC7">
        <w:rPr>
          <w:rFonts w:ascii="Times New Roman" w:hAnsi="Times New Roman"/>
          <w:sz w:val="24"/>
          <w:szCs w:val="24"/>
          <w:lang w:eastAsia="ru-RU"/>
        </w:rPr>
        <w:t xml:space="preserve">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r w:rsidR="008C4F00" w:rsidRPr="00C56AC7">
        <w:rPr>
          <w:rFonts w:ascii="Times New Roman" w:hAnsi="Times New Roman"/>
          <w:sz w:val="24"/>
          <w:szCs w:val="24"/>
          <w:lang w:eastAsia="ru-RU"/>
        </w:rPr>
        <w:t>)</w:t>
      </w:r>
      <w:r w:rsidR="003E068F" w:rsidRPr="00C56AC7">
        <w:rPr>
          <w:rFonts w:ascii="Times New Roman" w:hAnsi="Times New Roman"/>
          <w:sz w:val="24"/>
          <w:szCs w:val="24"/>
          <w:lang w:eastAsia="ru-RU"/>
        </w:rPr>
        <w:t>.</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w:t>
      </w:r>
      <w:r w:rsidR="007E3E3C" w:rsidRPr="00C56AC7">
        <w:rPr>
          <w:rFonts w:ascii="Times New Roman" w:hAnsi="Times New Roman"/>
          <w:sz w:val="24"/>
          <w:szCs w:val="24"/>
          <w:lang w:eastAsia="ru-RU"/>
        </w:rPr>
        <w:t>работников, привлеченных к выполнению Работ по Договору,</w:t>
      </w:r>
      <w:r w:rsidRPr="00C56AC7">
        <w:rPr>
          <w:rFonts w:ascii="Times New Roman" w:hAnsi="Times New Roman"/>
          <w:sz w:val="24"/>
          <w:szCs w:val="24"/>
          <w:lang w:eastAsia="ru-RU"/>
        </w:rPr>
        <w:t xml:space="preserve"> осуществляется Генеральным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одрядчиком. </w:t>
      </w:r>
    </w:p>
    <w:p w:rsidR="00A8075C" w:rsidRPr="00C56AC7" w:rsidRDefault="00A8075C" w:rsidP="004B5A2E">
      <w:pPr>
        <w:autoSpaceDE w:val="0"/>
        <w:autoSpaceDN w:val="0"/>
        <w:adjustRightInd w:val="0"/>
        <w:spacing w:after="0" w:line="240" w:lineRule="auto"/>
        <w:ind w:firstLine="320"/>
        <w:jc w:val="both"/>
        <w:rPr>
          <w:rFonts w:ascii="Times New Roman" w:hAnsi="Times New Roman"/>
          <w:sz w:val="24"/>
          <w:szCs w:val="24"/>
          <w:lang w:eastAsia="ru-RU"/>
        </w:rPr>
      </w:pPr>
      <w:r w:rsidRPr="00C56AC7">
        <w:rPr>
          <w:rFonts w:ascii="Times New Roman" w:hAnsi="Times New Roman"/>
          <w:sz w:val="24"/>
          <w:szCs w:val="24"/>
          <w:lang w:eastAsia="ru-RU"/>
        </w:rPr>
        <w:t xml:space="preserve">Генеральный </w:t>
      </w:r>
      <w:r w:rsidR="00C50CB4" w:rsidRPr="00C56AC7">
        <w:rPr>
          <w:rFonts w:ascii="Times New Roman" w:hAnsi="Times New Roman"/>
          <w:sz w:val="24"/>
          <w:szCs w:val="24"/>
          <w:lang w:eastAsia="ru-RU"/>
        </w:rPr>
        <w:t>П</w:t>
      </w:r>
      <w:r w:rsidRPr="00C56AC7">
        <w:rPr>
          <w:rFonts w:ascii="Times New Roman" w:hAnsi="Times New Roman"/>
          <w:sz w:val="24"/>
          <w:szCs w:val="24"/>
          <w:lang w:eastAsia="ru-RU"/>
        </w:rPr>
        <w:t xml:space="preserve">одрядчик </w:t>
      </w:r>
      <w:r w:rsidR="007E3E3C" w:rsidRPr="00C56AC7">
        <w:rPr>
          <w:rFonts w:ascii="Times New Roman" w:hAnsi="Times New Roman"/>
          <w:sz w:val="24"/>
          <w:szCs w:val="24"/>
          <w:lang w:eastAsia="ru-RU"/>
        </w:rPr>
        <w:t xml:space="preserve">должен обеспечить выполнение требований безопасности с </w:t>
      </w:r>
      <w:r w:rsidRPr="00C56AC7">
        <w:rPr>
          <w:rFonts w:ascii="Times New Roman" w:hAnsi="Times New Roman"/>
          <w:sz w:val="24"/>
          <w:szCs w:val="24"/>
          <w:lang w:eastAsia="ru-RU"/>
        </w:rPr>
        <w:t xml:space="preserve">применением машин </w:t>
      </w:r>
      <w:r w:rsidR="00F8710E" w:rsidRPr="00C56AC7">
        <w:rPr>
          <w:rFonts w:ascii="Times New Roman" w:hAnsi="Times New Roman"/>
          <w:sz w:val="24"/>
          <w:szCs w:val="24"/>
          <w:lang w:eastAsia="ru-RU"/>
        </w:rPr>
        <w:t>и механизмов</w:t>
      </w:r>
      <w:r w:rsidR="007E3E3C" w:rsidRPr="00C56AC7">
        <w:rPr>
          <w:rFonts w:ascii="Times New Roman" w:hAnsi="Times New Roman"/>
          <w:sz w:val="24"/>
          <w:szCs w:val="24"/>
          <w:lang w:eastAsia="ru-RU"/>
        </w:rPr>
        <w:t>,</w:t>
      </w:r>
      <w:r w:rsidR="00F8710E" w:rsidRPr="00C56AC7">
        <w:rPr>
          <w:rFonts w:ascii="Times New Roman" w:hAnsi="Times New Roman"/>
          <w:sz w:val="24"/>
          <w:szCs w:val="24"/>
          <w:lang w:eastAsia="ru-RU"/>
        </w:rPr>
        <w:t xml:space="preserve"> </w:t>
      </w:r>
      <w:r w:rsidRPr="00C56AC7">
        <w:rPr>
          <w:rFonts w:ascii="Times New Roman" w:hAnsi="Times New Roman"/>
          <w:sz w:val="24"/>
          <w:szCs w:val="24"/>
          <w:lang w:eastAsia="ru-RU"/>
        </w:rPr>
        <w:t xml:space="preserve">и несет ответственность за </w:t>
      </w:r>
      <w:r w:rsidR="00F8710E" w:rsidRPr="00C56AC7">
        <w:rPr>
          <w:rFonts w:ascii="Times New Roman" w:hAnsi="Times New Roman"/>
          <w:sz w:val="24"/>
          <w:szCs w:val="24"/>
          <w:lang w:eastAsia="ru-RU"/>
        </w:rPr>
        <w:t>соблюдение</w:t>
      </w:r>
      <w:r w:rsidRPr="00C56AC7">
        <w:rPr>
          <w:rFonts w:ascii="Times New Roman" w:hAnsi="Times New Roman"/>
          <w:sz w:val="24"/>
          <w:szCs w:val="24"/>
          <w:lang w:eastAsia="ru-RU"/>
        </w:rPr>
        <w:t xml:space="preserve"> </w:t>
      </w:r>
      <w:r w:rsidR="007E3E3C" w:rsidRPr="00C56AC7">
        <w:rPr>
          <w:rFonts w:ascii="Times New Roman" w:hAnsi="Times New Roman"/>
          <w:sz w:val="24"/>
          <w:szCs w:val="24"/>
          <w:lang w:eastAsia="ru-RU"/>
        </w:rPr>
        <w:t xml:space="preserve">указанных выше требований безопасности </w:t>
      </w:r>
      <w:r w:rsidRPr="00C56AC7">
        <w:rPr>
          <w:rFonts w:ascii="Times New Roman" w:hAnsi="Times New Roman"/>
          <w:sz w:val="24"/>
          <w:szCs w:val="24"/>
          <w:lang w:eastAsia="ru-RU"/>
        </w:rPr>
        <w:t xml:space="preserve">в соответствии с </w:t>
      </w:r>
      <w:r w:rsidR="004406F5" w:rsidRPr="00C56AC7">
        <w:rPr>
          <w:rFonts w:ascii="Times New Roman" w:hAnsi="Times New Roman"/>
          <w:sz w:val="24"/>
          <w:szCs w:val="24"/>
          <w:lang w:eastAsia="ru-RU"/>
        </w:rPr>
        <w:t>З</w:t>
      </w:r>
      <w:r w:rsidRPr="00C56AC7">
        <w:rPr>
          <w:rFonts w:ascii="Times New Roman" w:hAnsi="Times New Roman"/>
          <w:sz w:val="24"/>
          <w:szCs w:val="24"/>
          <w:lang w:eastAsia="ru-RU"/>
        </w:rPr>
        <w:t>аконодательством РФ.</w:t>
      </w:r>
    </w:p>
    <w:p w:rsidR="007A2B27" w:rsidRPr="003E068F"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t xml:space="preserve">Действия и/или бездействие персонала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p>
    <w:p w:rsidR="00C56AC7" w:rsidRPr="00C56AC7"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В соответствии с требованиями законодательства РФ и в рамках настоящего Договора, Генеральный Подрядчик обеспечивает безопасность для своего персонала и рабочей силы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и выполнение всех требований </w:t>
      </w:r>
      <w:r w:rsidR="007E3E3C" w:rsidRPr="00C56AC7">
        <w:rPr>
          <w:rFonts w:ascii="Times New Roman" w:hAnsi="Times New Roman" w:cs="Times New Roman"/>
          <w:sz w:val="24"/>
          <w:szCs w:val="24"/>
        </w:rPr>
        <w:t xml:space="preserve">правил </w:t>
      </w:r>
      <w:r w:rsidR="00E32E79" w:rsidRPr="00C56AC7">
        <w:rPr>
          <w:rFonts w:ascii="Times New Roman" w:hAnsi="Times New Roman" w:cs="Times New Roman"/>
          <w:sz w:val="24"/>
          <w:szCs w:val="24"/>
        </w:rPr>
        <w:t xml:space="preserve">охраны труда, </w:t>
      </w:r>
      <w:r w:rsidRPr="00C56AC7">
        <w:rPr>
          <w:rFonts w:ascii="Times New Roman" w:hAnsi="Times New Roman" w:cs="Times New Roman"/>
          <w:sz w:val="24"/>
          <w:szCs w:val="24"/>
        </w:rPr>
        <w:t>техники безопасности, а также пожарной, радиационной, экологической безопасности при выполнении Работ</w:t>
      </w:r>
      <w:r w:rsidR="00312A5C" w:rsidRPr="00C56AC7">
        <w:rPr>
          <w:rFonts w:ascii="Times New Roman" w:hAnsi="Times New Roman" w:cs="Times New Roman"/>
          <w:sz w:val="24"/>
          <w:szCs w:val="24"/>
        </w:rPr>
        <w:t xml:space="preserve">, при организации отдыха, при перемещении </w:t>
      </w:r>
      <w:r w:rsidR="007E3E3C" w:rsidRPr="00C56AC7">
        <w:rPr>
          <w:rFonts w:ascii="Times New Roman" w:hAnsi="Times New Roman"/>
          <w:sz w:val="24"/>
          <w:szCs w:val="24"/>
          <w:lang w:eastAsia="ru-RU"/>
        </w:rPr>
        <w:t>работников, привлеченных к выполнению Работ по Договору</w:t>
      </w:r>
      <w:r w:rsidR="00312A5C" w:rsidRPr="00C56AC7">
        <w:rPr>
          <w:rFonts w:ascii="Times New Roman" w:hAnsi="Times New Roman" w:cs="Times New Roman"/>
          <w:sz w:val="24"/>
          <w:szCs w:val="24"/>
        </w:rPr>
        <w:t xml:space="preserve">, грузов по территории </w:t>
      </w:r>
      <w:r w:rsidR="00DD2E43" w:rsidRPr="00C56AC7">
        <w:rPr>
          <w:rFonts w:ascii="Times New Roman" w:hAnsi="Times New Roman" w:cs="Times New Roman"/>
          <w:sz w:val="24"/>
          <w:szCs w:val="24"/>
        </w:rPr>
        <w:t>Инновационного центра «Сколково</w:t>
      </w:r>
      <w:proofErr w:type="gramEnd"/>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и на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площадке</w:t>
      </w:r>
      <w:r w:rsidRPr="00C56AC7">
        <w:rPr>
          <w:rFonts w:ascii="Times New Roman" w:hAnsi="Times New Roman" w:cs="Times New Roman"/>
          <w:sz w:val="24"/>
          <w:szCs w:val="24"/>
        </w:rPr>
        <w:t xml:space="preserve">. </w:t>
      </w:r>
    </w:p>
    <w:p w:rsidR="007A2B27" w:rsidRPr="00C56AC7"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C56AC7">
        <w:rPr>
          <w:rFonts w:ascii="Times New Roman" w:hAnsi="Times New Roman" w:cs="Times New Roman"/>
          <w:sz w:val="24"/>
          <w:szCs w:val="24"/>
        </w:rPr>
        <w:t>В соответствии с требованиями</w:t>
      </w:r>
      <w:r w:rsidR="007E3E3C" w:rsidRPr="00C56AC7">
        <w:rPr>
          <w:rFonts w:ascii="Times New Roman" w:hAnsi="Times New Roman" w:cs="Times New Roman"/>
          <w:sz w:val="24"/>
          <w:szCs w:val="24"/>
        </w:rPr>
        <w:t xml:space="preserve"> Законодательства РФ</w:t>
      </w:r>
      <w:r w:rsidRPr="00C56AC7">
        <w:rPr>
          <w:rFonts w:ascii="Times New Roman" w:hAnsi="Times New Roman" w:cs="Times New Roman"/>
          <w:sz w:val="24"/>
          <w:szCs w:val="24"/>
        </w:rPr>
        <w:t xml:space="preserve"> Генеральный Подрядчик обязан обеспечить наличие на </w:t>
      </w:r>
      <w:r w:rsidR="00583981">
        <w:rPr>
          <w:rFonts w:ascii="Times New Roman" w:hAnsi="Times New Roman" w:cs="Times New Roman"/>
          <w:sz w:val="24"/>
          <w:szCs w:val="24"/>
        </w:rPr>
        <w:t>с</w:t>
      </w:r>
      <w:r w:rsidRPr="00C56AC7">
        <w:rPr>
          <w:rFonts w:ascii="Times New Roman" w:hAnsi="Times New Roman" w:cs="Times New Roman"/>
          <w:sz w:val="24"/>
          <w:szCs w:val="24"/>
        </w:rPr>
        <w:t xml:space="preserve">троительной площадке средств </w:t>
      </w:r>
      <w:r w:rsidR="00EF1252" w:rsidRPr="00C56AC7">
        <w:rPr>
          <w:rFonts w:ascii="Times New Roman" w:hAnsi="Times New Roman" w:cs="Times New Roman"/>
          <w:sz w:val="24"/>
          <w:szCs w:val="24"/>
        </w:rPr>
        <w:t xml:space="preserve">и пункта (пунктов) </w:t>
      </w:r>
      <w:r w:rsidRPr="00C56AC7">
        <w:rPr>
          <w:rFonts w:ascii="Times New Roman" w:hAnsi="Times New Roman" w:cs="Times New Roman"/>
          <w:sz w:val="24"/>
          <w:szCs w:val="24"/>
        </w:rPr>
        <w:t>первой медицинской помощи, а также принять необходимые меры для соблюдения всех санитарно-гигиенических требований и предупреждения эпидемий</w:t>
      </w:r>
      <w:r w:rsidR="00312A5C" w:rsidRPr="00C56AC7">
        <w:rPr>
          <w:rFonts w:ascii="Times New Roman" w:hAnsi="Times New Roman" w:cs="Times New Roman"/>
          <w:sz w:val="24"/>
          <w:szCs w:val="24"/>
        </w:rPr>
        <w:t xml:space="preserve">, </w:t>
      </w:r>
      <w:r w:rsidR="008C4F00" w:rsidRPr="00C56AC7">
        <w:rPr>
          <w:rFonts w:ascii="Times New Roman" w:hAnsi="Times New Roman" w:cs="Times New Roman"/>
          <w:sz w:val="24"/>
          <w:szCs w:val="24"/>
        </w:rPr>
        <w:t xml:space="preserve">по </w:t>
      </w:r>
      <w:r w:rsidR="00312A5C" w:rsidRPr="00C56AC7">
        <w:rPr>
          <w:rFonts w:ascii="Times New Roman" w:hAnsi="Times New Roman" w:cs="Times New Roman"/>
          <w:sz w:val="24"/>
          <w:szCs w:val="24"/>
        </w:rPr>
        <w:t>обеспечению работников</w:t>
      </w:r>
      <w:r w:rsidR="00DD2E43" w:rsidRPr="00C56AC7">
        <w:rPr>
          <w:rFonts w:ascii="Times New Roman" w:hAnsi="Times New Roman"/>
          <w:sz w:val="24"/>
          <w:szCs w:val="24"/>
          <w:lang w:eastAsia="ru-RU"/>
        </w:rPr>
        <w:t>, привлеченных к выполнению Работ по Договору</w:t>
      </w:r>
      <w:r w:rsidR="00DD2E43" w:rsidRPr="00C56AC7">
        <w:rPr>
          <w:rFonts w:ascii="Times New Roman" w:hAnsi="Times New Roman" w:cs="Times New Roman"/>
          <w:sz w:val="24"/>
          <w:szCs w:val="24"/>
        </w:rPr>
        <w:t xml:space="preserve">, </w:t>
      </w:r>
      <w:r w:rsidR="00312A5C" w:rsidRPr="00C56AC7">
        <w:rPr>
          <w:rFonts w:ascii="Times New Roman" w:hAnsi="Times New Roman" w:cs="Times New Roman"/>
          <w:sz w:val="24"/>
          <w:szCs w:val="24"/>
        </w:rPr>
        <w:t xml:space="preserve"> </w:t>
      </w:r>
      <w:r w:rsidR="006222B6" w:rsidRPr="00C56AC7">
        <w:rPr>
          <w:rFonts w:ascii="Times New Roman" w:hAnsi="Times New Roman" w:cs="Times New Roman"/>
          <w:sz w:val="24"/>
          <w:szCs w:val="24"/>
        </w:rPr>
        <w:t>необходимым количеством санитарно-бытовых помещений</w:t>
      </w:r>
      <w:r w:rsidRPr="00C56AC7">
        <w:rPr>
          <w:rFonts w:ascii="Times New Roman" w:hAnsi="Times New Roman" w:cs="Times New Roman"/>
          <w:sz w:val="24"/>
          <w:szCs w:val="24"/>
        </w:rPr>
        <w:t>.</w:t>
      </w:r>
    </w:p>
    <w:p w:rsidR="007A2B27" w:rsidRPr="00C56AC7"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w:t>
      </w:r>
      <w:r w:rsidRPr="00C56AC7">
        <w:rPr>
          <w:rFonts w:ascii="Times New Roman" w:hAnsi="Times New Roman" w:cs="Times New Roman"/>
          <w:sz w:val="24"/>
          <w:szCs w:val="24"/>
        </w:rPr>
        <w:t>административном или уголовном) по случаям производственного травматизма, производственного заболевани</w:t>
      </w:r>
      <w:r w:rsidR="00C56AC7" w:rsidRPr="00C56AC7">
        <w:rPr>
          <w:rFonts w:ascii="Times New Roman" w:hAnsi="Times New Roman" w:cs="Times New Roman"/>
          <w:sz w:val="24"/>
          <w:szCs w:val="24"/>
        </w:rPr>
        <w:t>й или случая</w:t>
      </w:r>
      <w:r w:rsidRPr="00C56AC7">
        <w:rPr>
          <w:rFonts w:ascii="Times New Roman" w:hAnsi="Times New Roman" w:cs="Times New Roman"/>
          <w:sz w:val="24"/>
          <w:szCs w:val="24"/>
        </w:rPr>
        <w:t xml:space="preserve"> смерти.</w:t>
      </w:r>
    </w:p>
    <w:p w:rsidR="007A2B27" w:rsidRPr="00C56AC7"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C56AC7">
        <w:rPr>
          <w:rFonts w:ascii="Times New Roman" w:hAnsi="Times New Roman" w:cs="Times New Roman"/>
          <w:sz w:val="24"/>
          <w:szCs w:val="24"/>
        </w:rPr>
        <w:t xml:space="preserve">Генеральный Подрядчик </w:t>
      </w:r>
      <w:r w:rsidR="008C537A" w:rsidRPr="00C56AC7">
        <w:rPr>
          <w:rFonts w:ascii="Times New Roman" w:hAnsi="Times New Roman" w:cs="Times New Roman"/>
          <w:sz w:val="24"/>
          <w:szCs w:val="24"/>
        </w:rPr>
        <w:t>несет</w:t>
      </w:r>
      <w:r w:rsidRPr="00C56AC7">
        <w:rPr>
          <w:rFonts w:ascii="Times New Roman" w:hAnsi="Times New Roman" w:cs="Times New Roman"/>
          <w:sz w:val="24"/>
          <w:szCs w:val="24"/>
        </w:rPr>
        <w:t xml:space="preserve">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w:t>
      </w:r>
      <w:r w:rsidR="008C4F00" w:rsidRPr="00C56AC7">
        <w:rPr>
          <w:rFonts w:ascii="Times New Roman" w:hAnsi="Times New Roman" w:cs="Times New Roman"/>
          <w:sz w:val="24"/>
          <w:szCs w:val="24"/>
        </w:rPr>
        <w:t xml:space="preserve">, в том числе </w:t>
      </w:r>
      <w:r w:rsidR="00C8321E" w:rsidRPr="00C56AC7">
        <w:rPr>
          <w:rFonts w:ascii="Times New Roman" w:hAnsi="Times New Roman" w:cs="Times New Roman"/>
          <w:sz w:val="24"/>
          <w:szCs w:val="24"/>
        </w:rPr>
        <w:t xml:space="preserve">при проведении </w:t>
      </w:r>
      <w:r w:rsidR="00DD2E43" w:rsidRPr="00C56AC7">
        <w:rPr>
          <w:rFonts w:ascii="Times New Roman" w:hAnsi="Times New Roman" w:cs="Times New Roman"/>
          <w:sz w:val="24"/>
          <w:szCs w:val="24"/>
        </w:rPr>
        <w:t>Р</w:t>
      </w:r>
      <w:r w:rsidR="00C8321E" w:rsidRPr="00C56AC7">
        <w:rPr>
          <w:rFonts w:ascii="Times New Roman" w:hAnsi="Times New Roman" w:cs="Times New Roman"/>
          <w:sz w:val="24"/>
          <w:szCs w:val="24"/>
        </w:rPr>
        <w:t xml:space="preserve">абот </w:t>
      </w:r>
      <w:r w:rsidR="008C4F00" w:rsidRPr="00C56AC7">
        <w:rPr>
          <w:rFonts w:ascii="Times New Roman" w:hAnsi="Times New Roman" w:cs="Times New Roman"/>
          <w:sz w:val="24"/>
          <w:szCs w:val="24"/>
        </w:rPr>
        <w:t xml:space="preserve">вне </w:t>
      </w:r>
      <w:r w:rsidR="00583981">
        <w:rPr>
          <w:rFonts w:ascii="Times New Roman" w:hAnsi="Times New Roman" w:cs="Times New Roman"/>
          <w:sz w:val="24"/>
          <w:szCs w:val="24"/>
        </w:rPr>
        <w:t>с</w:t>
      </w:r>
      <w:r w:rsidR="00DD2E43" w:rsidRPr="00C56AC7">
        <w:rPr>
          <w:rFonts w:ascii="Times New Roman" w:hAnsi="Times New Roman" w:cs="Times New Roman"/>
          <w:sz w:val="24"/>
          <w:szCs w:val="24"/>
        </w:rPr>
        <w:t>троительной площадки</w:t>
      </w:r>
      <w:r w:rsidRPr="00C56AC7">
        <w:rPr>
          <w:rFonts w:ascii="Times New Roman" w:hAnsi="Times New Roman" w:cs="Times New Roman"/>
          <w:sz w:val="24"/>
          <w:szCs w:val="24"/>
        </w:rPr>
        <w:t>.</w:t>
      </w:r>
      <w:proofErr w:type="gramEnd"/>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Генеральный Подрядчик отвечает за обеспечение за свой счет безопасности всего персонала, нанятого Генеральным Подрядчиком, его Субподрядчиками или </w:t>
      </w:r>
      <w:r w:rsidR="00BF6FF9" w:rsidRPr="009538BA">
        <w:rPr>
          <w:rFonts w:ascii="Times New Roman" w:hAnsi="Times New Roman" w:cs="Times New Roman"/>
          <w:color w:val="000000"/>
          <w:sz w:val="24"/>
          <w:szCs w:val="24"/>
        </w:rPr>
        <w:t>Поставщиками</w:t>
      </w:r>
      <w:r w:rsidRPr="009538BA">
        <w:rPr>
          <w:rFonts w:ascii="Times New Roman" w:hAnsi="Times New Roman" w:cs="Times New Roman"/>
          <w:color w:val="000000"/>
          <w:sz w:val="24"/>
          <w:szCs w:val="24"/>
        </w:rPr>
        <w:t xml:space="preserve">, а </w:t>
      </w:r>
      <w:r w:rsidRPr="009538BA">
        <w:rPr>
          <w:rFonts w:ascii="Times New Roman" w:hAnsi="Times New Roman" w:cs="Times New Roman"/>
          <w:color w:val="000000"/>
          <w:sz w:val="24"/>
          <w:szCs w:val="24"/>
        </w:rPr>
        <w:lastRenderedPageBreak/>
        <w:t xml:space="preserve">также персонала Заказчика, и другого работающего персонала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w:t>
      </w:r>
      <w:r w:rsidR="00583981">
        <w:rPr>
          <w:rFonts w:ascii="Times New Roman" w:hAnsi="Times New Roman" w:cs="Times New Roman"/>
          <w:color w:val="000000"/>
          <w:sz w:val="24"/>
          <w:szCs w:val="24"/>
        </w:rPr>
        <w:t xml:space="preserve">(в Помещениях) </w:t>
      </w:r>
      <w:r w:rsidRPr="009538BA">
        <w:rPr>
          <w:rFonts w:ascii="Times New Roman" w:hAnsi="Times New Roman" w:cs="Times New Roman"/>
          <w:color w:val="000000"/>
          <w:sz w:val="24"/>
          <w:szCs w:val="24"/>
        </w:rPr>
        <w:t xml:space="preserve">со дня подписания Сторонами Акта передачи </w:t>
      </w:r>
      <w:r w:rsidR="00583981">
        <w:rPr>
          <w:rFonts w:ascii="Times New Roman" w:hAnsi="Times New Roman" w:cs="Times New Roman"/>
          <w:color w:val="000000"/>
          <w:sz w:val="24"/>
          <w:szCs w:val="24"/>
        </w:rPr>
        <w:t>Помещений</w:t>
      </w:r>
      <w:r w:rsidRPr="009538BA">
        <w:rPr>
          <w:rFonts w:ascii="Times New Roman" w:hAnsi="Times New Roman" w:cs="Times New Roman"/>
          <w:color w:val="000000"/>
          <w:sz w:val="24"/>
          <w:szCs w:val="24"/>
        </w:rPr>
        <w:t xml:space="preserve"> и вплоть до момента подписания Сторонами Акта приемки законченного строительством объекта.</w:t>
      </w:r>
    </w:p>
    <w:p w:rsidR="007A2B27" w:rsidRPr="00C56AC7"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Генеральный Подрядчик перед началом выполнения Работ</w:t>
      </w:r>
      <w:r w:rsidR="00821866"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должен передать Заказчику</w:t>
      </w:r>
      <w:r w:rsidR="00B11258" w:rsidRPr="009538BA">
        <w:rPr>
          <w:rFonts w:ascii="Times New Roman" w:hAnsi="Times New Roman" w:cs="Times New Roman"/>
          <w:color w:val="000000"/>
          <w:sz w:val="24"/>
          <w:szCs w:val="24"/>
        </w:rPr>
        <w:t xml:space="preserve">, по согласованию Заказчика, в электронном виде или на бумажном носителе, </w:t>
      </w:r>
      <w:r w:rsidRPr="009538BA">
        <w:rPr>
          <w:rFonts w:ascii="Times New Roman" w:hAnsi="Times New Roman" w:cs="Times New Roman"/>
          <w:color w:val="000000"/>
          <w:sz w:val="24"/>
          <w:szCs w:val="24"/>
        </w:rPr>
        <w:t>копии всех</w:t>
      </w:r>
      <w:r w:rsidR="00B11258" w:rsidRPr="009538BA">
        <w:rPr>
          <w:rFonts w:ascii="Times New Roman" w:hAnsi="Times New Roman" w:cs="Times New Roman"/>
          <w:color w:val="000000"/>
          <w:sz w:val="24"/>
          <w:szCs w:val="24"/>
        </w:rPr>
        <w:t xml:space="preserve">, </w:t>
      </w:r>
      <w:proofErr w:type="spellStart"/>
      <w:r w:rsidR="00B11258" w:rsidRPr="009538BA">
        <w:rPr>
          <w:rFonts w:ascii="Times New Roman" w:hAnsi="Times New Roman" w:cs="Times New Roman"/>
          <w:color w:val="000000"/>
          <w:sz w:val="24"/>
          <w:szCs w:val="24"/>
        </w:rPr>
        <w:t>касаемых</w:t>
      </w:r>
      <w:proofErr w:type="spellEnd"/>
      <w:r w:rsidR="00B11258" w:rsidRPr="009538BA">
        <w:rPr>
          <w:rFonts w:ascii="Times New Roman" w:hAnsi="Times New Roman" w:cs="Times New Roman"/>
          <w:color w:val="000000"/>
          <w:sz w:val="24"/>
          <w:szCs w:val="24"/>
        </w:rPr>
        <w:t xml:space="preserve"> исполнения настоящего Договора,</w:t>
      </w:r>
      <w:r w:rsidRPr="009538BA">
        <w:rPr>
          <w:rFonts w:ascii="Times New Roman" w:hAnsi="Times New Roman" w:cs="Times New Roman"/>
          <w:color w:val="000000"/>
          <w:sz w:val="24"/>
          <w:szCs w:val="24"/>
        </w:rPr>
        <w:t xml:space="preserve">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w:t>
      </w:r>
      <w:r w:rsidR="000A58EB"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 xml:space="preserve">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Законодательством РФ. </w:t>
      </w:r>
      <w:proofErr w:type="gramStart"/>
      <w:r w:rsidRPr="009538BA">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w:t>
      </w:r>
      <w:r w:rsidR="00583981">
        <w:rPr>
          <w:rFonts w:ascii="Times New Roman" w:hAnsi="Times New Roman" w:cs="Times New Roman"/>
          <w:color w:val="000000"/>
          <w:sz w:val="24"/>
          <w:szCs w:val="24"/>
        </w:rPr>
        <w:t>с</w:t>
      </w:r>
      <w:r w:rsidRPr="009538BA">
        <w:rPr>
          <w:rFonts w:ascii="Times New Roman" w:hAnsi="Times New Roman" w:cs="Times New Roman"/>
          <w:color w:val="000000"/>
          <w:sz w:val="24"/>
          <w:szCs w:val="24"/>
        </w:rPr>
        <w:t xml:space="preserve">троительной площадке, если она представляет опасность или рискованна по своему характеру и должен проинформировать Заказчика о технологии </w:t>
      </w:r>
      <w:r w:rsidR="000A58EB" w:rsidRPr="009538BA">
        <w:rPr>
          <w:rFonts w:ascii="Times New Roman" w:hAnsi="Times New Roman" w:cs="Times New Roman"/>
          <w:color w:val="000000"/>
          <w:sz w:val="24"/>
          <w:szCs w:val="24"/>
        </w:rPr>
        <w:t xml:space="preserve">Работ </w:t>
      </w:r>
      <w:r w:rsidRPr="009538BA">
        <w:rPr>
          <w:rFonts w:ascii="Times New Roman" w:hAnsi="Times New Roman" w:cs="Times New Roman"/>
          <w:color w:val="000000"/>
          <w:sz w:val="24"/>
          <w:szCs w:val="24"/>
        </w:rPr>
        <w:t xml:space="preserve">и подготовленных инструкциях, которые </w:t>
      </w:r>
      <w:r w:rsidRPr="00C56AC7">
        <w:rPr>
          <w:rFonts w:ascii="Times New Roman" w:hAnsi="Times New Roman" w:cs="Times New Roman"/>
          <w:sz w:val="24"/>
          <w:szCs w:val="24"/>
        </w:rPr>
        <w:t>Генеральный Подрядчик намерен использовать и довести до сведения упомянутых лиц.</w:t>
      </w:r>
      <w:proofErr w:type="gramEnd"/>
    </w:p>
    <w:p w:rsidR="00E66D98" w:rsidRPr="00C56AC7" w:rsidRDefault="00E66D98" w:rsidP="00E66D98">
      <w:pPr>
        <w:pStyle w:val="a4"/>
        <w:numPr>
          <w:ilvl w:val="1"/>
          <w:numId w:val="46"/>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w:t>
      </w:r>
      <w:r w:rsidR="003F6956" w:rsidRPr="00C56AC7">
        <w:rPr>
          <w:rFonts w:ascii="Times New Roman" w:hAnsi="Times New Roman"/>
          <w:bCs/>
          <w:sz w:val="24"/>
          <w:szCs w:val="24"/>
          <w:lang w:eastAsia="ru-RU"/>
        </w:rPr>
        <w:t xml:space="preserve">Генеральный </w:t>
      </w:r>
      <w:r w:rsidR="00DD2E43" w:rsidRPr="00C56AC7">
        <w:rPr>
          <w:rFonts w:ascii="Times New Roman" w:hAnsi="Times New Roman"/>
          <w:bCs/>
          <w:sz w:val="24"/>
          <w:szCs w:val="24"/>
          <w:lang w:eastAsia="ru-RU"/>
        </w:rPr>
        <w:t>П</w:t>
      </w:r>
      <w:r w:rsidR="003F6956" w:rsidRPr="00C56AC7">
        <w:rPr>
          <w:rFonts w:ascii="Times New Roman" w:hAnsi="Times New Roman"/>
          <w:bCs/>
          <w:sz w:val="24"/>
          <w:szCs w:val="24"/>
          <w:lang w:eastAsia="ru-RU"/>
        </w:rPr>
        <w:t xml:space="preserve">одрядчик обязан при выполнении </w:t>
      </w:r>
      <w:r w:rsidR="00DD2E43" w:rsidRPr="00C56AC7">
        <w:rPr>
          <w:rFonts w:ascii="Times New Roman" w:hAnsi="Times New Roman"/>
          <w:bCs/>
          <w:sz w:val="24"/>
          <w:szCs w:val="24"/>
          <w:lang w:eastAsia="ru-RU"/>
        </w:rPr>
        <w:t>Р</w:t>
      </w:r>
      <w:r w:rsidR="003F6956" w:rsidRPr="00C56AC7">
        <w:rPr>
          <w:rFonts w:ascii="Times New Roman" w:hAnsi="Times New Roman"/>
          <w:bCs/>
          <w:sz w:val="24"/>
          <w:szCs w:val="24"/>
          <w:lang w:eastAsia="ru-RU"/>
        </w:rPr>
        <w:t xml:space="preserve">абот с участием </w:t>
      </w:r>
      <w:r w:rsidR="004406F5" w:rsidRPr="00C56AC7">
        <w:rPr>
          <w:rFonts w:ascii="Times New Roman" w:hAnsi="Times New Roman"/>
          <w:bCs/>
          <w:sz w:val="24"/>
          <w:szCs w:val="24"/>
          <w:lang w:eastAsia="ru-RU"/>
        </w:rPr>
        <w:t>С</w:t>
      </w:r>
      <w:r w:rsidR="003F6956" w:rsidRPr="00C56AC7">
        <w:rPr>
          <w:rFonts w:ascii="Times New Roman" w:hAnsi="Times New Roman"/>
          <w:bCs/>
          <w:sz w:val="24"/>
          <w:szCs w:val="24"/>
          <w:lang w:eastAsia="ru-RU"/>
        </w:rPr>
        <w:t>убподрядчиков:</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разработать совместно с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убподрядчиками</w:t>
      </w:r>
      <w:r w:rsidRPr="00C56AC7">
        <w:rPr>
          <w:rFonts w:ascii="Times New Roman" w:hAnsi="Times New Roman"/>
          <w:bCs/>
          <w:sz w:val="24"/>
          <w:szCs w:val="24"/>
          <w:lang w:eastAsia="ru-RU"/>
        </w:rPr>
        <w:t xml:space="preserve"> график выполнения совмещенных работ, обеспечивающих безопасные условия труда, обязательный для всех организаций и лиц</w:t>
      </w:r>
      <w:r w:rsidR="00DD2E43" w:rsidRPr="00C56AC7">
        <w:rPr>
          <w:rFonts w:ascii="Times New Roman" w:hAnsi="Times New Roman"/>
          <w:bCs/>
          <w:sz w:val="24"/>
          <w:szCs w:val="24"/>
          <w:lang w:eastAsia="ru-RU"/>
        </w:rPr>
        <w:t>, привлеченных к выполнению Работ</w:t>
      </w:r>
      <w:r w:rsidRPr="00C56AC7">
        <w:rPr>
          <w:rFonts w:ascii="Times New Roman" w:hAnsi="Times New Roman"/>
          <w:bCs/>
          <w:sz w:val="24"/>
          <w:szCs w:val="24"/>
          <w:lang w:eastAsia="ru-RU"/>
        </w:rPr>
        <w:t>;</w:t>
      </w:r>
    </w:p>
    <w:p w:rsidR="00E66D98" w:rsidRPr="00C56AC7" w:rsidRDefault="00E66D98" w:rsidP="00DD2E43">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осуществлять допуск </w:t>
      </w:r>
      <w:r w:rsidR="004406F5" w:rsidRPr="00C56AC7">
        <w:rPr>
          <w:rFonts w:ascii="Times New Roman" w:hAnsi="Times New Roman"/>
          <w:bCs/>
          <w:sz w:val="24"/>
          <w:szCs w:val="24"/>
          <w:lang w:eastAsia="ru-RU"/>
        </w:rPr>
        <w:t>С</w:t>
      </w:r>
      <w:r w:rsidR="00DD2E43" w:rsidRPr="00C56AC7">
        <w:rPr>
          <w:rFonts w:ascii="Times New Roman" w:hAnsi="Times New Roman"/>
          <w:bCs/>
          <w:sz w:val="24"/>
          <w:szCs w:val="24"/>
          <w:lang w:eastAsia="ru-RU"/>
        </w:rPr>
        <w:t xml:space="preserve">убподрядчиков </w:t>
      </w:r>
      <w:r w:rsidRPr="00C56AC7">
        <w:rPr>
          <w:rFonts w:ascii="Times New Roman" w:hAnsi="Times New Roman"/>
          <w:bCs/>
          <w:sz w:val="24"/>
          <w:szCs w:val="24"/>
          <w:lang w:eastAsia="ru-RU"/>
        </w:rPr>
        <w:t xml:space="preserve">на </w:t>
      </w:r>
      <w:r w:rsidR="00620BFE">
        <w:rPr>
          <w:rFonts w:ascii="Times New Roman" w:hAnsi="Times New Roman"/>
          <w:bCs/>
          <w:sz w:val="24"/>
          <w:szCs w:val="24"/>
          <w:lang w:eastAsia="ru-RU"/>
        </w:rPr>
        <w:t>с</w:t>
      </w:r>
      <w:r w:rsidR="00DD2E43" w:rsidRPr="00C56AC7">
        <w:rPr>
          <w:rFonts w:ascii="Times New Roman" w:hAnsi="Times New Roman"/>
          <w:bCs/>
          <w:sz w:val="24"/>
          <w:szCs w:val="24"/>
          <w:lang w:eastAsia="ru-RU"/>
        </w:rPr>
        <w:t>троительную площадку</w:t>
      </w:r>
      <w:r w:rsidRPr="00C56AC7">
        <w:rPr>
          <w:rFonts w:ascii="Times New Roman" w:hAnsi="Times New Roman"/>
          <w:bCs/>
          <w:sz w:val="24"/>
          <w:szCs w:val="24"/>
          <w:lang w:eastAsia="ru-RU"/>
        </w:rPr>
        <w:t xml:space="preserve"> с учетом выполнения требований </w:t>
      </w:r>
      <w:hyperlink r:id="rId36" w:history="1">
        <w:r w:rsidR="004406F5" w:rsidRPr="00C56AC7">
          <w:rPr>
            <w:rFonts w:ascii="Times New Roman" w:hAnsi="Times New Roman"/>
            <w:bCs/>
            <w:sz w:val="24"/>
            <w:szCs w:val="24"/>
            <w:lang w:eastAsia="ru-RU"/>
          </w:rPr>
          <w:t>пунктов</w:t>
        </w:r>
        <w:r w:rsidRPr="00C56AC7">
          <w:rPr>
            <w:rFonts w:ascii="Times New Roman" w:hAnsi="Times New Roman"/>
            <w:bCs/>
            <w:sz w:val="24"/>
            <w:szCs w:val="24"/>
            <w:lang w:eastAsia="ru-RU"/>
          </w:rPr>
          <w:t xml:space="preserve"> 4.6, 6.1.1. СНиП 12-03-2001</w:t>
        </w:r>
        <w:r w:rsidR="00DD2E43" w:rsidRPr="00C56AC7">
          <w:rPr>
            <w:rFonts w:ascii="Times New Roman" w:hAnsi="Times New Roman"/>
            <w:bCs/>
            <w:sz w:val="24"/>
            <w:szCs w:val="24"/>
            <w:lang w:eastAsia="ru-RU"/>
          </w:rPr>
          <w:t>,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r w:rsidRPr="00C56AC7">
          <w:rPr>
            <w:rFonts w:ascii="Times New Roman" w:hAnsi="Times New Roman"/>
            <w:bCs/>
            <w:sz w:val="24"/>
            <w:szCs w:val="24"/>
            <w:lang w:eastAsia="ru-RU"/>
          </w:rPr>
          <w:t>;</w:t>
        </w:r>
      </w:hyperlink>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lang w:eastAsia="ru-RU"/>
        </w:rPr>
      </w:pPr>
      <w:r w:rsidRPr="00C56AC7">
        <w:rPr>
          <w:rFonts w:ascii="Times New Roman" w:hAnsi="Times New Roman"/>
          <w:bCs/>
          <w:sz w:val="24"/>
          <w:szCs w:val="24"/>
          <w:lang w:eastAsia="ru-RU"/>
        </w:rPr>
        <w:t xml:space="preserve">- обеспечивать выполнение общих для всех организаций мероприятий </w:t>
      </w:r>
      <w:r w:rsidR="00DD2E43" w:rsidRPr="00C56AC7">
        <w:rPr>
          <w:rFonts w:ascii="Times New Roman" w:hAnsi="Times New Roman"/>
          <w:bCs/>
          <w:sz w:val="24"/>
          <w:szCs w:val="24"/>
          <w:lang w:eastAsia="ru-RU"/>
        </w:rPr>
        <w:t xml:space="preserve">по </w:t>
      </w:r>
      <w:r w:rsidRPr="00C56AC7">
        <w:rPr>
          <w:rFonts w:ascii="Times New Roman" w:hAnsi="Times New Roman"/>
          <w:bCs/>
          <w:sz w:val="24"/>
          <w:szCs w:val="24"/>
          <w:lang w:eastAsia="ru-RU"/>
        </w:rPr>
        <w:t>охран</w:t>
      </w:r>
      <w:r w:rsidR="00DD2E43" w:rsidRPr="00C56AC7">
        <w:rPr>
          <w:rFonts w:ascii="Times New Roman" w:hAnsi="Times New Roman"/>
          <w:bCs/>
          <w:sz w:val="24"/>
          <w:szCs w:val="24"/>
          <w:lang w:eastAsia="ru-RU"/>
        </w:rPr>
        <w:t>е</w:t>
      </w:r>
      <w:r w:rsidRPr="00C56AC7">
        <w:rPr>
          <w:rFonts w:ascii="Times New Roman" w:hAnsi="Times New Roman"/>
          <w:bCs/>
          <w:sz w:val="24"/>
          <w:szCs w:val="24"/>
          <w:lang w:eastAsia="ru-RU"/>
        </w:rPr>
        <w:t xml:space="preserve"> труда и координацию действий </w:t>
      </w:r>
      <w:r w:rsidR="004406F5" w:rsidRPr="00C56AC7">
        <w:rPr>
          <w:rFonts w:ascii="Times New Roman" w:hAnsi="Times New Roman"/>
          <w:bCs/>
          <w:sz w:val="24"/>
          <w:szCs w:val="24"/>
          <w:lang w:eastAsia="ru-RU"/>
        </w:rPr>
        <w:t>С</w:t>
      </w:r>
      <w:r w:rsidRPr="00C56AC7">
        <w:rPr>
          <w:rFonts w:ascii="Times New Roman" w:hAnsi="Times New Roman"/>
          <w:bCs/>
          <w:sz w:val="24"/>
          <w:szCs w:val="24"/>
          <w:lang w:eastAsia="ru-RU"/>
        </w:rPr>
        <w:t>убподрядчиков в части выполнения мероприятий по безопасности труда согласно акту - допуску и графику выполнения совмещенных работ</w:t>
      </w:r>
      <w:r w:rsidR="00DD2E43" w:rsidRPr="00C56AC7">
        <w:rPr>
          <w:rFonts w:ascii="Times New Roman" w:hAnsi="Times New Roman"/>
          <w:bCs/>
          <w:sz w:val="24"/>
          <w:szCs w:val="24"/>
          <w:lang w:eastAsia="ru-RU"/>
        </w:rPr>
        <w:t>.</w:t>
      </w:r>
    </w:p>
    <w:p w:rsidR="00E66D98" w:rsidRPr="00C56AC7" w:rsidRDefault="00E66D98" w:rsidP="00E66D98">
      <w:pPr>
        <w:autoSpaceDE w:val="0"/>
        <w:autoSpaceDN w:val="0"/>
        <w:adjustRightInd w:val="0"/>
        <w:spacing w:after="0" w:line="240" w:lineRule="auto"/>
        <w:ind w:firstLine="709"/>
        <w:jc w:val="both"/>
        <w:rPr>
          <w:rFonts w:ascii="Times New Roman" w:hAnsi="Times New Roman"/>
          <w:bCs/>
          <w:sz w:val="24"/>
          <w:szCs w:val="24"/>
        </w:rPr>
      </w:pPr>
      <w:r w:rsidRPr="00C56AC7">
        <w:rPr>
          <w:rFonts w:ascii="Times New Roman" w:hAnsi="Times New Roman"/>
          <w:bCs/>
          <w:sz w:val="24"/>
          <w:szCs w:val="24"/>
        </w:rPr>
        <w:t xml:space="preserve">Генеральный </w:t>
      </w:r>
      <w:r w:rsidR="00DD2E43" w:rsidRPr="00C56AC7">
        <w:rPr>
          <w:rFonts w:ascii="Times New Roman" w:hAnsi="Times New Roman"/>
          <w:bCs/>
          <w:sz w:val="24"/>
          <w:szCs w:val="24"/>
        </w:rPr>
        <w:t>П</w:t>
      </w:r>
      <w:r w:rsidRPr="00C56AC7">
        <w:rPr>
          <w:rFonts w:ascii="Times New Roman" w:hAnsi="Times New Roman"/>
          <w:bCs/>
          <w:sz w:val="24"/>
          <w:szCs w:val="24"/>
        </w:rPr>
        <w:t xml:space="preserve">одрядчик </w:t>
      </w:r>
      <w:r w:rsidR="004406F5" w:rsidRPr="00C56AC7">
        <w:rPr>
          <w:rFonts w:ascii="Times New Roman" w:hAnsi="Times New Roman"/>
          <w:bCs/>
          <w:sz w:val="24"/>
          <w:szCs w:val="24"/>
        </w:rPr>
        <w:t>обязан</w:t>
      </w:r>
      <w:r w:rsidRPr="00C56AC7">
        <w:rPr>
          <w:rFonts w:ascii="Times New Roman" w:hAnsi="Times New Roman"/>
          <w:bCs/>
          <w:sz w:val="24"/>
          <w:szCs w:val="24"/>
        </w:rPr>
        <w:t xml:space="preserve"> передать </w:t>
      </w:r>
      <w:r w:rsidR="004406F5" w:rsidRPr="00C56AC7">
        <w:rPr>
          <w:rFonts w:ascii="Times New Roman" w:hAnsi="Times New Roman"/>
          <w:bCs/>
          <w:sz w:val="24"/>
          <w:szCs w:val="24"/>
        </w:rPr>
        <w:t xml:space="preserve">Заказчику </w:t>
      </w:r>
      <w:r w:rsidRPr="00C56AC7">
        <w:rPr>
          <w:rFonts w:ascii="Times New Roman" w:hAnsi="Times New Roman"/>
          <w:bCs/>
          <w:sz w:val="24"/>
          <w:szCs w:val="24"/>
        </w:rPr>
        <w:t xml:space="preserve">подписанные </w:t>
      </w:r>
      <w:r w:rsidR="004406F5" w:rsidRPr="00C56AC7">
        <w:rPr>
          <w:rFonts w:ascii="Times New Roman" w:hAnsi="Times New Roman"/>
          <w:bCs/>
          <w:sz w:val="24"/>
          <w:szCs w:val="24"/>
        </w:rPr>
        <w:t>Генеральным Подрядчиком и</w:t>
      </w:r>
      <w:r w:rsidRPr="00C56AC7">
        <w:rPr>
          <w:rFonts w:ascii="Times New Roman" w:hAnsi="Times New Roman"/>
          <w:bCs/>
          <w:sz w:val="24"/>
          <w:szCs w:val="24"/>
        </w:rPr>
        <w:t xml:space="preserve"> </w:t>
      </w:r>
      <w:r w:rsidR="004406F5" w:rsidRPr="00C56AC7">
        <w:rPr>
          <w:rFonts w:ascii="Times New Roman" w:hAnsi="Times New Roman"/>
          <w:bCs/>
          <w:sz w:val="24"/>
          <w:szCs w:val="24"/>
        </w:rPr>
        <w:t>С</w:t>
      </w:r>
      <w:r w:rsidRPr="00C56AC7">
        <w:rPr>
          <w:rFonts w:ascii="Times New Roman" w:hAnsi="Times New Roman"/>
          <w:bCs/>
          <w:sz w:val="24"/>
          <w:szCs w:val="24"/>
        </w:rPr>
        <w:t>убподрядчик</w:t>
      </w:r>
      <w:r w:rsidR="004406F5" w:rsidRPr="00C56AC7">
        <w:rPr>
          <w:rFonts w:ascii="Times New Roman" w:hAnsi="Times New Roman"/>
          <w:bCs/>
          <w:sz w:val="24"/>
          <w:szCs w:val="24"/>
        </w:rPr>
        <w:t>ами</w:t>
      </w:r>
      <w:r w:rsidRPr="00C56AC7">
        <w:rPr>
          <w:rFonts w:ascii="Times New Roman" w:hAnsi="Times New Roman"/>
          <w:bCs/>
          <w:sz w:val="24"/>
          <w:szCs w:val="24"/>
        </w:rPr>
        <w:t xml:space="preserve"> акт</w:t>
      </w:r>
      <w:r w:rsidR="004406F5" w:rsidRPr="00C56AC7">
        <w:rPr>
          <w:rFonts w:ascii="Times New Roman" w:hAnsi="Times New Roman"/>
          <w:bCs/>
          <w:sz w:val="24"/>
          <w:szCs w:val="24"/>
        </w:rPr>
        <w:t>ы</w:t>
      </w:r>
      <w:r w:rsidRPr="00C56AC7">
        <w:rPr>
          <w:rFonts w:ascii="Times New Roman" w:hAnsi="Times New Roman"/>
          <w:bCs/>
          <w:sz w:val="24"/>
          <w:szCs w:val="24"/>
        </w:rPr>
        <w:t>-допуск</w:t>
      </w:r>
      <w:r w:rsidR="00C05A35" w:rsidRPr="00C56AC7">
        <w:rPr>
          <w:rFonts w:ascii="Times New Roman" w:hAnsi="Times New Roman"/>
          <w:bCs/>
          <w:sz w:val="24"/>
          <w:szCs w:val="24"/>
        </w:rPr>
        <w:t>и</w:t>
      </w:r>
      <w:r w:rsidRPr="00C56AC7">
        <w:rPr>
          <w:rFonts w:ascii="Times New Roman" w:hAnsi="Times New Roman"/>
          <w:bCs/>
          <w:sz w:val="24"/>
          <w:szCs w:val="24"/>
        </w:rPr>
        <w:t>, график</w:t>
      </w:r>
      <w:r w:rsidR="004406F5" w:rsidRPr="00C56AC7">
        <w:rPr>
          <w:rFonts w:ascii="Times New Roman" w:hAnsi="Times New Roman"/>
          <w:bCs/>
          <w:sz w:val="24"/>
          <w:szCs w:val="24"/>
        </w:rPr>
        <w:t>и</w:t>
      </w:r>
      <w:r w:rsidRPr="00C56AC7">
        <w:rPr>
          <w:rFonts w:ascii="Times New Roman" w:hAnsi="Times New Roman"/>
          <w:bCs/>
          <w:sz w:val="24"/>
          <w:szCs w:val="24"/>
        </w:rPr>
        <w:t xml:space="preserve"> совмещенных работ, акт</w:t>
      </w:r>
      <w:r w:rsidR="004406F5" w:rsidRPr="00C56AC7">
        <w:rPr>
          <w:rFonts w:ascii="Times New Roman" w:hAnsi="Times New Roman"/>
          <w:bCs/>
          <w:sz w:val="24"/>
          <w:szCs w:val="24"/>
        </w:rPr>
        <w:t>ы</w:t>
      </w:r>
      <w:r w:rsidRPr="00C56AC7">
        <w:rPr>
          <w:rFonts w:ascii="Times New Roman" w:hAnsi="Times New Roman"/>
          <w:bCs/>
          <w:sz w:val="24"/>
          <w:szCs w:val="24"/>
        </w:rPr>
        <w:t xml:space="preserve"> о соответствии выполненных внеплощадочных и внутриплощадочных </w:t>
      </w:r>
      <w:r w:rsidR="00DD2E43" w:rsidRPr="00C56AC7">
        <w:rPr>
          <w:rFonts w:ascii="Times New Roman" w:hAnsi="Times New Roman"/>
          <w:bCs/>
          <w:sz w:val="24"/>
          <w:szCs w:val="24"/>
        </w:rPr>
        <w:t>п</w:t>
      </w:r>
      <w:r w:rsidRPr="00C56AC7">
        <w:rPr>
          <w:rFonts w:ascii="Times New Roman" w:hAnsi="Times New Roman"/>
          <w:bCs/>
          <w:sz w:val="24"/>
          <w:szCs w:val="24"/>
        </w:rPr>
        <w:t xml:space="preserve">одготовительных работ требованиям безопасности труда и готовности </w:t>
      </w:r>
      <w:r w:rsidR="00DD2E43" w:rsidRPr="00C56AC7">
        <w:rPr>
          <w:rFonts w:ascii="Times New Roman" w:hAnsi="Times New Roman"/>
          <w:bCs/>
          <w:sz w:val="24"/>
          <w:szCs w:val="24"/>
        </w:rPr>
        <w:t>О</w:t>
      </w:r>
      <w:r w:rsidRPr="00C56AC7">
        <w:rPr>
          <w:rFonts w:ascii="Times New Roman" w:hAnsi="Times New Roman"/>
          <w:bCs/>
          <w:sz w:val="24"/>
          <w:szCs w:val="24"/>
        </w:rPr>
        <w:t>бъекта к началу строительства.</w:t>
      </w:r>
    </w:p>
    <w:p w:rsidR="003F6956" w:rsidRPr="00C56AC7" w:rsidRDefault="00DD2E43" w:rsidP="00E66D98">
      <w:pPr>
        <w:pStyle w:val="a4"/>
        <w:numPr>
          <w:ilvl w:val="1"/>
          <w:numId w:val="46"/>
        </w:numPr>
        <w:autoSpaceDE w:val="0"/>
        <w:autoSpaceDN w:val="0"/>
        <w:adjustRightInd w:val="0"/>
        <w:spacing w:after="0" w:line="240" w:lineRule="auto"/>
        <w:ind w:left="0" w:firstLine="709"/>
        <w:jc w:val="both"/>
        <w:rPr>
          <w:rFonts w:ascii="Times New Roman" w:hAnsi="Times New Roman"/>
          <w:bCs/>
          <w:sz w:val="24"/>
          <w:szCs w:val="24"/>
          <w:lang w:eastAsia="ru-RU"/>
        </w:rPr>
      </w:pPr>
      <w:r w:rsidRPr="00C56AC7">
        <w:rPr>
          <w:rFonts w:ascii="Times New Roman" w:hAnsi="Times New Roman"/>
          <w:bCs/>
          <w:sz w:val="24"/>
          <w:szCs w:val="24"/>
        </w:rPr>
        <w:t>Генеральный Подрядчик</w:t>
      </w:r>
      <w:r w:rsidR="00E66D98" w:rsidRPr="00C56AC7">
        <w:rPr>
          <w:rFonts w:ascii="Times New Roman" w:hAnsi="Times New Roman"/>
          <w:bCs/>
          <w:sz w:val="24"/>
          <w:szCs w:val="24"/>
          <w:lang w:eastAsia="ru-RU"/>
        </w:rPr>
        <w:t xml:space="preserve"> при подготовке и проведени</w:t>
      </w:r>
      <w:r w:rsidRPr="00C56AC7">
        <w:rPr>
          <w:rFonts w:ascii="Times New Roman" w:hAnsi="Times New Roman"/>
          <w:bCs/>
          <w:sz w:val="24"/>
          <w:szCs w:val="24"/>
          <w:lang w:eastAsia="ru-RU"/>
        </w:rPr>
        <w:t>и</w:t>
      </w:r>
      <w:r w:rsidR="00E66D98" w:rsidRPr="00C56AC7">
        <w:rPr>
          <w:rFonts w:ascii="Times New Roman" w:hAnsi="Times New Roman"/>
          <w:bCs/>
          <w:sz w:val="24"/>
          <w:szCs w:val="24"/>
          <w:lang w:eastAsia="ru-RU"/>
        </w:rPr>
        <w:t xml:space="preserve"> </w:t>
      </w:r>
      <w:r w:rsidRPr="00C56AC7">
        <w:rPr>
          <w:rFonts w:ascii="Times New Roman" w:hAnsi="Times New Roman"/>
          <w:bCs/>
          <w:sz w:val="24"/>
          <w:szCs w:val="24"/>
          <w:lang w:eastAsia="ru-RU"/>
        </w:rPr>
        <w:t>С</w:t>
      </w:r>
      <w:r w:rsidR="00E66D98" w:rsidRPr="00C56AC7">
        <w:rPr>
          <w:rFonts w:ascii="Times New Roman" w:hAnsi="Times New Roman"/>
          <w:bCs/>
          <w:sz w:val="24"/>
          <w:szCs w:val="24"/>
          <w:lang w:eastAsia="ru-RU"/>
        </w:rPr>
        <w:t xml:space="preserve">троительно-монтажных </w:t>
      </w:r>
      <w:r w:rsidRPr="00C56AC7">
        <w:rPr>
          <w:rFonts w:ascii="Times New Roman" w:hAnsi="Times New Roman"/>
          <w:bCs/>
          <w:sz w:val="24"/>
          <w:szCs w:val="24"/>
          <w:lang w:eastAsia="ru-RU"/>
        </w:rPr>
        <w:t>Р</w:t>
      </w:r>
      <w:r w:rsidR="00E66D98" w:rsidRPr="00C56AC7">
        <w:rPr>
          <w:rFonts w:ascii="Times New Roman" w:hAnsi="Times New Roman"/>
          <w:bCs/>
          <w:sz w:val="24"/>
          <w:szCs w:val="24"/>
          <w:lang w:eastAsia="ru-RU"/>
        </w:rPr>
        <w:t xml:space="preserve">абот должен </w:t>
      </w:r>
      <w:r w:rsidRPr="00C56AC7">
        <w:rPr>
          <w:rFonts w:ascii="Times New Roman" w:hAnsi="Times New Roman"/>
          <w:bCs/>
          <w:sz w:val="24"/>
          <w:szCs w:val="24"/>
          <w:lang w:eastAsia="ru-RU"/>
        </w:rPr>
        <w:t>руководствоваться</w:t>
      </w:r>
      <w:r w:rsidR="00E66D98" w:rsidRPr="00C56AC7">
        <w:rPr>
          <w:rFonts w:ascii="Times New Roman" w:hAnsi="Times New Roman"/>
          <w:bCs/>
          <w:sz w:val="24"/>
          <w:szCs w:val="24"/>
          <w:lang w:eastAsia="ru-RU"/>
        </w:rPr>
        <w:t xml:space="preserve"> следующими нормативно-правовыми актами по охране труда, в том числе по промышленной и пожарной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xml:space="preserve">- </w:t>
      </w:r>
      <w:r w:rsidR="00DD2E43" w:rsidRPr="00C56AC7">
        <w:rPr>
          <w:rFonts w:ascii="Times New Roman" w:hAnsi="Times New Roman"/>
          <w:sz w:val="24"/>
          <w:szCs w:val="24"/>
          <w:lang w:eastAsia="ru-RU"/>
        </w:rPr>
        <w:t>ф</w:t>
      </w:r>
      <w:r w:rsidRPr="00C56AC7">
        <w:rPr>
          <w:rFonts w:ascii="Times New Roman" w:hAnsi="Times New Roman"/>
          <w:sz w:val="24"/>
          <w:szCs w:val="24"/>
          <w:lang w:eastAsia="ru-RU"/>
        </w:rPr>
        <w:t xml:space="preserve">едеральными </w:t>
      </w:r>
      <w:r w:rsidR="00DD2E43" w:rsidRPr="00C56AC7">
        <w:rPr>
          <w:rFonts w:ascii="Times New Roman" w:hAnsi="Times New Roman"/>
          <w:sz w:val="24"/>
          <w:szCs w:val="24"/>
          <w:lang w:eastAsia="ru-RU"/>
        </w:rPr>
        <w:t>з</w:t>
      </w:r>
      <w:r w:rsidRPr="00C56AC7">
        <w:rPr>
          <w:rFonts w:ascii="Times New Roman" w:hAnsi="Times New Roman"/>
          <w:sz w:val="24"/>
          <w:szCs w:val="24"/>
          <w:lang w:eastAsia="ru-RU"/>
        </w:rPr>
        <w:t xml:space="preserve">аконами, </w:t>
      </w:r>
      <w:r w:rsidR="00DD2E43" w:rsidRPr="00C56AC7">
        <w:rPr>
          <w:rFonts w:ascii="Times New Roman" w:hAnsi="Times New Roman"/>
          <w:sz w:val="24"/>
          <w:szCs w:val="24"/>
          <w:lang w:eastAsia="ru-RU"/>
        </w:rPr>
        <w:t>т</w:t>
      </w:r>
      <w:r w:rsidRPr="00C56AC7">
        <w:rPr>
          <w:rFonts w:ascii="Times New Roman" w:hAnsi="Times New Roman"/>
          <w:sz w:val="24"/>
          <w:szCs w:val="24"/>
          <w:lang w:eastAsia="ru-RU"/>
        </w:rPr>
        <w:t xml:space="preserve">ехническими регламентами, </w:t>
      </w:r>
      <w:r w:rsidR="00DD2E43" w:rsidRPr="00C56AC7">
        <w:rPr>
          <w:rFonts w:ascii="Times New Roman" w:hAnsi="Times New Roman"/>
          <w:sz w:val="24"/>
          <w:szCs w:val="24"/>
          <w:lang w:eastAsia="ru-RU"/>
        </w:rPr>
        <w:t>СНиП</w:t>
      </w:r>
      <w:r w:rsidRPr="00C56AC7">
        <w:rPr>
          <w:rFonts w:ascii="Times New Roman" w:hAnsi="Times New Roman"/>
          <w:sz w:val="24"/>
          <w:szCs w:val="24"/>
          <w:lang w:eastAsia="ru-RU"/>
        </w:rPr>
        <w:t>, сводами правил по проектированию и строительству;</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стандартами системы стандартов безопасности труда;</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правилами безопасности, правилами устройства и безопасной эксплуатации, инструкциями по безопасности;</w:t>
      </w:r>
    </w:p>
    <w:p w:rsidR="00E66D98" w:rsidRPr="00C56AC7" w:rsidRDefault="00E66D98"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государственными санитарно-эпидемиологическими правилами и нормативами, гигиеническими нормативами, санитарными правилами и нормами;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локальными нормативными правовыми актами Заказчика по охране труда, технике безопасности, промышленной, пожарной безопасности;</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проектной документацией (в том числе проектом организации строительства, проектами производства работ);</w:t>
      </w:r>
    </w:p>
    <w:p w:rsidR="001245F0" w:rsidRPr="00C56AC7" w:rsidRDefault="001245F0" w:rsidP="00E66D98">
      <w:pPr>
        <w:autoSpaceDE w:val="0"/>
        <w:autoSpaceDN w:val="0"/>
        <w:adjustRightInd w:val="0"/>
        <w:spacing w:after="0" w:line="240" w:lineRule="auto"/>
        <w:ind w:firstLine="709"/>
        <w:jc w:val="both"/>
        <w:rPr>
          <w:rFonts w:ascii="Times New Roman" w:hAnsi="Times New Roman"/>
          <w:sz w:val="24"/>
          <w:szCs w:val="24"/>
          <w:lang w:eastAsia="ru-RU"/>
        </w:rPr>
      </w:pPr>
      <w:r w:rsidRPr="00C56AC7">
        <w:rPr>
          <w:rFonts w:ascii="Times New Roman" w:hAnsi="Times New Roman"/>
          <w:sz w:val="24"/>
          <w:szCs w:val="24"/>
          <w:lang w:eastAsia="ru-RU"/>
        </w:rPr>
        <w:t>- иными нормативными правовыми актами</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действующими в РФ</w:t>
      </w:r>
      <w:r w:rsidR="00A44D68" w:rsidRPr="00C56AC7">
        <w:rPr>
          <w:rFonts w:ascii="Times New Roman" w:hAnsi="Times New Roman"/>
          <w:sz w:val="24"/>
          <w:szCs w:val="24"/>
          <w:lang w:eastAsia="ru-RU"/>
        </w:rPr>
        <w:t>,</w:t>
      </w:r>
      <w:r w:rsidRPr="00C56AC7">
        <w:rPr>
          <w:rFonts w:ascii="Times New Roman" w:hAnsi="Times New Roman"/>
          <w:sz w:val="24"/>
          <w:szCs w:val="24"/>
          <w:lang w:eastAsia="ru-RU"/>
        </w:rPr>
        <w:t xml:space="preserve"> по охране труда, технике безопасности, промышленной, пожарной безопасности.</w:t>
      </w:r>
    </w:p>
    <w:p w:rsidR="00A83F47" w:rsidRPr="00C56AC7" w:rsidRDefault="00A83F47" w:rsidP="00E66D98">
      <w:pPr>
        <w:tabs>
          <w:tab w:val="left" w:pos="993"/>
          <w:tab w:val="left" w:pos="1276"/>
        </w:tabs>
        <w:spacing w:after="0" w:line="240" w:lineRule="auto"/>
        <w:ind w:left="709" w:right="-1"/>
        <w:jc w:val="both"/>
        <w:rPr>
          <w:rFonts w:ascii="Times New Roman" w:hAnsi="Times New Roman"/>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C56AC7">
        <w:rPr>
          <w:rFonts w:ascii="Times New Roman" w:hAnsi="Times New Roman" w:cs="Times New Roman"/>
          <w:sz w:val="24"/>
          <w:szCs w:val="24"/>
        </w:rPr>
        <w:lastRenderedPageBreak/>
        <w:t xml:space="preserve">Генеральный Подрядчик обязуется соблюдать следующие требования к </w:t>
      </w:r>
      <w:r w:rsidR="00A83F47" w:rsidRPr="00C56AC7">
        <w:rPr>
          <w:rFonts w:ascii="Times New Roman" w:hAnsi="Times New Roman" w:cs="Times New Roman"/>
          <w:sz w:val="24"/>
          <w:szCs w:val="24"/>
        </w:rPr>
        <w:t xml:space="preserve">охране труда </w:t>
      </w:r>
      <w:r w:rsidR="00A83F47">
        <w:rPr>
          <w:rFonts w:ascii="Times New Roman" w:hAnsi="Times New Roman" w:cs="Times New Roman"/>
          <w:sz w:val="24"/>
          <w:szCs w:val="24"/>
        </w:rPr>
        <w:t xml:space="preserve">и </w:t>
      </w:r>
      <w:r w:rsidRPr="009538BA">
        <w:rPr>
          <w:rFonts w:ascii="Times New Roman" w:hAnsi="Times New Roman" w:cs="Times New Roman"/>
          <w:sz w:val="24"/>
          <w:szCs w:val="24"/>
        </w:rPr>
        <w:t>технике безопасности при выполнении Работ</w:t>
      </w:r>
      <w:r w:rsidR="00217FC3">
        <w:rPr>
          <w:rFonts w:ascii="Times New Roman" w:hAnsi="Times New Roman" w:cs="Times New Roman"/>
          <w:sz w:val="24"/>
          <w:szCs w:val="24"/>
        </w:rPr>
        <w:t xml:space="preserve"> (если применимо)</w:t>
      </w:r>
      <w:r w:rsidRPr="009538BA">
        <w:rPr>
          <w:rFonts w:ascii="Times New Roman" w:hAnsi="Times New Roman" w:cs="Times New Roman"/>
          <w:sz w:val="24"/>
          <w:szCs w:val="24"/>
        </w:rPr>
        <w:t>:</w:t>
      </w:r>
    </w:p>
    <w:p w:rsidR="007A2B27" w:rsidRPr="009538BA" w:rsidRDefault="0089736E"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А. </w:t>
      </w:r>
      <w:r w:rsidR="007A2B27" w:rsidRPr="009538BA">
        <w:rPr>
          <w:rFonts w:ascii="Times New Roman" w:hAnsi="Times New Roman"/>
          <w:b/>
          <w:sz w:val="24"/>
          <w:szCs w:val="24"/>
        </w:rPr>
        <w:t>Передвижные подъемники, рабочие платформы, леса, заграждения и подмости</w:t>
      </w:r>
      <w:r w:rsidR="000B2AFB" w:rsidRPr="009538BA">
        <w:rPr>
          <w:rFonts w:ascii="Times New Roman" w:hAnsi="Times New Roman"/>
          <w:b/>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троительные леса, высота которых превышает 1.3 м, должны иметь двойные поручни и бортовой элемент (СНИП 12-03-2001, п. 7.4.11 и ПОТ РМ 012-2000 "Межотраслевые правила по охране труда при работе на высоте")</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тдельно стоящие леса и вышки по высоте не должны превышать размер базы более чем в три раза вне помещения и в 3,5 раза внутри помещения.  Колеса во время использования вышек должны быть заблокированы. Перемещение вышки  с людьми на ней запрещено</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се передвижные подмости, гидравлические и другие подъемники должны иметь паспорт, если иное не согласовано с Заказчиком</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ица, работающие на подвесных люльках/ подмостях/ вышках должны иметь и все время использовать соответствующие средства защиты от падения</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н</w:t>
      </w:r>
      <w:r w:rsidR="007A2B27" w:rsidRPr="009538BA">
        <w:rPr>
          <w:rFonts w:ascii="Times New Roman" w:hAnsi="Times New Roman" w:cs="Times New Roman"/>
          <w:color w:val="000000"/>
          <w:sz w:val="24"/>
          <w:szCs w:val="24"/>
        </w:rPr>
        <w:t xml:space="preserve">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запрещено использовать самодельные козлы и подмости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местах перепадов высот более 1.3 м, где нельзя использовать рабочие платформы с инвентарными ограждениями, должны использоваться другие соответствующие средства защиты от падения людей с высоты</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и</w:t>
      </w:r>
      <w:r w:rsidR="007A2B27" w:rsidRPr="009538BA">
        <w:rPr>
          <w:rFonts w:ascii="Times New Roman" w:hAnsi="Times New Roman" w:cs="Times New Roman"/>
          <w:sz w:val="24"/>
          <w:szCs w:val="24"/>
        </w:rPr>
        <w:t xml:space="preserve">спользование лестниц/стремянок </w:t>
      </w:r>
      <w:proofErr w:type="gramStart"/>
      <w:r w:rsidR="007A2B27" w:rsidRPr="009538BA">
        <w:rPr>
          <w:rFonts w:ascii="Times New Roman" w:hAnsi="Times New Roman" w:cs="Times New Roman"/>
          <w:sz w:val="24"/>
          <w:szCs w:val="24"/>
        </w:rPr>
        <w:t>допускается</w:t>
      </w:r>
      <w:proofErr w:type="gramEnd"/>
      <w:r w:rsidR="007A2B27" w:rsidRPr="009538BA">
        <w:rPr>
          <w:rFonts w:ascii="Times New Roman" w:hAnsi="Times New Roman" w:cs="Times New Roman"/>
          <w:sz w:val="24"/>
          <w:szCs w:val="24"/>
        </w:rPr>
        <w:t xml:space="preserve"> в крайнем случае при невозможности использования передвижных подмостей, только для выполнения легких, краткосрочных работ и по специальному разрешению и с учетом требований СНиП 12-03-2001. Во всех остальных случаях необходимо использовать передвижные рабочие платформы или подъемники</w:t>
      </w:r>
      <w:r w:rsidR="009937EF" w:rsidRPr="009538BA">
        <w:rPr>
          <w:rFonts w:ascii="Times New Roman" w:hAnsi="Times New Roman" w:cs="Times New Roman"/>
          <w:sz w:val="24"/>
          <w:szCs w:val="24"/>
        </w:rPr>
        <w:t>;</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округ котлованов должны быть установлены жесткие заграждения, все высотные рабочие площадки необходимо оборудовать поручнями.</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Б. Средства индивидуальной защиты: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л</w:t>
      </w:r>
      <w:r w:rsidR="007A2B27" w:rsidRPr="009538BA">
        <w:rPr>
          <w:rFonts w:ascii="Times New Roman" w:hAnsi="Times New Roman" w:cs="Times New Roman"/>
          <w:sz w:val="24"/>
          <w:szCs w:val="24"/>
        </w:rPr>
        <w:t xml:space="preserve">ица, находящиеся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троительной площадке (включая сварщиков),</w:t>
      </w:r>
      <w:r w:rsidR="007A2B27" w:rsidRPr="009538BA">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007A2B27" w:rsidRPr="009538BA">
        <w:rPr>
          <w:rFonts w:ascii="Times New Roman" w:hAnsi="Times New Roman" w:cs="Times New Roman"/>
          <w:sz w:val="24"/>
          <w:szCs w:val="24"/>
        </w:rPr>
        <w:t>берушами</w:t>
      </w:r>
      <w:proofErr w:type="spellEnd"/>
      <w:r w:rsidR="007A2B27" w:rsidRPr="009538BA">
        <w:rPr>
          <w:rFonts w:ascii="Times New Roman" w:hAnsi="Times New Roman" w:cs="Times New Roman"/>
          <w:sz w:val="24"/>
          <w:szCs w:val="24"/>
        </w:rPr>
        <w:t xml:space="preserve"> (или </w:t>
      </w:r>
      <w:proofErr w:type="spellStart"/>
      <w:r w:rsidR="007A2B27" w:rsidRPr="009538BA">
        <w:rPr>
          <w:rFonts w:ascii="Times New Roman" w:hAnsi="Times New Roman" w:cs="Times New Roman"/>
          <w:sz w:val="24"/>
          <w:szCs w:val="24"/>
        </w:rPr>
        <w:t>противошумными</w:t>
      </w:r>
      <w:proofErr w:type="spellEnd"/>
      <w:r w:rsidR="007A2B27" w:rsidRPr="009538BA">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007A2B27" w:rsidRPr="009538BA">
        <w:rPr>
          <w:rFonts w:ascii="Times New Roman" w:hAnsi="Times New Roman" w:cs="Times New Roman"/>
          <w:color w:val="000000"/>
          <w:sz w:val="24"/>
          <w:szCs w:val="24"/>
        </w:rPr>
        <w:t xml:space="preserve">на </w:t>
      </w:r>
      <w:r w:rsidR="00620BFE">
        <w:rPr>
          <w:rFonts w:ascii="Times New Roman" w:hAnsi="Times New Roman" w:cs="Times New Roman"/>
          <w:color w:val="000000"/>
          <w:sz w:val="24"/>
          <w:szCs w:val="24"/>
        </w:rPr>
        <w:t>с</w:t>
      </w:r>
      <w:r w:rsidR="007A2B27" w:rsidRPr="009538BA">
        <w:rPr>
          <w:rFonts w:ascii="Times New Roman" w:hAnsi="Times New Roman" w:cs="Times New Roman"/>
          <w:color w:val="000000"/>
          <w:sz w:val="24"/>
          <w:szCs w:val="24"/>
        </w:rPr>
        <w:t xml:space="preserve">троительной площадке </w:t>
      </w:r>
      <w:r w:rsidR="007A2B27" w:rsidRPr="009538BA">
        <w:rPr>
          <w:rFonts w:ascii="Times New Roman" w:hAnsi="Times New Roman" w:cs="Times New Roman"/>
          <w:sz w:val="24"/>
          <w:szCs w:val="24"/>
        </w:rPr>
        <w:t>строго обязательно;</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007A2B27" w:rsidRPr="009538BA">
        <w:rPr>
          <w:rFonts w:ascii="Times New Roman" w:hAnsi="Times New Roman" w:cs="Times New Roman"/>
          <w:sz w:val="24"/>
          <w:szCs w:val="24"/>
        </w:rPr>
        <w:t xml:space="preserve"> рабочее время  должна использоваться только специальная обувь  со стальными вставками в подметку и </w:t>
      </w:r>
      <w:proofErr w:type="gramStart"/>
      <w:r w:rsidR="007A2B27" w:rsidRPr="009538BA">
        <w:rPr>
          <w:rFonts w:ascii="Times New Roman" w:hAnsi="Times New Roman" w:cs="Times New Roman"/>
          <w:sz w:val="24"/>
          <w:szCs w:val="24"/>
        </w:rPr>
        <w:t>стальным</w:t>
      </w:r>
      <w:proofErr w:type="gramEnd"/>
      <w:r w:rsidR="007A2B27" w:rsidRPr="009538BA">
        <w:rPr>
          <w:rFonts w:ascii="Times New Roman" w:hAnsi="Times New Roman" w:cs="Times New Roman"/>
          <w:sz w:val="24"/>
          <w:szCs w:val="24"/>
        </w:rPr>
        <w:t xml:space="preserve"> </w:t>
      </w:r>
      <w:proofErr w:type="spellStart"/>
      <w:r w:rsidR="007A2B27" w:rsidRPr="009538BA">
        <w:rPr>
          <w:rFonts w:ascii="Times New Roman" w:hAnsi="Times New Roman" w:cs="Times New Roman"/>
          <w:sz w:val="24"/>
          <w:szCs w:val="24"/>
        </w:rPr>
        <w:t>подноском</w:t>
      </w:r>
      <w:proofErr w:type="spellEnd"/>
      <w:r w:rsidR="007A2B27" w:rsidRPr="009538BA">
        <w:rPr>
          <w:rFonts w:ascii="Times New Roman" w:hAnsi="Times New Roman" w:cs="Times New Roman"/>
          <w:sz w:val="24"/>
          <w:szCs w:val="24"/>
        </w:rPr>
        <w:t>, на нескользящей подошве;</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007A2B27" w:rsidRPr="009538BA">
        <w:rPr>
          <w:rFonts w:ascii="Times New Roman" w:hAnsi="Times New Roman" w:cs="Times New Roman"/>
          <w:sz w:val="24"/>
          <w:szCs w:val="24"/>
        </w:rPr>
        <w:t>ри любых высотных работах используются предохранительные пояса с наплечными и ножными лямками, с двумя стропами и амортизаторами;</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с</w:t>
      </w:r>
      <w:r w:rsidR="007A2B27" w:rsidRPr="009538BA">
        <w:rPr>
          <w:rFonts w:ascii="Times New Roman" w:hAnsi="Times New Roman" w:cs="Times New Roman"/>
          <w:sz w:val="24"/>
          <w:szCs w:val="24"/>
        </w:rPr>
        <w:t>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е</w:t>
      </w:r>
      <w:r w:rsidR="007A2B27" w:rsidRPr="009538BA">
        <w:rPr>
          <w:rFonts w:ascii="Times New Roman" w:hAnsi="Times New Roman" w:cs="Times New Roman"/>
          <w:sz w:val="24"/>
          <w:szCs w:val="24"/>
        </w:rPr>
        <w:t xml:space="preserve">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007A2B27" w:rsidRPr="009538BA">
        <w:rPr>
          <w:rFonts w:ascii="Times New Roman" w:hAnsi="Times New Roman" w:cs="Times New Roman"/>
          <w:sz w:val="24"/>
          <w:szCs w:val="24"/>
        </w:rPr>
        <w:t>страховочных</w:t>
      </w:r>
      <w:proofErr w:type="gramEnd"/>
      <w:r w:rsidR="007A2B27" w:rsidRPr="009538BA">
        <w:rPr>
          <w:rFonts w:ascii="Times New Roman" w:hAnsi="Times New Roman" w:cs="Times New Roman"/>
          <w:sz w:val="24"/>
          <w:szCs w:val="24"/>
        </w:rPr>
        <w:t xml:space="preserve"> троса;</w:t>
      </w:r>
    </w:p>
    <w:p w:rsidR="007A2B27" w:rsidRPr="009538BA" w:rsidRDefault="003A1DAE"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w:t>
      </w:r>
      <w:r w:rsidR="000A58EB" w:rsidRPr="009538BA">
        <w:rPr>
          <w:rFonts w:ascii="Times New Roman" w:hAnsi="Times New Roman" w:cs="Times New Roman"/>
          <w:sz w:val="24"/>
          <w:szCs w:val="24"/>
        </w:rPr>
        <w:tab/>
      </w:r>
      <w:r w:rsidR="007A2B27" w:rsidRPr="009538BA">
        <w:rPr>
          <w:rFonts w:ascii="Times New Roman" w:hAnsi="Times New Roman" w:cs="Times New Roman"/>
          <w:sz w:val="24"/>
          <w:szCs w:val="24"/>
        </w:rPr>
        <w:t>Генеральный Подрядчик обязан при необходимости обеспечить наличие устройств обнаружения утечки газа.</w:t>
      </w:r>
    </w:p>
    <w:p w:rsidR="000B2AFB" w:rsidRPr="009538BA"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В. Инструменты и </w:t>
      </w:r>
      <w:r w:rsidR="007B27DB" w:rsidRPr="009538BA">
        <w:rPr>
          <w:rFonts w:ascii="Times New Roman" w:hAnsi="Times New Roman"/>
          <w:b/>
          <w:sz w:val="24"/>
          <w:szCs w:val="24"/>
        </w:rPr>
        <w:t>Оборудован</w:t>
      </w:r>
      <w:r w:rsidRPr="009538BA">
        <w:rPr>
          <w:rFonts w:ascii="Times New Roman" w:hAnsi="Times New Roman"/>
          <w:b/>
          <w:sz w:val="24"/>
          <w:szCs w:val="24"/>
        </w:rPr>
        <w:t>ие</w:t>
      </w:r>
      <w:r w:rsidR="000B2AFB" w:rsidRPr="009538BA">
        <w:rPr>
          <w:rFonts w:ascii="Times New Roman" w:hAnsi="Times New Roman"/>
          <w:b/>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электроинструменты, электрооборудование должно иметь бирки, на которых указывается дата следующей проверки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 xml:space="preserve">се электрические цепи должны быть защищены </w:t>
      </w:r>
      <w:r w:rsidR="007612DB" w:rsidRPr="009538BA">
        <w:rPr>
          <w:rFonts w:ascii="Times New Roman" w:hAnsi="Times New Roman" w:cs="Times New Roman"/>
          <w:sz w:val="24"/>
          <w:szCs w:val="24"/>
        </w:rPr>
        <w:t xml:space="preserve">устройствами </w:t>
      </w:r>
      <w:r w:rsidRPr="009538BA">
        <w:rPr>
          <w:rFonts w:ascii="Times New Roman" w:hAnsi="Times New Roman" w:cs="Times New Roman"/>
          <w:sz w:val="24"/>
          <w:szCs w:val="24"/>
        </w:rPr>
        <w:t>защитного отключения (УЗО) и предохранительными устройствами от св</w:t>
      </w:r>
      <w:r w:rsidR="009937EF" w:rsidRPr="009538BA">
        <w:rPr>
          <w:rFonts w:ascii="Times New Roman" w:hAnsi="Times New Roman" w:cs="Times New Roman"/>
          <w:sz w:val="24"/>
          <w:szCs w:val="24"/>
        </w:rPr>
        <w:t>ерхтоков согласно СНиП 12-03-</w:t>
      </w:r>
      <w:r w:rsidR="00DA4FE5" w:rsidRPr="009538BA">
        <w:rPr>
          <w:rFonts w:ascii="Times New Roman" w:hAnsi="Times New Roman" w:cs="Times New Roman"/>
          <w:sz w:val="24"/>
          <w:szCs w:val="24"/>
        </w:rPr>
        <w:t>20</w:t>
      </w:r>
      <w:r w:rsidR="009937EF" w:rsidRPr="009538BA">
        <w:rPr>
          <w:rFonts w:ascii="Times New Roman" w:hAnsi="Times New Roman" w:cs="Times New Roman"/>
          <w:sz w:val="24"/>
          <w:szCs w:val="24"/>
        </w:rPr>
        <w:t>01;</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lastRenderedPageBreak/>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б</w:t>
      </w:r>
      <w:r w:rsidRPr="009538BA">
        <w:rPr>
          <w:rFonts w:ascii="Times New Roman" w:hAnsi="Times New Roman" w:cs="Times New Roman"/>
          <w:sz w:val="24"/>
          <w:szCs w:val="24"/>
        </w:rPr>
        <w:t>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баллоны с горючими газами и с кислородом должны быть оснащены исправными редукторами, манометрами и предохранительными клапанами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гибкие газовые шланги должны отвечать требованиям российского стандарта и крепиться с помощью хомутов</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з</w:t>
      </w:r>
      <w:r w:rsidRPr="009538BA">
        <w:rPr>
          <w:rFonts w:ascii="Times New Roman" w:hAnsi="Times New Roman" w:cs="Times New Roman"/>
          <w:sz w:val="24"/>
          <w:szCs w:val="24"/>
        </w:rPr>
        <w:t>оны проведения сварочных работ при отсутствии возможности ограничения доступа необходимо закрывать экранами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у</w:t>
      </w:r>
      <w:r w:rsidRPr="009538BA">
        <w:rPr>
          <w:rFonts w:ascii="Times New Roman" w:hAnsi="Times New Roman" w:cs="Times New Roman"/>
          <w:sz w:val="24"/>
          <w:szCs w:val="24"/>
        </w:rPr>
        <w:t>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защитные ограждения должна соответствовать требованиям СНИП 12-03-2001</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п</w:t>
      </w:r>
      <w:r w:rsidRPr="009538BA">
        <w:rPr>
          <w:rFonts w:ascii="Times New Roman" w:hAnsi="Times New Roman" w:cs="Times New Roman"/>
          <w:sz w:val="24"/>
          <w:szCs w:val="24"/>
        </w:rPr>
        <w:t>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к</w:t>
      </w:r>
      <w:r w:rsidRPr="009538BA">
        <w:rPr>
          <w:rFonts w:ascii="Times New Roman" w:hAnsi="Times New Roman" w:cs="Times New Roman"/>
          <w:sz w:val="24"/>
          <w:szCs w:val="24"/>
        </w:rPr>
        <w:t>орзины для мусора в офисах, столовых и в других бытовых помещениях, где разрешено курение, должны быть выполнены из металла</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в</w:t>
      </w:r>
      <w:r w:rsidRPr="009538BA">
        <w:rPr>
          <w:rFonts w:ascii="Times New Roman" w:hAnsi="Times New Roman" w:cs="Times New Roman"/>
          <w:sz w:val="24"/>
          <w:szCs w:val="24"/>
        </w:rPr>
        <w:t>се профессиональные ножи должны быть оснащены механизмом автоматического возврата лезвия, либо специальными защитными ножнами</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9937EF" w:rsidRPr="009538BA">
        <w:rPr>
          <w:rFonts w:ascii="Times New Roman" w:hAnsi="Times New Roman" w:cs="Times New Roman"/>
          <w:sz w:val="24"/>
          <w:szCs w:val="24"/>
        </w:rPr>
        <w:t>г</w:t>
      </w:r>
      <w:r w:rsidRPr="009538BA">
        <w:rPr>
          <w:rFonts w:ascii="Times New Roman" w:hAnsi="Times New Roman" w:cs="Times New Roman"/>
          <w:sz w:val="24"/>
          <w:szCs w:val="24"/>
        </w:rPr>
        <w:t>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r w:rsidR="009937EF" w:rsidRPr="009538BA">
        <w:rPr>
          <w:rFonts w:ascii="Times New Roman" w:hAnsi="Times New Roman" w:cs="Times New Roman"/>
          <w:sz w:val="24"/>
          <w:szCs w:val="24"/>
        </w:rPr>
        <w:t>;</w:t>
      </w:r>
    </w:p>
    <w:p w:rsidR="007A2B27" w:rsidRPr="009538BA" w:rsidRDefault="007A2B27" w:rsidP="003A1DAE">
      <w:pPr>
        <w:pStyle w:val="a4"/>
        <w:tabs>
          <w:tab w:val="left" w:pos="993"/>
          <w:tab w:val="left" w:pos="1276"/>
        </w:tabs>
        <w:autoSpaceDE w:val="0"/>
        <w:autoSpaceDN w:val="0"/>
        <w:adjustRightInd w:val="0"/>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0A58EB" w:rsidRPr="009538BA">
        <w:rPr>
          <w:rFonts w:ascii="Times New Roman" w:hAnsi="Times New Roman" w:cs="Times New Roman"/>
          <w:sz w:val="24"/>
          <w:szCs w:val="24"/>
        </w:rPr>
        <w:tab/>
      </w:r>
      <w:r w:rsidR="003A1DAE" w:rsidRPr="009538BA">
        <w:rPr>
          <w:rFonts w:ascii="Times New Roman" w:hAnsi="Times New Roman" w:cs="Times New Roman"/>
          <w:sz w:val="24"/>
          <w:szCs w:val="24"/>
        </w:rPr>
        <w:t>з</w:t>
      </w:r>
      <w:r w:rsidRPr="009538BA">
        <w:rPr>
          <w:rFonts w:ascii="Times New Roman" w:hAnsi="Times New Roman" w:cs="Times New Roman"/>
          <w:sz w:val="24"/>
          <w:szCs w:val="24"/>
        </w:rPr>
        <w:t>апрещено использование газовых горелок и  незащищенных электрических спиралей в бытовых помещениях</w:t>
      </w:r>
      <w:r w:rsidR="0089736E" w:rsidRPr="009538BA">
        <w:rPr>
          <w:rFonts w:ascii="Times New Roman" w:hAnsi="Times New Roman" w:cs="Times New Roman"/>
          <w:sz w:val="24"/>
          <w:szCs w:val="24"/>
        </w:rPr>
        <w:t>.</w:t>
      </w:r>
    </w:p>
    <w:p w:rsidR="000B2AFB" w:rsidRPr="00B45FC2" w:rsidRDefault="007A2B27" w:rsidP="003A1DAE">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B45FC2">
        <w:rPr>
          <w:rFonts w:ascii="Times New Roman" w:hAnsi="Times New Roman"/>
          <w:b/>
          <w:sz w:val="24"/>
          <w:szCs w:val="24"/>
        </w:rPr>
        <w:t>Г. Организационные мероприятия</w:t>
      </w:r>
      <w:r w:rsidR="000B2AFB" w:rsidRPr="00B45FC2">
        <w:rPr>
          <w:rFonts w:ascii="Times New Roman" w:hAnsi="Times New Roman"/>
          <w:b/>
          <w:sz w:val="24"/>
          <w:szCs w:val="24"/>
        </w:rPr>
        <w:t>:</w:t>
      </w:r>
    </w:p>
    <w:p w:rsidR="00A933B2"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00A933B2" w:rsidRPr="00B45FC2">
        <w:rPr>
          <w:rFonts w:ascii="Times New Roman" w:hAnsi="Times New Roman"/>
          <w:sz w:val="24"/>
          <w:szCs w:val="24"/>
        </w:rPr>
        <w:t>до начала выполнения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4A3CA1" w:rsidRPr="00B45FC2">
        <w:rPr>
          <w:rFonts w:ascii="Times New Roman" w:hAnsi="Times New Roman"/>
          <w:sz w:val="24"/>
          <w:szCs w:val="24"/>
        </w:rPr>
        <w:t xml:space="preserve"> по настоящему Договору</w:t>
      </w:r>
      <w:r w:rsidR="00A44D68" w:rsidRPr="00B45FC2">
        <w:rPr>
          <w:rFonts w:ascii="Times New Roman" w:hAnsi="Times New Roman"/>
          <w:sz w:val="24"/>
          <w:szCs w:val="24"/>
        </w:rPr>
        <w:t>»</w:t>
      </w:r>
      <w:r w:rsidR="00A933B2" w:rsidRPr="00B45FC2">
        <w:rPr>
          <w:rFonts w:ascii="Times New Roman" w:hAnsi="Times New Roman"/>
          <w:sz w:val="24"/>
          <w:szCs w:val="24"/>
        </w:rPr>
        <w:t>;</w:t>
      </w:r>
    </w:p>
    <w:p w:rsidR="007A2B27" w:rsidRPr="009538BA" w:rsidRDefault="00A933B2"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9937EF" w:rsidRPr="00B45FC2">
        <w:rPr>
          <w:rFonts w:ascii="Times New Roman" w:hAnsi="Times New Roman"/>
          <w:sz w:val="24"/>
          <w:szCs w:val="24"/>
        </w:rPr>
        <w:t>в</w:t>
      </w:r>
      <w:r w:rsidR="007A2B27" w:rsidRPr="00B45FC2">
        <w:rPr>
          <w:rFonts w:ascii="Times New Roman" w:hAnsi="Times New Roman"/>
          <w:sz w:val="24"/>
          <w:szCs w:val="24"/>
        </w:rPr>
        <w:t xml:space="preserve"> течение 3 (трех) Календарных</w:t>
      </w:r>
      <w:r w:rsidR="007A2B27" w:rsidRPr="00B45FC2" w:rsidDel="00DC1832">
        <w:rPr>
          <w:rFonts w:ascii="Times New Roman" w:hAnsi="Times New Roman"/>
          <w:sz w:val="24"/>
          <w:szCs w:val="24"/>
        </w:rPr>
        <w:t xml:space="preserve"> </w:t>
      </w:r>
      <w:r w:rsidR="007A2B27" w:rsidRPr="00B45FC2">
        <w:rPr>
          <w:rFonts w:ascii="Times New Roman" w:hAnsi="Times New Roman"/>
          <w:sz w:val="24"/>
          <w:szCs w:val="24"/>
        </w:rPr>
        <w:t>дней с момента начала Работ Генеральный Подрядчик приказом должен назначить аттестованного специалист</w:t>
      </w:r>
      <w:proofErr w:type="gramStart"/>
      <w:r w:rsidR="007A2B27" w:rsidRPr="00B45FC2">
        <w:rPr>
          <w:rFonts w:ascii="Times New Roman" w:hAnsi="Times New Roman"/>
          <w:sz w:val="24"/>
          <w:szCs w:val="24"/>
        </w:rPr>
        <w:t>а(</w:t>
      </w:r>
      <w:proofErr w:type="gramEnd"/>
      <w:r w:rsidR="00AD1DEA" w:rsidRPr="00B45FC2">
        <w:rPr>
          <w:rFonts w:ascii="Times New Roman" w:hAnsi="Times New Roman"/>
          <w:sz w:val="24"/>
          <w:szCs w:val="24"/>
        </w:rPr>
        <w:t>-</w:t>
      </w:r>
      <w:proofErr w:type="spellStart"/>
      <w:r w:rsidR="007A2B27" w:rsidRPr="00B45FC2">
        <w:rPr>
          <w:rFonts w:ascii="Times New Roman" w:hAnsi="Times New Roman"/>
          <w:sz w:val="24"/>
          <w:szCs w:val="24"/>
        </w:rPr>
        <w:t>ов</w:t>
      </w:r>
      <w:proofErr w:type="spellEnd"/>
      <w:r w:rsidR="007A2B27" w:rsidRPr="00B45FC2">
        <w:rPr>
          <w:rFonts w:ascii="Times New Roman" w:hAnsi="Times New Roman"/>
          <w:sz w:val="24"/>
          <w:szCs w:val="24"/>
        </w:rPr>
        <w:t>), ответственного(</w:t>
      </w:r>
      <w:r w:rsidR="00AD1DEA" w:rsidRPr="00B45FC2">
        <w:rPr>
          <w:rFonts w:ascii="Times New Roman" w:hAnsi="Times New Roman"/>
          <w:sz w:val="24"/>
          <w:szCs w:val="24"/>
        </w:rPr>
        <w:t>-</w:t>
      </w:r>
      <w:r w:rsidR="007A2B27" w:rsidRPr="00B45FC2">
        <w:rPr>
          <w:rFonts w:ascii="Times New Roman" w:hAnsi="Times New Roman"/>
          <w:sz w:val="24"/>
          <w:szCs w:val="24"/>
        </w:rPr>
        <w:t xml:space="preserve">ых) за соблюдение правил техники безопасности, </w:t>
      </w:r>
      <w:r w:rsidR="00F8710E" w:rsidRPr="00B45FC2">
        <w:rPr>
          <w:rFonts w:ascii="Times New Roman" w:hAnsi="Times New Roman"/>
          <w:sz w:val="24"/>
          <w:szCs w:val="24"/>
        </w:rPr>
        <w:t xml:space="preserve">пожарной безопасности, </w:t>
      </w:r>
      <w:r w:rsidR="007A2B27" w:rsidRPr="00B45FC2">
        <w:rPr>
          <w:rFonts w:ascii="Times New Roman" w:hAnsi="Times New Roman"/>
          <w:sz w:val="24"/>
          <w:szCs w:val="24"/>
        </w:rPr>
        <w:t xml:space="preserve">охране </w:t>
      </w:r>
      <w:r w:rsidR="007A2B27" w:rsidRPr="009538BA">
        <w:rPr>
          <w:rFonts w:ascii="Times New Roman" w:hAnsi="Times New Roman"/>
          <w:sz w:val="24"/>
          <w:szCs w:val="24"/>
        </w:rPr>
        <w:t xml:space="preserve">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троительной площадке</w:t>
      </w:r>
      <w:r w:rsidR="007A2B27" w:rsidRPr="009538BA">
        <w:rPr>
          <w:rFonts w:ascii="Times New Roman" w:hAnsi="Times New Roman"/>
          <w:sz w:val="24"/>
          <w:szCs w:val="24"/>
        </w:rPr>
        <w:t xml:space="preserve">, из числа персонала Генерального Подрядчика, с полной занятостью, - не менее одного специалиста на </w:t>
      </w:r>
      <w:r w:rsidR="006B327A">
        <w:rPr>
          <w:rFonts w:ascii="Times New Roman" w:hAnsi="Times New Roman"/>
          <w:sz w:val="24"/>
          <w:szCs w:val="24"/>
        </w:rPr>
        <w:t>с</w:t>
      </w:r>
      <w:r w:rsidR="007A2B27" w:rsidRPr="009538BA">
        <w:rPr>
          <w:rFonts w:ascii="Times New Roman" w:hAnsi="Times New Roman"/>
          <w:sz w:val="24"/>
          <w:szCs w:val="24"/>
        </w:rPr>
        <w:t xml:space="preserve">троительной площадке на пятьдесят рабочих. Каждый специалист (ответственный за соблюдение правил техники безопасности, охране труда, охране окружающей среды </w:t>
      </w:r>
      <w:r w:rsidR="007A2B27"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7A2B27" w:rsidRPr="009538BA">
        <w:rPr>
          <w:rFonts w:ascii="Times New Roman" w:hAnsi="Times New Roman"/>
          <w:color w:val="000000"/>
          <w:sz w:val="24"/>
          <w:szCs w:val="24"/>
        </w:rPr>
        <w:t xml:space="preserve">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007A2B27" w:rsidRPr="009538BA">
        <w:rPr>
          <w:rFonts w:ascii="Times New Roman" w:hAnsi="Times New Roman"/>
          <w:color w:val="000000"/>
          <w:sz w:val="24"/>
          <w:szCs w:val="24"/>
        </w:rPr>
        <w:t>Ростехнадзором</w:t>
      </w:r>
      <w:proofErr w:type="spellEnd"/>
      <w:r w:rsidR="007A2B27" w:rsidRPr="009538BA">
        <w:rPr>
          <w:rFonts w:ascii="Times New Roman" w:hAnsi="Times New Roman"/>
          <w:color w:val="000000"/>
          <w:sz w:val="24"/>
          <w:szCs w:val="24"/>
        </w:rPr>
        <w:t xml:space="preserve"> РФ</w:t>
      </w:r>
      <w:r w:rsidR="00B11258" w:rsidRPr="009538BA">
        <w:rPr>
          <w:rFonts w:ascii="Times New Roman" w:hAnsi="Times New Roman"/>
          <w:color w:val="000000"/>
          <w:sz w:val="24"/>
          <w:szCs w:val="24"/>
        </w:rPr>
        <w:t xml:space="preserve"> или компетентной комиссией Генерального Подрядчика</w:t>
      </w:r>
      <w:r w:rsidR="007A2B27" w:rsidRPr="009538BA">
        <w:rPr>
          <w:rFonts w:ascii="Times New Roman" w:hAnsi="Times New Roman"/>
          <w:color w:val="000000"/>
          <w:sz w:val="24"/>
          <w:szCs w:val="24"/>
        </w:rPr>
        <w:t xml:space="preserve">. По требованию Заказчика </w:t>
      </w:r>
      <w:r w:rsidR="007A2B27" w:rsidRPr="009538BA">
        <w:rPr>
          <w:rFonts w:ascii="Times New Roman" w:hAnsi="Times New Roman"/>
          <w:sz w:val="24"/>
          <w:szCs w:val="24"/>
        </w:rPr>
        <w:t xml:space="preserve">Генеральный Подрядчик обязан </w:t>
      </w:r>
      <w:r w:rsidR="007A2B27" w:rsidRPr="009538BA">
        <w:rPr>
          <w:rFonts w:ascii="Times New Roman" w:hAnsi="Times New Roman"/>
          <w:color w:val="000000"/>
          <w:sz w:val="24"/>
          <w:szCs w:val="24"/>
        </w:rPr>
        <w:t>согласовать</w:t>
      </w:r>
      <w:r w:rsidR="007A2B27" w:rsidRPr="009538BA">
        <w:rPr>
          <w:rFonts w:ascii="Times New Roman" w:hAnsi="Times New Roman"/>
          <w:sz w:val="24"/>
          <w:szCs w:val="24"/>
        </w:rPr>
        <w:t xml:space="preserve"> с Заказчиком </w:t>
      </w:r>
      <w:r w:rsidR="007A2B27" w:rsidRPr="009538BA">
        <w:rPr>
          <w:rFonts w:ascii="Times New Roman" w:hAnsi="Times New Roman"/>
          <w:color w:val="000000"/>
          <w:sz w:val="24"/>
          <w:szCs w:val="24"/>
        </w:rPr>
        <w:t xml:space="preserve">главного специалиста, </w:t>
      </w:r>
      <w:r w:rsidR="007A2B27" w:rsidRPr="009538BA">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w:t>
      </w:r>
      <w:r w:rsidR="00B85522" w:rsidRPr="009538BA">
        <w:rPr>
          <w:rFonts w:ascii="Times New Roman" w:hAnsi="Times New Roman"/>
          <w:sz w:val="24"/>
          <w:szCs w:val="24"/>
        </w:rPr>
        <w:t>Подрядчик</w:t>
      </w:r>
      <w:r w:rsidRPr="009538BA">
        <w:rPr>
          <w:rFonts w:ascii="Times New Roman" w:hAnsi="Times New Roman"/>
          <w:sz w:val="24"/>
          <w:szCs w:val="24"/>
        </w:rPr>
        <w:t xml:space="preserve"> должен назначить одного из своих инженеров, имеющего надлежащую квалификацию, на должность координа</w:t>
      </w:r>
      <w:r w:rsidR="009937EF" w:rsidRPr="009538BA">
        <w:rPr>
          <w:rFonts w:ascii="Times New Roman" w:hAnsi="Times New Roman"/>
          <w:sz w:val="24"/>
          <w:szCs w:val="24"/>
        </w:rPr>
        <w:t>тора по охране окружающей среды;</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начала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w:t>
      </w:r>
      <w:proofErr w:type="gramStart"/>
      <w:r w:rsidR="009937EF" w:rsidRPr="009538BA">
        <w:rPr>
          <w:rFonts w:ascii="Times New Roman" w:hAnsi="Times New Roman"/>
          <w:sz w:val="24"/>
          <w:szCs w:val="24"/>
        </w:rPr>
        <w:t>р</w:t>
      </w:r>
      <w:proofErr w:type="gramEnd"/>
      <w:r w:rsidRPr="009538BA">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w:t>
      </w:r>
      <w:r w:rsidR="009937EF" w:rsidRPr="009538BA">
        <w:rPr>
          <w:rFonts w:ascii="Times New Roman" w:hAnsi="Times New Roman"/>
          <w:sz w:val="24"/>
          <w:szCs w:val="24"/>
        </w:rPr>
        <w:t xml:space="preserve">ствах, на </w:t>
      </w:r>
      <w:r w:rsidR="006B327A">
        <w:rPr>
          <w:rFonts w:ascii="Times New Roman" w:hAnsi="Times New Roman"/>
          <w:sz w:val="24"/>
          <w:szCs w:val="24"/>
        </w:rPr>
        <w:t>с</w:t>
      </w:r>
      <w:r w:rsidR="009937EF" w:rsidRPr="009538BA">
        <w:rPr>
          <w:rFonts w:ascii="Times New Roman" w:hAnsi="Times New Roman"/>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случае</w:t>
      </w:r>
      <w:proofErr w:type="gramStart"/>
      <w:r w:rsidRPr="009538BA">
        <w:rPr>
          <w:rFonts w:ascii="Times New Roman" w:hAnsi="Times New Roman"/>
          <w:sz w:val="24"/>
          <w:szCs w:val="24"/>
        </w:rPr>
        <w:t>,</w:t>
      </w:r>
      <w:proofErr w:type="gramEnd"/>
      <w:r w:rsidRPr="009538BA">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w:t>
      </w:r>
      <w:r w:rsidRPr="009538BA">
        <w:rPr>
          <w:rFonts w:ascii="Times New Roman" w:hAnsi="Times New Roman"/>
          <w:sz w:val="24"/>
          <w:szCs w:val="24"/>
        </w:rPr>
        <w:lastRenderedPageBreak/>
        <w:t>обязанности будет входить предварительное и регулярное инспектирование всех лесов, мостков и пут</w:t>
      </w:r>
      <w:r w:rsidR="009937EF" w:rsidRPr="009538BA">
        <w:rPr>
          <w:rFonts w:ascii="Times New Roman" w:hAnsi="Times New Roman"/>
          <w:sz w:val="24"/>
          <w:szCs w:val="24"/>
        </w:rPr>
        <w:t>ей доступа на высотные площадки;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се работники Генерального Подрядчика должны пройти профессиональный медосмотр до начала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009937EF" w:rsidRPr="009538BA">
        <w:rPr>
          <w:rFonts w:ascii="Times New Roman" w:hAnsi="Times New Roman"/>
          <w:color w:val="000000"/>
          <w:sz w:val="24"/>
          <w:szCs w:val="24"/>
        </w:rPr>
        <w:t xml:space="preserve">на </w:t>
      </w:r>
      <w:r w:rsidR="006B327A">
        <w:rPr>
          <w:rFonts w:ascii="Times New Roman" w:hAnsi="Times New Roman"/>
          <w:color w:val="000000"/>
          <w:sz w:val="24"/>
          <w:szCs w:val="24"/>
        </w:rPr>
        <w:t>с</w:t>
      </w:r>
      <w:r w:rsidR="009937EF" w:rsidRPr="009538BA">
        <w:rPr>
          <w:rFonts w:ascii="Times New Roman" w:hAnsi="Times New Roman"/>
          <w:color w:val="000000"/>
          <w:sz w:val="24"/>
          <w:szCs w:val="24"/>
        </w:rPr>
        <w:t>троительной площадке;</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w:t>
      </w:r>
      <w:r w:rsidR="007B27DB" w:rsidRPr="009538BA">
        <w:rPr>
          <w:rFonts w:ascii="Times New Roman" w:hAnsi="Times New Roman"/>
          <w:sz w:val="24"/>
          <w:szCs w:val="24"/>
        </w:rPr>
        <w:t>Оборудован</w:t>
      </w:r>
      <w:r w:rsidRPr="009538BA">
        <w:rPr>
          <w:rFonts w:ascii="Times New Roman" w:hAnsi="Times New Roman"/>
          <w:sz w:val="24"/>
          <w:szCs w:val="24"/>
        </w:rPr>
        <w:t xml:space="preserve">ия и </w:t>
      </w:r>
      <w:r w:rsidR="007B27DB" w:rsidRPr="009538BA">
        <w:rPr>
          <w:rFonts w:ascii="Times New Roman" w:hAnsi="Times New Roman"/>
          <w:sz w:val="24"/>
          <w:szCs w:val="24"/>
        </w:rPr>
        <w:t>Материал</w:t>
      </w:r>
      <w:r w:rsidRPr="009538BA">
        <w:rPr>
          <w:rFonts w:ascii="Times New Roman" w:hAnsi="Times New Roman"/>
          <w:sz w:val="24"/>
          <w:szCs w:val="24"/>
        </w:rPr>
        <w:t>ов, индивидуальных средств защиты и техники безопасности</w:t>
      </w:r>
      <w:r w:rsidR="009937EF" w:rsidRPr="009538BA">
        <w:rPr>
          <w:rFonts w:ascii="Times New Roman" w:hAnsi="Times New Roman"/>
          <w:sz w:val="24"/>
          <w:szCs w:val="24"/>
        </w:rPr>
        <w:t>;</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как минимум, еженедельное совещание с участием прорабов/рабочих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w:t>
      </w:r>
      <w:r w:rsidR="006B327A">
        <w:rPr>
          <w:rFonts w:ascii="Times New Roman" w:hAnsi="Times New Roman"/>
          <w:sz w:val="24"/>
          <w:szCs w:val="24"/>
        </w:rPr>
        <w:t>с</w:t>
      </w:r>
      <w:r w:rsidRPr="009538BA">
        <w:rPr>
          <w:rFonts w:ascii="Times New Roman" w:hAnsi="Times New Roman"/>
          <w:sz w:val="24"/>
          <w:szCs w:val="24"/>
        </w:rPr>
        <w:t>т</w:t>
      </w:r>
      <w:r w:rsidR="009937EF" w:rsidRPr="009538BA">
        <w:rPr>
          <w:rFonts w:ascii="Times New Roman" w:hAnsi="Times New Roman"/>
          <w:sz w:val="24"/>
          <w:szCs w:val="24"/>
        </w:rPr>
        <w:t>роительной площадки и прорабов;</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proofErr w:type="gramStart"/>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w:t>
      </w:r>
      <w:r w:rsidR="00CF13BD" w:rsidRPr="009538BA">
        <w:rPr>
          <w:rFonts w:ascii="Times New Roman" w:hAnsi="Times New Roman"/>
          <w:sz w:val="24"/>
          <w:szCs w:val="24"/>
        </w:rPr>
        <w:t>р</w:t>
      </w:r>
      <w:r w:rsidRPr="009538BA">
        <w:rPr>
          <w:rFonts w:ascii="Times New Roman" w:hAnsi="Times New Roman"/>
          <w:sz w:val="24"/>
          <w:szCs w:val="24"/>
        </w:rPr>
        <w:t xml:space="preserve">епляемых к проверенным элементам) на </w:t>
      </w:r>
      <w:r w:rsidR="00620BFE">
        <w:rPr>
          <w:rFonts w:ascii="Times New Roman" w:hAnsi="Times New Roman"/>
          <w:sz w:val="24"/>
          <w:szCs w:val="24"/>
        </w:rPr>
        <w:t>с</w:t>
      </w:r>
      <w:r w:rsidR="00620BFE" w:rsidRPr="009538BA">
        <w:rPr>
          <w:rFonts w:ascii="Times New Roman" w:hAnsi="Times New Roman"/>
          <w:sz w:val="24"/>
          <w:szCs w:val="24"/>
        </w:rPr>
        <w:t xml:space="preserve">троительной </w:t>
      </w:r>
      <w:r w:rsidRPr="009538BA">
        <w:rPr>
          <w:rFonts w:ascii="Times New Roman" w:hAnsi="Times New Roman"/>
          <w:sz w:val="24"/>
          <w:szCs w:val="24"/>
        </w:rPr>
        <w:t>площадке; Генеральный Подрядчик обязуется проверять исправность всей вновь прибывшей строительной техники и инструментов перед началом их эксплуа</w:t>
      </w:r>
      <w:r w:rsidR="009937EF" w:rsidRPr="009538BA">
        <w:rPr>
          <w:rFonts w:ascii="Times New Roman" w:hAnsi="Times New Roman"/>
          <w:sz w:val="24"/>
          <w:szCs w:val="24"/>
        </w:rPr>
        <w:t>тации на Строительной площадке;</w:t>
      </w:r>
      <w:proofErr w:type="gramEnd"/>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организовать (под руководством начальника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как минимум, ежемесячные проверки  офисов на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сборочных участков, временных поселков строителей, запасов и качества средств индивидуальной защиты, </w:t>
      </w:r>
      <w:r w:rsidR="007B27DB" w:rsidRPr="009538BA">
        <w:rPr>
          <w:rFonts w:ascii="Times New Roman" w:hAnsi="Times New Roman"/>
          <w:sz w:val="24"/>
          <w:szCs w:val="24"/>
        </w:rPr>
        <w:t>Оборудован</w:t>
      </w:r>
      <w:r w:rsidRPr="009538BA">
        <w:rPr>
          <w:rFonts w:ascii="Times New Roman" w:hAnsi="Times New Roman"/>
          <w:sz w:val="24"/>
          <w:szCs w:val="24"/>
        </w:rPr>
        <w:t>ия пожарной безопасности и пожаротушения, сортировки и утилизации</w:t>
      </w:r>
      <w:r w:rsidR="009937EF" w:rsidRPr="009538BA">
        <w:rPr>
          <w:rFonts w:ascii="Times New Roman" w:hAnsi="Times New Roman"/>
          <w:sz w:val="24"/>
          <w:szCs w:val="24"/>
        </w:rPr>
        <w:t xml:space="preserve"> отходов, аптечек первой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площадке должны быть аптечки медицинской помощи (одна на 50 работников) и должен быть организован </w:t>
      </w:r>
      <w:r w:rsidR="009937EF" w:rsidRPr="009538BA">
        <w:rPr>
          <w:rFonts w:ascii="Times New Roman" w:hAnsi="Times New Roman"/>
          <w:sz w:val="24"/>
          <w:szCs w:val="24"/>
        </w:rPr>
        <w:t>пункт первой медицинской помощи;</w:t>
      </w:r>
    </w:p>
    <w:p w:rsidR="007A2B27" w:rsidRPr="00B45FC2"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w:t>
      </w:r>
      <w:r w:rsidRPr="00B45FC2">
        <w:rPr>
          <w:rFonts w:ascii="Times New Roman" w:hAnsi="Times New Roman"/>
          <w:sz w:val="24"/>
          <w:szCs w:val="24"/>
        </w:rPr>
        <w:t>копия результатов такой проверки предоставляется этим лицом Заказчику</w:t>
      </w:r>
      <w:r w:rsidR="009937EF" w:rsidRPr="00B45FC2">
        <w:rPr>
          <w:rFonts w:ascii="Times New Roman" w:hAnsi="Times New Roman"/>
          <w:sz w:val="24"/>
          <w:szCs w:val="24"/>
        </w:rPr>
        <w:t>;</w:t>
      </w:r>
    </w:p>
    <w:p w:rsidR="007A2B27"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w:t>
      </w:r>
      <w:r w:rsidR="000A58EB" w:rsidRPr="00B45FC2">
        <w:rPr>
          <w:rFonts w:ascii="Times New Roman" w:hAnsi="Times New Roman"/>
          <w:sz w:val="24"/>
          <w:szCs w:val="24"/>
        </w:rPr>
        <w:tab/>
      </w:r>
      <w:r w:rsidRPr="00B45FC2">
        <w:rPr>
          <w:rFonts w:ascii="Times New Roman" w:hAnsi="Times New Roman"/>
          <w:sz w:val="24"/>
          <w:szCs w:val="24"/>
        </w:rPr>
        <w:t xml:space="preserve">Заказчик </w:t>
      </w:r>
      <w:r w:rsidR="00103B25" w:rsidRPr="00B45FC2">
        <w:rPr>
          <w:rFonts w:ascii="Times New Roman" w:hAnsi="Times New Roman"/>
          <w:sz w:val="24"/>
          <w:szCs w:val="24"/>
        </w:rPr>
        <w:t>вправе</w:t>
      </w:r>
      <w:r w:rsidRPr="00B45FC2">
        <w:rPr>
          <w:rFonts w:ascii="Times New Roman" w:hAnsi="Times New Roman"/>
          <w:sz w:val="24"/>
          <w:szCs w:val="24"/>
        </w:rPr>
        <w:t xml:space="preserve"> остановить </w:t>
      </w:r>
      <w:r w:rsidR="00BF6FF9" w:rsidRPr="00B45FC2">
        <w:rPr>
          <w:rFonts w:ascii="Times New Roman" w:hAnsi="Times New Roman"/>
          <w:sz w:val="24"/>
          <w:szCs w:val="24"/>
        </w:rPr>
        <w:t xml:space="preserve">Работы </w:t>
      </w:r>
      <w:r w:rsidRPr="00B45FC2">
        <w:rPr>
          <w:rFonts w:ascii="Times New Roman" w:hAnsi="Times New Roman"/>
          <w:sz w:val="24"/>
          <w:szCs w:val="24"/>
        </w:rPr>
        <w:t xml:space="preserve">в том случае, если обнаруживаются нарушения правил </w:t>
      </w:r>
      <w:r w:rsidR="00B42371" w:rsidRPr="00B45FC2">
        <w:rPr>
          <w:rFonts w:ascii="Times New Roman" w:hAnsi="Times New Roman"/>
          <w:sz w:val="24"/>
          <w:szCs w:val="24"/>
        </w:rPr>
        <w:t xml:space="preserve">охраны труда, </w:t>
      </w:r>
      <w:r w:rsidRPr="00B45FC2">
        <w:rPr>
          <w:rFonts w:ascii="Times New Roman" w:hAnsi="Times New Roman"/>
          <w:sz w:val="24"/>
          <w:szCs w:val="24"/>
        </w:rPr>
        <w:t>техники безопасности и/или охраны окружающей среды</w:t>
      </w:r>
      <w:r w:rsidR="00B42371" w:rsidRPr="00B45FC2">
        <w:rPr>
          <w:rFonts w:ascii="Times New Roman" w:hAnsi="Times New Roman"/>
          <w:sz w:val="24"/>
          <w:szCs w:val="24"/>
        </w:rPr>
        <w:t>, промышленной, пожарной безопасности</w:t>
      </w:r>
      <w:r w:rsidRPr="00B45FC2">
        <w:rPr>
          <w:rFonts w:ascii="Times New Roman" w:hAnsi="Times New Roman"/>
          <w:sz w:val="24"/>
          <w:szCs w:val="24"/>
        </w:rPr>
        <w:t xml:space="preserve">. В случае не устранения Подрядчиком нарушений в течение 24 часов Заказчик вправе привлечь другого </w:t>
      </w:r>
      <w:r w:rsidRPr="009538BA">
        <w:rPr>
          <w:rFonts w:ascii="Times New Roman" w:hAnsi="Times New Roman"/>
          <w:sz w:val="24"/>
          <w:szCs w:val="24"/>
        </w:rPr>
        <w:t xml:space="preserve">подрядчика для устранения таких нарушений и удержать понесенные ими расходы с </w:t>
      </w:r>
      <w:r w:rsidR="008353CA">
        <w:rPr>
          <w:rFonts w:ascii="Times New Roman" w:hAnsi="Times New Roman"/>
          <w:sz w:val="24"/>
          <w:szCs w:val="24"/>
        </w:rPr>
        <w:t>платежей</w:t>
      </w:r>
      <w:r w:rsidRPr="009538BA">
        <w:rPr>
          <w:rFonts w:ascii="Times New Roman" w:hAnsi="Times New Roman"/>
          <w:sz w:val="24"/>
          <w:szCs w:val="24"/>
        </w:rPr>
        <w:t xml:space="preserve"> Генеральному Подрядчику. В случае остановки </w:t>
      </w:r>
      <w:r w:rsidR="00BF6FF9" w:rsidRPr="009538BA">
        <w:rPr>
          <w:rFonts w:ascii="Times New Roman" w:hAnsi="Times New Roman"/>
          <w:sz w:val="24"/>
          <w:szCs w:val="24"/>
        </w:rPr>
        <w:t xml:space="preserve">Работ </w:t>
      </w:r>
      <w:r w:rsidRPr="009538BA">
        <w:rPr>
          <w:rFonts w:ascii="Times New Roman" w:hAnsi="Times New Roman"/>
          <w:sz w:val="24"/>
          <w:szCs w:val="24"/>
        </w:rPr>
        <w:t>Генеральный Подрядчик не имеет право на продление сроков Работ и какую-либо финансовую компенсацию</w:t>
      </w:r>
      <w:r w:rsidR="00BF6FF9" w:rsidRPr="009538BA">
        <w:rPr>
          <w:rFonts w:ascii="Times New Roman" w:hAnsi="Times New Roman"/>
          <w:sz w:val="24"/>
          <w:szCs w:val="24"/>
        </w:rPr>
        <w:t>.</w:t>
      </w:r>
    </w:p>
    <w:p w:rsidR="000B2AFB" w:rsidRPr="009538BA" w:rsidRDefault="007A2B27" w:rsidP="008741C3">
      <w:pPr>
        <w:tabs>
          <w:tab w:val="left" w:pos="993"/>
          <w:tab w:val="left" w:pos="1276"/>
        </w:tabs>
        <w:autoSpaceDE w:val="0"/>
        <w:autoSpaceDN w:val="0"/>
        <w:adjustRightInd w:val="0"/>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Д. Квалификация и обучение методам безопасного ведения работ:</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B11258" w:rsidRPr="009538BA">
        <w:rPr>
          <w:rFonts w:ascii="Times New Roman" w:hAnsi="Times New Roman"/>
          <w:sz w:val="24"/>
          <w:szCs w:val="24"/>
        </w:rPr>
        <w:t xml:space="preserve">каждый работник </w:t>
      </w:r>
      <w:r w:rsidR="00B11258" w:rsidRPr="009538BA">
        <w:rPr>
          <w:rFonts w:ascii="Times New Roman" w:hAnsi="Times New Roman"/>
          <w:color w:val="000000"/>
          <w:sz w:val="24"/>
          <w:szCs w:val="24"/>
        </w:rPr>
        <w:t xml:space="preserve">Генерального </w:t>
      </w:r>
      <w:r w:rsidR="00B11258" w:rsidRPr="009538BA">
        <w:rPr>
          <w:rFonts w:ascii="Times New Roman" w:hAnsi="Times New Roman"/>
          <w:sz w:val="24"/>
          <w:szCs w:val="24"/>
        </w:rPr>
        <w:t xml:space="preserve">Подрядчика и его Субподрядчиков </w:t>
      </w:r>
      <w:r w:rsidRPr="009538BA">
        <w:rPr>
          <w:rFonts w:ascii="Times New Roman" w:hAnsi="Times New Roman"/>
          <w:sz w:val="24"/>
          <w:szCs w:val="24"/>
        </w:rPr>
        <w:t xml:space="preserve">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должен быть обучен правилам оказания первой медицинской помощи;</w:t>
      </w:r>
    </w:p>
    <w:p w:rsidR="007A2B27" w:rsidRPr="009538BA" w:rsidRDefault="007A2B27"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lastRenderedPageBreak/>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среднем 5-10% всех работников на </w:t>
      </w:r>
      <w:r w:rsidR="006B327A">
        <w:rPr>
          <w:rFonts w:ascii="Times New Roman" w:hAnsi="Times New Roman"/>
          <w:sz w:val="24"/>
          <w:szCs w:val="24"/>
        </w:rPr>
        <w:t>с</w:t>
      </w:r>
      <w:r w:rsidRPr="009538BA">
        <w:rPr>
          <w:rFonts w:ascii="Times New Roman" w:hAnsi="Times New Roman"/>
          <w:sz w:val="24"/>
          <w:szCs w:val="24"/>
        </w:rPr>
        <w:t>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w:t>
      </w:r>
      <w:r w:rsidR="009937EF" w:rsidRPr="009538BA">
        <w:rPr>
          <w:rFonts w:ascii="Times New Roman" w:hAnsi="Times New Roman"/>
          <w:sz w:val="24"/>
          <w:szCs w:val="24"/>
        </w:rPr>
        <w:t>зопасного поведения (15 минут);</w:t>
      </w:r>
    </w:p>
    <w:p w:rsidR="007A2B27" w:rsidRPr="009538BA" w:rsidRDefault="007A2B27" w:rsidP="008741C3">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к</w:t>
      </w:r>
      <w:r w:rsidRPr="009538BA">
        <w:rPr>
          <w:rFonts w:ascii="Times New Roman" w:hAnsi="Times New Roman"/>
          <w:sz w:val="24"/>
          <w:szCs w:val="24"/>
        </w:rPr>
        <w:t xml:space="preserve">онтроль квалифицированности Генерального Подрядчика и владения его рабочими методами безопасного ведения </w:t>
      </w:r>
      <w:r w:rsidR="00BF6FF9" w:rsidRPr="009538BA">
        <w:rPr>
          <w:rFonts w:ascii="Times New Roman" w:hAnsi="Times New Roman"/>
          <w:sz w:val="24"/>
          <w:szCs w:val="24"/>
        </w:rPr>
        <w:t xml:space="preserve">Работ </w:t>
      </w:r>
      <w:r w:rsidRPr="009538BA">
        <w:rPr>
          <w:rFonts w:ascii="Times New Roman" w:hAnsi="Times New Roman"/>
          <w:sz w:val="24"/>
          <w:szCs w:val="24"/>
        </w:rPr>
        <w:t xml:space="preserve">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w:t>
      </w:r>
      <w:r w:rsidR="00BF6FF9" w:rsidRPr="009538BA">
        <w:rPr>
          <w:rFonts w:ascii="Times New Roman" w:hAnsi="Times New Roman"/>
          <w:sz w:val="24"/>
          <w:szCs w:val="24"/>
        </w:rPr>
        <w:t>Работ</w:t>
      </w:r>
      <w:r w:rsidRPr="009538BA">
        <w:rPr>
          <w:rFonts w:ascii="Times New Roman" w:hAnsi="Times New Roman"/>
          <w:sz w:val="24"/>
          <w:szCs w:val="24"/>
        </w:rPr>
        <w:t>.</w:t>
      </w:r>
    </w:p>
    <w:p w:rsidR="000B2AFB" w:rsidRPr="009538BA" w:rsidRDefault="007A2B27" w:rsidP="008741C3">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b/>
          <w:sz w:val="24"/>
          <w:szCs w:val="24"/>
        </w:rPr>
        <w:t xml:space="preserve">Е. Движение на территории </w:t>
      </w:r>
      <w:r w:rsidR="006B327A">
        <w:rPr>
          <w:rFonts w:ascii="Times New Roman" w:hAnsi="Times New Roman"/>
          <w:b/>
          <w:sz w:val="24"/>
          <w:szCs w:val="24"/>
        </w:rPr>
        <w:t>с</w:t>
      </w:r>
      <w:r w:rsidRPr="009538BA">
        <w:rPr>
          <w:rFonts w:ascii="Times New Roman" w:hAnsi="Times New Roman"/>
          <w:b/>
          <w:sz w:val="24"/>
          <w:szCs w:val="24"/>
        </w:rPr>
        <w:t>троительной площадки и иные вопросы безопасности при выполнении Работ:</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вижение на территории </w:t>
      </w:r>
      <w:r w:rsidR="006B327A">
        <w:rPr>
          <w:rFonts w:ascii="Times New Roman" w:hAnsi="Times New Roman"/>
          <w:sz w:val="24"/>
          <w:szCs w:val="24"/>
        </w:rPr>
        <w:t>с</w:t>
      </w:r>
      <w:r w:rsidRPr="009538BA">
        <w:rPr>
          <w:rFonts w:ascii="Times New Roman" w:hAnsi="Times New Roman"/>
          <w:sz w:val="24"/>
          <w:szCs w:val="24"/>
        </w:rPr>
        <w:t>троительной площадки разрешается только по обозначенным маршрутам</w:t>
      </w:r>
      <w:r w:rsidR="009937EF" w:rsidRPr="009538BA">
        <w:rPr>
          <w:rFonts w:ascii="Times New Roman" w:hAnsi="Times New Roman"/>
          <w:sz w:val="24"/>
          <w:szCs w:val="24"/>
        </w:rPr>
        <w:t xml:space="preserve"> для пешеходов и автотранспорта;</w:t>
      </w:r>
    </w:p>
    <w:p w:rsidR="007A2B27" w:rsidRPr="00B45FC2"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000A58EB" w:rsidRPr="009538BA">
        <w:rPr>
          <w:rFonts w:ascii="Times New Roman" w:hAnsi="Times New Roman"/>
          <w:sz w:val="24"/>
          <w:szCs w:val="24"/>
        </w:rPr>
        <w:tab/>
      </w:r>
      <w:r w:rsidR="009937EF" w:rsidRPr="009538BA">
        <w:rPr>
          <w:rFonts w:ascii="Times New Roman" w:hAnsi="Times New Roman"/>
          <w:sz w:val="24"/>
          <w:szCs w:val="24"/>
        </w:rPr>
        <w:t>н</w:t>
      </w:r>
      <w:r w:rsidRPr="009538BA">
        <w:rPr>
          <w:rFonts w:ascii="Times New Roman" w:hAnsi="Times New Roman"/>
          <w:sz w:val="24"/>
          <w:szCs w:val="24"/>
        </w:rPr>
        <w:t xml:space="preserve">а территорию </w:t>
      </w:r>
      <w:r w:rsidR="006B327A">
        <w:rPr>
          <w:rFonts w:ascii="Times New Roman" w:hAnsi="Times New Roman"/>
          <w:sz w:val="24"/>
          <w:szCs w:val="24"/>
        </w:rPr>
        <w:t>с</w:t>
      </w:r>
      <w:r w:rsidRPr="009538BA">
        <w:rPr>
          <w:rFonts w:ascii="Times New Roman" w:hAnsi="Times New Roman"/>
          <w:sz w:val="24"/>
          <w:szCs w:val="24"/>
        </w:rPr>
        <w:t xml:space="preserve">троительной площадки запрещается вносить спиртные напитки, </w:t>
      </w:r>
      <w:r w:rsidRPr="00B45FC2">
        <w:rPr>
          <w:rFonts w:ascii="Times New Roman" w:hAnsi="Times New Roman"/>
          <w:sz w:val="24"/>
          <w:szCs w:val="24"/>
        </w:rPr>
        <w:t>наркотики и иные психотропные вещества, а также оружие</w:t>
      </w:r>
      <w:r w:rsidR="00A15297" w:rsidRPr="00B45FC2">
        <w:rPr>
          <w:rFonts w:ascii="Times New Roman" w:hAnsi="Times New Roman"/>
          <w:sz w:val="24"/>
          <w:szCs w:val="24"/>
        </w:rPr>
        <w:t>;</w:t>
      </w:r>
    </w:p>
    <w:p w:rsidR="00A15297" w:rsidRPr="00B45FC2" w:rsidRDefault="00A15297" w:rsidP="00473D1C">
      <w:pPr>
        <w:tabs>
          <w:tab w:val="left" w:pos="993"/>
          <w:tab w:val="left" w:pos="1276"/>
        </w:tabs>
        <w:spacing w:after="0" w:line="240" w:lineRule="auto"/>
        <w:ind w:right="-1" w:firstLine="709"/>
        <w:jc w:val="both"/>
        <w:rPr>
          <w:rFonts w:ascii="Times New Roman" w:hAnsi="Times New Roman"/>
          <w:sz w:val="24"/>
          <w:szCs w:val="24"/>
        </w:rPr>
      </w:pPr>
      <w:r w:rsidRPr="00B45FC2">
        <w:rPr>
          <w:rFonts w:ascii="Times New Roman" w:hAnsi="Times New Roman"/>
          <w:sz w:val="24"/>
          <w:szCs w:val="24"/>
        </w:rPr>
        <w:t xml:space="preserve">- запрещено проведение работ на проезжей части </w:t>
      </w:r>
      <w:proofErr w:type="spellStart"/>
      <w:r w:rsidRPr="00B45FC2">
        <w:rPr>
          <w:rFonts w:ascii="Times New Roman" w:hAnsi="Times New Roman"/>
          <w:sz w:val="24"/>
          <w:szCs w:val="24"/>
        </w:rPr>
        <w:t>внутриобъектовых</w:t>
      </w:r>
      <w:proofErr w:type="spellEnd"/>
      <w:r w:rsidRPr="00B45FC2">
        <w:rPr>
          <w:rFonts w:ascii="Times New Roman" w:hAnsi="Times New Roman"/>
          <w:sz w:val="24"/>
          <w:szCs w:val="24"/>
        </w:rPr>
        <w:t xml:space="preserve"> дорог.</w:t>
      </w:r>
    </w:p>
    <w:p w:rsidR="008741C3" w:rsidRPr="009538BA" w:rsidRDefault="008741C3" w:rsidP="00473D1C">
      <w:pPr>
        <w:tabs>
          <w:tab w:val="left" w:pos="993"/>
          <w:tab w:val="left" w:pos="1276"/>
        </w:tabs>
        <w:spacing w:after="0" w:line="240" w:lineRule="auto"/>
        <w:ind w:right="-1" w:firstLine="709"/>
        <w:jc w:val="both"/>
        <w:rPr>
          <w:rFonts w:ascii="Times New Roman" w:hAnsi="Times New Roman"/>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ГАРАНТИЙНЫЙ ПЕРИОД</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E31A44"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Стороны исходят из того, что все </w:t>
      </w:r>
      <w:r w:rsidR="007B27DB" w:rsidRPr="009538BA">
        <w:rPr>
          <w:rFonts w:ascii="Times New Roman" w:hAnsi="Times New Roman" w:cs="Times New Roman"/>
          <w:snapToGrid w:val="0"/>
          <w:color w:val="000000"/>
          <w:sz w:val="24"/>
          <w:szCs w:val="24"/>
        </w:rPr>
        <w:t>Материал</w:t>
      </w:r>
      <w:r w:rsidRPr="009538BA">
        <w:rPr>
          <w:rFonts w:ascii="Times New Roman" w:hAnsi="Times New Roman" w:cs="Times New Roman"/>
          <w:snapToGrid w:val="0"/>
          <w:color w:val="000000"/>
          <w:sz w:val="24"/>
          <w:szCs w:val="24"/>
        </w:rPr>
        <w:t xml:space="preserve">ы и </w:t>
      </w:r>
      <w:r w:rsidR="007B27DB" w:rsidRPr="009538BA">
        <w:rPr>
          <w:rFonts w:ascii="Times New Roman" w:hAnsi="Times New Roman" w:cs="Times New Roman"/>
          <w:snapToGrid w:val="0"/>
          <w:color w:val="000000"/>
          <w:sz w:val="24"/>
          <w:szCs w:val="24"/>
        </w:rPr>
        <w:t>Оборудован</w:t>
      </w:r>
      <w:r w:rsidRPr="009538BA">
        <w:rPr>
          <w:rFonts w:ascii="Times New Roman" w:hAnsi="Times New Roman" w:cs="Times New Roman"/>
          <w:snapToGrid w:val="0"/>
          <w:color w:val="000000"/>
          <w:sz w:val="24"/>
          <w:szCs w:val="24"/>
        </w:rPr>
        <w:t xml:space="preserve">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w:t>
      </w:r>
      <w:r w:rsidR="006D3E66" w:rsidRPr="009538BA">
        <w:rPr>
          <w:rFonts w:ascii="Times New Roman" w:hAnsi="Times New Roman" w:cs="Times New Roman"/>
          <w:snapToGrid w:val="0"/>
          <w:color w:val="000000"/>
          <w:sz w:val="24"/>
          <w:szCs w:val="24"/>
        </w:rPr>
        <w:t xml:space="preserve">настоящим </w:t>
      </w:r>
      <w:r w:rsidR="006D3E66" w:rsidRPr="00E31A44">
        <w:rPr>
          <w:rFonts w:ascii="Times New Roman" w:hAnsi="Times New Roman" w:cs="Times New Roman"/>
          <w:snapToGrid w:val="0"/>
          <w:color w:val="000000"/>
          <w:sz w:val="24"/>
          <w:szCs w:val="24"/>
        </w:rPr>
        <w:t xml:space="preserve">Договором или </w:t>
      </w:r>
      <w:r w:rsidR="00D21C7A" w:rsidRPr="00E31A44">
        <w:rPr>
          <w:rFonts w:ascii="Times New Roman" w:hAnsi="Times New Roman" w:cs="Times New Roman"/>
          <w:snapToGrid w:val="0"/>
          <w:color w:val="000000"/>
          <w:sz w:val="24"/>
          <w:szCs w:val="24"/>
        </w:rPr>
        <w:t>Проектной д</w:t>
      </w:r>
      <w:r w:rsidRPr="00E31A44">
        <w:rPr>
          <w:rFonts w:ascii="Times New Roman" w:hAnsi="Times New Roman" w:cs="Times New Roman"/>
          <w:snapToGrid w:val="0"/>
          <w:color w:val="000000"/>
          <w:sz w:val="24"/>
          <w:szCs w:val="24"/>
        </w:rPr>
        <w:t>окументацией.</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color w:val="000000"/>
          <w:sz w:val="24"/>
          <w:szCs w:val="24"/>
        </w:rPr>
        <w:t xml:space="preserve"> </w:t>
      </w:r>
      <w:r w:rsidRPr="009538BA">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9538BA">
        <w:rPr>
          <w:rFonts w:ascii="Times New Roman" w:hAnsi="Times New Roman" w:cs="Times New Roman"/>
          <w:snapToGrid w:val="0"/>
          <w:color w:val="000000"/>
          <w:sz w:val="24"/>
          <w:szCs w:val="24"/>
        </w:rPr>
        <w:t>за</w:t>
      </w:r>
      <w:proofErr w:type="gramEnd"/>
      <w:r w:rsidRPr="009538BA">
        <w:rPr>
          <w:rFonts w:ascii="Times New Roman" w:hAnsi="Times New Roman" w:cs="Times New Roman"/>
          <w:snapToGrid w:val="0"/>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7A2B27" w:rsidRPr="009538BA">
        <w:rPr>
          <w:rFonts w:ascii="Times New Roman" w:hAnsi="Times New Roman"/>
          <w:snapToGrid w:val="0"/>
          <w:color w:val="000000"/>
          <w:sz w:val="24"/>
          <w:szCs w:val="24"/>
        </w:rPr>
        <w:t xml:space="preserve"> </w:t>
      </w:r>
      <w:r w:rsidR="009937EF" w:rsidRPr="009538BA">
        <w:rPr>
          <w:rFonts w:ascii="Times New Roman" w:hAnsi="Times New Roman"/>
          <w:snapToGrid w:val="0"/>
          <w:color w:val="000000"/>
          <w:sz w:val="24"/>
          <w:szCs w:val="24"/>
        </w:rPr>
        <w:tab/>
      </w:r>
      <w:r w:rsidR="007A2B27" w:rsidRPr="009538BA">
        <w:rPr>
          <w:rFonts w:ascii="Times New Roman" w:hAnsi="Times New Roman"/>
          <w:color w:val="000000"/>
          <w:sz w:val="24"/>
          <w:szCs w:val="24"/>
        </w:rPr>
        <w:t xml:space="preserve">надлежащее качество используемых </w:t>
      </w:r>
      <w:r w:rsidR="007B27DB" w:rsidRPr="009538BA">
        <w:rPr>
          <w:rFonts w:ascii="Times New Roman" w:hAnsi="Times New Roman"/>
          <w:color w:val="000000"/>
          <w:sz w:val="24"/>
          <w:szCs w:val="24"/>
        </w:rPr>
        <w:t>Материал</w:t>
      </w:r>
      <w:r w:rsidR="007A2B27" w:rsidRPr="009538BA">
        <w:rPr>
          <w:rFonts w:ascii="Times New Roman" w:hAnsi="Times New Roman"/>
          <w:color w:val="000000"/>
          <w:sz w:val="24"/>
          <w:szCs w:val="24"/>
        </w:rPr>
        <w:t xml:space="preserve">ов, конструкций, </w:t>
      </w:r>
      <w:r w:rsidR="007B27DB" w:rsidRPr="009538BA">
        <w:rPr>
          <w:rFonts w:ascii="Times New Roman" w:hAnsi="Times New Roman"/>
          <w:color w:val="000000"/>
          <w:sz w:val="24"/>
          <w:szCs w:val="24"/>
        </w:rPr>
        <w:t>Оборудован</w:t>
      </w:r>
      <w:r w:rsidR="007A2B27" w:rsidRPr="009538BA">
        <w:rPr>
          <w:rFonts w:ascii="Times New Roman" w:hAnsi="Times New Roman"/>
          <w:color w:val="000000"/>
          <w:sz w:val="24"/>
          <w:szCs w:val="24"/>
        </w:rPr>
        <w:t>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r w:rsidR="009E3823"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и </w:t>
      </w:r>
      <w:r w:rsidR="009E3823" w:rsidRPr="009538BA">
        <w:rPr>
          <w:rFonts w:ascii="Times New Roman" w:hAnsi="Times New Roman"/>
          <w:color w:val="000000"/>
          <w:sz w:val="24"/>
          <w:szCs w:val="24"/>
        </w:rPr>
        <w:t>соответствие требованиям, установленным настоящим Договором и</w:t>
      </w:r>
      <w:r w:rsidR="007A2B27" w:rsidRPr="009538BA">
        <w:rPr>
          <w:rFonts w:ascii="Times New Roman" w:hAnsi="Times New Roman"/>
          <w:color w:val="000000"/>
          <w:sz w:val="24"/>
          <w:szCs w:val="24"/>
        </w:rPr>
        <w:t xml:space="preserve"> </w:t>
      </w:r>
      <w:r w:rsidR="009E3823" w:rsidRPr="009538BA">
        <w:rPr>
          <w:rFonts w:ascii="Times New Roman" w:hAnsi="Times New Roman"/>
          <w:color w:val="000000"/>
          <w:sz w:val="24"/>
          <w:szCs w:val="24"/>
        </w:rPr>
        <w:t xml:space="preserve">нормами и правилами, </w:t>
      </w:r>
      <w:r w:rsidR="007A2B27" w:rsidRPr="009538BA">
        <w:rPr>
          <w:rFonts w:ascii="Times New Roman" w:hAnsi="Times New Roman"/>
          <w:color w:val="000000"/>
          <w:sz w:val="24"/>
          <w:szCs w:val="24"/>
        </w:rPr>
        <w:t>действующими на территории Российской Федерации</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007A2B27" w:rsidRPr="009538BA">
        <w:rPr>
          <w:rFonts w:ascii="Times New Roman" w:hAnsi="Times New Roman"/>
          <w:color w:val="000000"/>
          <w:sz w:val="24"/>
          <w:szCs w:val="24"/>
        </w:rPr>
        <w:t>но</w:t>
      </w:r>
      <w:proofErr w:type="gramEnd"/>
      <w:r w:rsidR="007A2B27" w:rsidRPr="009538BA">
        <w:rPr>
          <w:rFonts w:ascii="Times New Roman" w:hAnsi="Times New Roman"/>
          <w:color w:val="000000"/>
          <w:sz w:val="24"/>
          <w:szCs w:val="24"/>
        </w:rPr>
        <w:t xml:space="preserve"> не ограничиваясь, с требованиями надзорных органов Российской Федерации, </w:t>
      </w:r>
      <w:r w:rsidR="008B5AC7" w:rsidRPr="009538BA">
        <w:rPr>
          <w:rFonts w:ascii="Times New Roman" w:hAnsi="Times New Roman"/>
          <w:color w:val="000000"/>
          <w:sz w:val="24"/>
          <w:szCs w:val="24"/>
        </w:rPr>
        <w:t>Правилами проекта</w:t>
      </w:r>
      <w:r w:rsidR="007A2B27" w:rsidRPr="009538BA">
        <w:rPr>
          <w:rFonts w:ascii="Times New Roman" w:hAnsi="Times New Roman"/>
          <w:color w:val="000000"/>
          <w:sz w:val="24"/>
          <w:szCs w:val="24"/>
        </w:rPr>
        <w:t xml:space="preserve"> Некоммерческой организации </w:t>
      </w:r>
      <w:r w:rsidR="00C41EF7"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Фонд </w:t>
      </w:r>
      <w:r w:rsidR="001C0717" w:rsidRPr="009538BA">
        <w:rPr>
          <w:rFonts w:ascii="Times New Roman" w:hAnsi="Times New Roman"/>
          <w:color w:val="000000"/>
          <w:sz w:val="24"/>
          <w:szCs w:val="24"/>
        </w:rPr>
        <w:t xml:space="preserve">развития </w:t>
      </w:r>
      <w:r w:rsidR="007A2B27" w:rsidRPr="009538BA">
        <w:rPr>
          <w:rFonts w:ascii="Times New Roman" w:hAnsi="Times New Roman"/>
          <w:color w:val="000000"/>
          <w:sz w:val="24"/>
          <w:szCs w:val="24"/>
        </w:rPr>
        <w:t>Центра разработки и коммерциализации новых технологий</w:t>
      </w:r>
      <w:r w:rsidR="00C41EF7" w:rsidRPr="009538BA">
        <w:rPr>
          <w:rFonts w:ascii="Times New Roman" w:hAnsi="Times New Roman"/>
          <w:color w:val="000000"/>
          <w:sz w:val="24"/>
          <w:szCs w:val="24"/>
        </w:rPr>
        <w:t>»</w:t>
      </w:r>
      <w:r w:rsidR="008C537A" w:rsidRPr="009538BA">
        <w:rPr>
          <w:rFonts w:ascii="Times New Roman" w:hAnsi="Times New Roman"/>
          <w:color w:val="000000"/>
          <w:sz w:val="24"/>
          <w:szCs w:val="24"/>
        </w:rPr>
        <w:t>;</w:t>
      </w:r>
    </w:p>
    <w:p w:rsidR="007A2B27"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7A2B27" w:rsidRPr="009538BA">
        <w:rPr>
          <w:rFonts w:ascii="Times New Roman" w:hAnsi="Times New Roman"/>
          <w:color w:val="000000"/>
          <w:sz w:val="24"/>
          <w:szCs w:val="24"/>
        </w:rPr>
        <w:t xml:space="preserve"> </w:t>
      </w:r>
      <w:r w:rsidR="009937EF" w:rsidRPr="009538BA">
        <w:rPr>
          <w:rFonts w:ascii="Times New Roman" w:hAnsi="Times New Roman"/>
          <w:color w:val="000000"/>
          <w:sz w:val="24"/>
          <w:szCs w:val="24"/>
        </w:rPr>
        <w:tab/>
      </w:r>
      <w:r w:rsidR="007A2B27" w:rsidRPr="009538BA">
        <w:rPr>
          <w:rFonts w:ascii="Times New Roman" w:hAnsi="Times New Roman"/>
          <w:color w:val="000000"/>
          <w:sz w:val="24"/>
          <w:szCs w:val="24"/>
        </w:rPr>
        <w:t xml:space="preserve">своевременное устранение </w:t>
      </w:r>
      <w:r w:rsidR="00BF6FF9" w:rsidRPr="009538BA">
        <w:rPr>
          <w:rFonts w:ascii="Times New Roman" w:hAnsi="Times New Roman"/>
          <w:color w:val="000000"/>
          <w:sz w:val="24"/>
          <w:szCs w:val="24"/>
        </w:rPr>
        <w:t xml:space="preserve">Недостатков </w:t>
      </w:r>
      <w:r w:rsidR="007A2B27" w:rsidRPr="009538BA">
        <w:rPr>
          <w:rFonts w:ascii="Times New Roman" w:hAnsi="Times New Roman"/>
          <w:color w:val="000000"/>
          <w:sz w:val="24"/>
          <w:szCs w:val="24"/>
        </w:rPr>
        <w:t xml:space="preserve">и </w:t>
      </w:r>
      <w:r w:rsidR="00BF6FF9" w:rsidRPr="009538BA">
        <w:rPr>
          <w:rFonts w:ascii="Times New Roman" w:hAnsi="Times New Roman"/>
          <w:color w:val="000000"/>
          <w:sz w:val="24"/>
          <w:szCs w:val="24"/>
        </w:rPr>
        <w:t>Дефектов</w:t>
      </w:r>
      <w:r w:rsidR="007A2B27" w:rsidRPr="009538BA">
        <w:rPr>
          <w:rFonts w:ascii="Times New Roman" w:hAnsi="Times New Roman"/>
          <w:color w:val="000000"/>
          <w:sz w:val="24"/>
          <w:szCs w:val="24"/>
        </w:rPr>
        <w:t xml:space="preserve">, выявленных при предварительной приемке Работ и в Гарантийный </w:t>
      </w:r>
      <w:r w:rsidR="00DA4FE5" w:rsidRPr="009538BA">
        <w:rPr>
          <w:rFonts w:ascii="Times New Roman" w:hAnsi="Times New Roman"/>
          <w:color w:val="000000"/>
          <w:sz w:val="24"/>
          <w:szCs w:val="24"/>
        </w:rPr>
        <w:t>Период</w:t>
      </w:r>
      <w:r w:rsidR="009E3823" w:rsidRPr="009538BA">
        <w:rPr>
          <w:rFonts w:ascii="Times New Roman" w:hAnsi="Times New Roman"/>
          <w:color w:val="000000"/>
          <w:sz w:val="24"/>
          <w:szCs w:val="24"/>
        </w:rPr>
        <w:t>;</w:t>
      </w:r>
    </w:p>
    <w:p w:rsidR="009E3823"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9E3823" w:rsidRPr="009538BA">
        <w:rPr>
          <w:rFonts w:ascii="Times New Roman" w:hAnsi="Times New Roman"/>
          <w:color w:val="000000"/>
          <w:sz w:val="24"/>
          <w:szCs w:val="24"/>
        </w:rPr>
        <w:tab/>
        <w:t>возможность</w:t>
      </w:r>
      <w:r w:rsidR="009103E1" w:rsidRPr="009538BA">
        <w:rPr>
          <w:rFonts w:ascii="Times New Roman" w:hAnsi="Times New Roman"/>
          <w:color w:val="000000"/>
          <w:sz w:val="24"/>
          <w:szCs w:val="24"/>
        </w:rPr>
        <w:t xml:space="preserve"> использования Объекта</w:t>
      </w:r>
      <w:r w:rsidR="009E3823" w:rsidRPr="009538BA">
        <w:rPr>
          <w:rFonts w:ascii="Times New Roman" w:hAnsi="Times New Roman"/>
          <w:color w:val="000000"/>
          <w:sz w:val="24"/>
          <w:szCs w:val="24"/>
        </w:rPr>
        <w:t xml:space="preserve"> для целей, установленных в настоящем Договоре и Исходных данных.</w:t>
      </w:r>
    </w:p>
    <w:p w:rsidR="00821866"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Гарантийный Период на результаты </w:t>
      </w:r>
      <w:r w:rsidR="00C8024E" w:rsidRPr="009538BA">
        <w:rPr>
          <w:rFonts w:ascii="Times New Roman" w:hAnsi="Times New Roman" w:cs="Times New Roman"/>
          <w:snapToGrid w:val="0"/>
          <w:color w:val="000000"/>
          <w:sz w:val="24"/>
          <w:szCs w:val="24"/>
        </w:rPr>
        <w:t xml:space="preserve">Строительно-монтажных </w:t>
      </w:r>
      <w:r w:rsidRPr="009538BA">
        <w:rPr>
          <w:rFonts w:ascii="Times New Roman" w:hAnsi="Times New Roman" w:cs="Times New Roman"/>
          <w:snapToGrid w:val="0"/>
          <w:color w:val="000000"/>
          <w:sz w:val="24"/>
          <w:szCs w:val="24"/>
        </w:rPr>
        <w:t>Работ</w:t>
      </w:r>
      <w:r w:rsidRPr="009538BA">
        <w:rPr>
          <w:rFonts w:ascii="Times New Roman" w:hAnsi="Times New Roman" w:cs="Times New Roman"/>
          <w:snapToGrid w:val="0"/>
          <w:sz w:val="24"/>
          <w:szCs w:val="24"/>
        </w:rPr>
        <w:t xml:space="preserve"> </w:t>
      </w:r>
      <w:r w:rsidR="002A56A0" w:rsidRPr="009538BA">
        <w:rPr>
          <w:rFonts w:ascii="Times New Roman" w:hAnsi="Times New Roman" w:cs="Times New Roman"/>
          <w:snapToGrid w:val="0"/>
          <w:color w:val="000000"/>
          <w:sz w:val="24"/>
          <w:szCs w:val="24"/>
        </w:rPr>
        <w:t>равен</w:t>
      </w:r>
      <w:r w:rsidRPr="009538BA">
        <w:rPr>
          <w:rFonts w:ascii="Times New Roman" w:hAnsi="Times New Roman" w:cs="Times New Roman"/>
          <w:snapToGrid w:val="0"/>
          <w:color w:val="000000"/>
          <w:sz w:val="24"/>
          <w:szCs w:val="24"/>
        </w:rPr>
        <w:t xml:space="preserve"> </w:t>
      </w:r>
      <w:r w:rsidR="00B11258" w:rsidRPr="009538BA">
        <w:rPr>
          <w:rFonts w:ascii="Times New Roman" w:hAnsi="Times New Roman" w:cs="Times New Roman"/>
          <w:snapToGrid w:val="0"/>
          <w:color w:val="000000"/>
          <w:sz w:val="24"/>
          <w:szCs w:val="24"/>
        </w:rPr>
        <w:t xml:space="preserve">24 </w:t>
      </w:r>
      <w:r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w:t>
      </w:r>
      <w:r w:rsidR="006326F1">
        <w:rPr>
          <w:rFonts w:ascii="Times New Roman" w:hAnsi="Times New Roman" w:cs="Times New Roman"/>
          <w:snapToGrid w:val="0"/>
          <w:color w:val="000000"/>
          <w:sz w:val="24"/>
          <w:szCs w:val="24"/>
        </w:rPr>
        <w:t>и</w:t>
      </w:r>
      <w:r w:rsidR="00B11258" w:rsidRPr="009538BA">
        <w:rPr>
          <w:rFonts w:ascii="Times New Roman" w:hAnsi="Times New Roman" w:cs="Times New Roman"/>
          <w:snapToGrid w:val="0"/>
          <w:color w:val="000000"/>
          <w:sz w:val="24"/>
          <w:szCs w:val="24"/>
        </w:rPr>
        <w:t xml:space="preserve"> четырем</w:t>
      </w:r>
      <w:r w:rsidRPr="009538BA">
        <w:rPr>
          <w:rFonts w:ascii="Times New Roman" w:hAnsi="Times New Roman" w:cs="Times New Roman"/>
          <w:snapToGrid w:val="0"/>
          <w:color w:val="000000"/>
          <w:sz w:val="24"/>
          <w:szCs w:val="24"/>
        </w:rPr>
        <w:t xml:space="preserve">) месяцам с </w:t>
      </w:r>
      <w:r w:rsidR="00821866" w:rsidRPr="009538BA">
        <w:rPr>
          <w:rFonts w:ascii="Times New Roman" w:hAnsi="Times New Roman" w:cs="Times New Roman"/>
          <w:snapToGrid w:val="0"/>
          <w:color w:val="000000"/>
          <w:sz w:val="24"/>
          <w:szCs w:val="24"/>
        </w:rPr>
        <w:t>момента ввода Объекта в эксплуатацию (выдачи разрешения на ввод Объекта в эксплуатацию)</w:t>
      </w:r>
      <w:r w:rsidR="00A6766E" w:rsidRPr="009538BA">
        <w:rPr>
          <w:rFonts w:ascii="Times New Roman" w:hAnsi="Times New Roman" w:cs="Times New Roman"/>
          <w:color w:val="000000"/>
          <w:sz w:val="24"/>
          <w:szCs w:val="24"/>
        </w:rPr>
        <w:t>.</w:t>
      </w:r>
      <w:r w:rsidR="00985274" w:rsidRPr="009538BA">
        <w:rPr>
          <w:rFonts w:ascii="Times New Roman" w:hAnsi="Times New Roman" w:cs="Times New Roman"/>
          <w:color w:val="000000"/>
          <w:sz w:val="24"/>
          <w:szCs w:val="24"/>
        </w:rPr>
        <w:t xml:space="preserve"> </w:t>
      </w:r>
    </w:p>
    <w:p w:rsidR="002778D5" w:rsidRPr="009538BA" w:rsidRDefault="002778D5"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bookmarkStart w:id="169" w:name="_Ref348459926"/>
      <w:r w:rsidRPr="009538BA">
        <w:rPr>
          <w:rFonts w:ascii="Times New Roman" w:hAnsi="Times New Roman" w:cs="Times New Roman"/>
          <w:snapToGrid w:val="0"/>
          <w:color w:val="000000"/>
          <w:sz w:val="24"/>
          <w:szCs w:val="24"/>
        </w:rPr>
        <w:t xml:space="preserve">В случае если </w:t>
      </w:r>
      <w:r w:rsidR="005D5F6C" w:rsidRPr="009538BA">
        <w:rPr>
          <w:rFonts w:ascii="Times New Roman" w:hAnsi="Times New Roman" w:cs="Times New Roman"/>
          <w:snapToGrid w:val="0"/>
          <w:color w:val="000000"/>
          <w:sz w:val="24"/>
          <w:szCs w:val="24"/>
        </w:rPr>
        <w:t xml:space="preserve">Гарантийный </w:t>
      </w:r>
      <w:r w:rsidR="00D51626" w:rsidRPr="009538BA">
        <w:rPr>
          <w:rFonts w:ascii="Times New Roman" w:hAnsi="Times New Roman" w:cs="Times New Roman"/>
          <w:snapToGrid w:val="0"/>
          <w:color w:val="000000"/>
          <w:sz w:val="24"/>
          <w:szCs w:val="24"/>
        </w:rPr>
        <w:t>П</w:t>
      </w:r>
      <w:r w:rsidR="005D5F6C" w:rsidRPr="009538BA">
        <w:rPr>
          <w:rFonts w:ascii="Times New Roman" w:hAnsi="Times New Roman" w:cs="Times New Roman"/>
          <w:snapToGrid w:val="0"/>
          <w:color w:val="000000"/>
          <w:sz w:val="24"/>
          <w:szCs w:val="24"/>
        </w:rPr>
        <w:t>ериод</w:t>
      </w:r>
      <w:r w:rsidR="00CC6839" w:rsidRPr="009538BA">
        <w:rPr>
          <w:rFonts w:ascii="Times New Roman" w:hAnsi="Times New Roman" w:cs="Times New Roman"/>
          <w:snapToGrid w:val="0"/>
          <w:color w:val="000000"/>
          <w:sz w:val="24"/>
          <w:szCs w:val="24"/>
        </w:rPr>
        <w:t xml:space="preserve"> на</w:t>
      </w:r>
      <w:r w:rsidRPr="009538BA">
        <w:rPr>
          <w:rFonts w:ascii="Times New Roman" w:hAnsi="Times New Roman" w:cs="Times New Roman"/>
          <w:snapToGrid w:val="0"/>
          <w:color w:val="000000"/>
          <w:sz w:val="24"/>
          <w:szCs w:val="24"/>
        </w:rPr>
        <w:t xml:space="preserve"> како</w:t>
      </w:r>
      <w:r w:rsidR="00CC6839" w:rsidRPr="009538BA">
        <w:rPr>
          <w:rFonts w:ascii="Times New Roman" w:hAnsi="Times New Roman" w:cs="Times New Roman"/>
          <w:snapToGrid w:val="0"/>
          <w:color w:val="000000"/>
          <w:sz w:val="24"/>
          <w:szCs w:val="24"/>
        </w:rPr>
        <w:t>й</w:t>
      </w:r>
      <w:r w:rsidR="001D49FD" w:rsidRPr="009538BA">
        <w:rPr>
          <w:rFonts w:ascii="Times New Roman" w:hAnsi="Times New Roman" w:cs="Times New Roman"/>
          <w:snapToGrid w:val="0"/>
          <w:color w:val="000000"/>
          <w:sz w:val="24"/>
          <w:szCs w:val="24"/>
        </w:rPr>
        <w:t>-либо элемент</w:t>
      </w:r>
      <w:r w:rsidRPr="009538BA">
        <w:rPr>
          <w:rFonts w:ascii="Times New Roman" w:hAnsi="Times New Roman" w:cs="Times New Roman"/>
          <w:snapToGrid w:val="0"/>
          <w:color w:val="000000"/>
          <w:sz w:val="24"/>
          <w:szCs w:val="24"/>
        </w:rPr>
        <w:t xml:space="preserve"> </w:t>
      </w:r>
      <w:r w:rsidR="00711895"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абот</w:t>
      </w:r>
      <w:r w:rsidR="009937EF" w:rsidRPr="009538BA">
        <w:rPr>
          <w:rFonts w:ascii="Times New Roman" w:hAnsi="Times New Roman" w:cs="Times New Roman"/>
          <w:snapToGrid w:val="0"/>
          <w:color w:val="000000"/>
          <w:sz w:val="24"/>
          <w:szCs w:val="24"/>
        </w:rPr>
        <w:t xml:space="preserve"> или Оборудование</w:t>
      </w:r>
      <w:r w:rsidR="001D49FD"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составляет больше </w:t>
      </w:r>
      <w:r w:rsidR="00B11258" w:rsidRPr="009538BA">
        <w:rPr>
          <w:rFonts w:ascii="Times New Roman" w:hAnsi="Times New Roman" w:cs="Times New Roman"/>
          <w:snapToGrid w:val="0"/>
          <w:color w:val="000000"/>
          <w:sz w:val="24"/>
          <w:szCs w:val="24"/>
        </w:rPr>
        <w:t>24</w:t>
      </w:r>
      <w:r w:rsidR="005D5F6C"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w:t>
      </w:r>
      <w:r w:rsidR="00B11258" w:rsidRPr="009538BA">
        <w:rPr>
          <w:rFonts w:ascii="Times New Roman" w:hAnsi="Times New Roman" w:cs="Times New Roman"/>
          <w:snapToGrid w:val="0"/>
          <w:color w:val="000000"/>
          <w:sz w:val="24"/>
          <w:szCs w:val="24"/>
        </w:rPr>
        <w:t>двадцати четыре</w:t>
      </w:r>
      <w:r w:rsidR="00B42ECA" w:rsidRPr="009538BA">
        <w:rPr>
          <w:rFonts w:ascii="Times New Roman" w:hAnsi="Times New Roman" w:cs="Times New Roman"/>
          <w:snapToGrid w:val="0"/>
          <w:color w:val="000000"/>
          <w:sz w:val="24"/>
          <w:szCs w:val="24"/>
        </w:rPr>
        <w:t>х</w:t>
      </w:r>
      <w:r w:rsidR="00CC6839"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w:t>
      </w:r>
      <w:r w:rsidR="005D5F6C" w:rsidRPr="009538BA">
        <w:rPr>
          <w:rFonts w:ascii="Times New Roman" w:hAnsi="Times New Roman" w:cs="Times New Roman"/>
          <w:snapToGrid w:val="0"/>
          <w:color w:val="000000"/>
          <w:sz w:val="24"/>
          <w:szCs w:val="24"/>
        </w:rPr>
        <w:t>месяцев</w:t>
      </w:r>
      <w:r w:rsidRPr="009538BA">
        <w:rPr>
          <w:rFonts w:ascii="Times New Roman" w:hAnsi="Times New Roman" w:cs="Times New Roman"/>
          <w:snapToGrid w:val="0"/>
          <w:color w:val="000000"/>
          <w:sz w:val="24"/>
          <w:szCs w:val="24"/>
        </w:rPr>
        <w:t xml:space="preserve">, </w:t>
      </w:r>
      <w:r w:rsidR="00CC6839" w:rsidRPr="009538BA">
        <w:rPr>
          <w:rFonts w:ascii="Times New Roman" w:hAnsi="Times New Roman" w:cs="Times New Roman"/>
          <w:snapToGrid w:val="0"/>
          <w:color w:val="000000"/>
          <w:sz w:val="24"/>
          <w:szCs w:val="24"/>
        </w:rPr>
        <w:t>Генеральный Подрядчик несет</w:t>
      </w:r>
      <w:r w:rsidRPr="009538BA">
        <w:rPr>
          <w:rFonts w:ascii="Times New Roman" w:hAnsi="Times New Roman" w:cs="Times New Roman"/>
          <w:snapToGrid w:val="0"/>
          <w:color w:val="000000"/>
          <w:sz w:val="24"/>
          <w:szCs w:val="24"/>
        </w:rPr>
        <w:t xml:space="preserve"> гарантийные обязательства по такому элементу </w:t>
      </w:r>
      <w:r w:rsidR="00CC6839" w:rsidRPr="009538BA">
        <w:rPr>
          <w:rFonts w:ascii="Times New Roman" w:hAnsi="Times New Roman" w:cs="Times New Roman"/>
          <w:snapToGrid w:val="0"/>
          <w:color w:val="000000"/>
          <w:sz w:val="24"/>
          <w:szCs w:val="24"/>
        </w:rPr>
        <w:t>Р</w:t>
      </w:r>
      <w:r w:rsidRPr="009538BA">
        <w:rPr>
          <w:rFonts w:ascii="Times New Roman" w:hAnsi="Times New Roman" w:cs="Times New Roman"/>
          <w:snapToGrid w:val="0"/>
          <w:color w:val="000000"/>
          <w:sz w:val="24"/>
          <w:szCs w:val="24"/>
        </w:rPr>
        <w:t xml:space="preserve">абот на протяжении его </w:t>
      </w:r>
      <w:r w:rsidR="00D51626" w:rsidRPr="009538BA">
        <w:rPr>
          <w:rFonts w:ascii="Times New Roman" w:hAnsi="Times New Roman" w:cs="Times New Roman"/>
          <w:snapToGrid w:val="0"/>
          <w:color w:val="000000"/>
          <w:sz w:val="24"/>
          <w:szCs w:val="24"/>
        </w:rPr>
        <w:t>Гарантийного Периода</w:t>
      </w:r>
      <w:r w:rsidR="00CC6839" w:rsidRPr="009538BA">
        <w:rPr>
          <w:rFonts w:ascii="Times New Roman" w:hAnsi="Times New Roman" w:cs="Times New Roman"/>
          <w:snapToGrid w:val="0"/>
          <w:color w:val="000000"/>
          <w:sz w:val="24"/>
          <w:szCs w:val="24"/>
        </w:rPr>
        <w:t>.</w:t>
      </w:r>
      <w:bookmarkEnd w:id="169"/>
    </w:p>
    <w:p w:rsidR="00CC6839" w:rsidRPr="009538BA" w:rsidRDefault="00CC6839"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proofErr w:type="gramStart"/>
      <w:r w:rsidRPr="009538BA">
        <w:rPr>
          <w:rFonts w:ascii="Times New Roman" w:hAnsi="Times New Roman" w:cs="Times New Roman"/>
          <w:snapToGrid w:val="0"/>
          <w:color w:val="000000"/>
          <w:sz w:val="24"/>
          <w:szCs w:val="24"/>
        </w:rPr>
        <w:t>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по ним Гарантийный Период в отношении таких Оборудования и Материалов применяется только в части монтажа</w:t>
      </w:r>
      <w:r w:rsidR="00B42ECA" w:rsidRPr="009538BA">
        <w:rPr>
          <w:rFonts w:ascii="Times New Roman" w:hAnsi="Times New Roman" w:cs="Times New Roman"/>
          <w:snapToGrid w:val="0"/>
          <w:color w:val="000000"/>
          <w:sz w:val="24"/>
          <w:szCs w:val="24"/>
        </w:rPr>
        <w:t>, а также Оборудования, поставленного Генеральным Подрядчиком или его Субподрядчиками,  по которому гарантийный срок не истек</w:t>
      </w:r>
      <w:r w:rsidRPr="009538BA">
        <w:rPr>
          <w:rFonts w:ascii="Times New Roman" w:hAnsi="Times New Roman" w:cs="Times New Roman"/>
          <w:snapToGrid w:val="0"/>
          <w:color w:val="000000"/>
          <w:sz w:val="24"/>
          <w:szCs w:val="24"/>
        </w:rPr>
        <w:t>.</w:t>
      </w:r>
      <w:proofErr w:type="gramEnd"/>
    </w:p>
    <w:p w:rsidR="004224CF" w:rsidRPr="009538BA" w:rsidRDefault="004224CF"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70" w:name="_Ref303778575"/>
      <w:proofErr w:type="gramStart"/>
      <w:r w:rsidRPr="009538BA">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w:t>
      </w:r>
      <w:r w:rsidR="00B42ECA" w:rsidRPr="009538BA">
        <w:rPr>
          <w:rFonts w:ascii="Times New Roman" w:hAnsi="Times New Roman" w:cs="Times New Roman"/>
          <w:sz w:val="24"/>
          <w:szCs w:val="24"/>
        </w:rPr>
        <w:t>24</w:t>
      </w:r>
      <w:r w:rsidRPr="009538BA">
        <w:rPr>
          <w:rFonts w:ascii="Times New Roman" w:hAnsi="Times New Roman" w:cs="Times New Roman"/>
          <w:sz w:val="24"/>
          <w:szCs w:val="24"/>
        </w:rPr>
        <w:t xml:space="preserve"> (</w:t>
      </w:r>
      <w:r w:rsidR="00B42ECA" w:rsidRPr="009538BA">
        <w:rPr>
          <w:rFonts w:ascii="Times New Roman" w:hAnsi="Times New Roman" w:cs="Times New Roman"/>
          <w:sz w:val="24"/>
          <w:szCs w:val="24"/>
        </w:rPr>
        <w:t>двадцать четыре</w:t>
      </w:r>
      <w:r w:rsidRPr="009538BA">
        <w:rPr>
          <w:rFonts w:ascii="Times New Roman" w:hAnsi="Times New Roman" w:cs="Times New Roman"/>
          <w:sz w:val="24"/>
          <w:szCs w:val="24"/>
        </w:rPr>
        <w:t>) месяц</w:t>
      </w:r>
      <w:r w:rsidR="00B42ECA" w:rsidRPr="009538BA">
        <w:rPr>
          <w:rFonts w:ascii="Times New Roman" w:hAnsi="Times New Roman" w:cs="Times New Roman"/>
          <w:sz w:val="24"/>
          <w:szCs w:val="24"/>
        </w:rPr>
        <w:t>а</w:t>
      </w:r>
      <w:r w:rsidRPr="009538BA">
        <w:rPr>
          <w:rFonts w:ascii="Times New Roman" w:hAnsi="Times New Roman" w:cs="Times New Roman"/>
          <w:sz w:val="24"/>
          <w:szCs w:val="24"/>
        </w:rPr>
        <w:t xml:space="preserve">), прикладываются Генеральным Подрядчиком к </w:t>
      </w:r>
      <w:r w:rsidRPr="009538BA">
        <w:rPr>
          <w:rFonts w:ascii="Times New Roman" w:hAnsi="Times New Roman" w:cs="Times New Roman"/>
          <w:sz w:val="24"/>
          <w:szCs w:val="24"/>
        </w:rPr>
        <w:lastRenderedPageBreak/>
        <w:t>Исполнительной Документации в виде дополнения к гарантийным обязательствам Генеральног</w:t>
      </w:r>
      <w:r w:rsidR="009937EF" w:rsidRPr="009538BA">
        <w:rPr>
          <w:rFonts w:ascii="Times New Roman" w:hAnsi="Times New Roman" w:cs="Times New Roman"/>
          <w:sz w:val="24"/>
          <w:szCs w:val="24"/>
        </w:rPr>
        <w:t>о Подрядчика и на срок не менее</w:t>
      </w:r>
      <w:r w:rsidRPr="009538BA">
        <w:rPr>
          <w:rFonts w:ascii="Times New Roman" w:hAnsi="Times New Roman" w:cs="Times New Roman"/>
          <w:sz w:val="24"/>
          <w:szCs w:val="24"/>
        </w:rPr>
        <w:t xml:space="preserve"> указанного в соответствующей документации.</w:t>
      </w:r>
      <w:proofErr w:type="gramEnd"/>
      <w:r w:rsidR="009E5E78" w:rsidRPr="009538BA">
        <w:rPr>
          <w:rFonts w:ascii="Times New Roman" w:hAnsi="Times New Roman" w:cs="Times New Roman"/>
          <w:sz w:val="24"/>
          <w:szCs w:val="24"/>
        </w:rPr>
        <w:t xml:space="preserve">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bookmarkStart w:id="171" w:name="_Ref304050541"/>
      <w:r w:rsidRPr="009538BA">
        <w:rPr>
          <w:rFonts w:ascii="Times New Roman" w:hAnsi="Times New Roman" w:cs="Times New Roman"/>
          <w:snapToGrid w:val="0"/>
          <w:color w:val="000000"/>
          <w:sz w:val="24"/>
          <w:szCs w:val="24"/>
        </w:rPr>
        <w:t>Генеральный</w:t>
      </w:r>
      <w:r w:rsidRPr="009538BA">
        <w:rPr>
          <w:rFonts w:ascii="Times New Roman" w:hAnsi="Times New Roman" w:cs="Times New Roman"/>
          <w:sz w:val="24"/>
          <w:szCs w:val="24"/>
        </w:rPr>
        <w:t xml:space="preserve"> Подрядчик соглашается </w:t>
      </w:r>
      <w:r w:rsidR="009E3823" w:rsidRPr="009538BA">
        <w:rPr>
          <w:rFonts w:ascii="Times New Roman" w:hAnsi="Times New Roman" w:cs="Times New Roman"/>
          <w:sz w:val="24"/>
          <w:szCs w:val="24"/>
        </w:rPr>
        <w:t>устранять</w:t>
      </w:r>
      <w:r w:rsidRPr="009538BA">
        <w:rPr>
          <w:rFonts w:ascii="Times New Roman" w:hAnsi="Times New Roman" w:cs="Times New Roman"/>
          <w:sz w:val="24"/>
          <w:szCs w:val="24"/>
        </w:rPr>
        <w:t xml:space="preserve"> </w:t>
      </w:r>
      <w:r w:rsidR="009E3823" w:rsidRPr="009538BA">
        <w:rPr>
          <w:rFonts w:ascii="Times New Roman" w:hAnsi="Times New Roman" w:cs="Times New Roman"/>
          <w:sz w:val="24"/>
          <w:szCs w:val="24"/>
        </w:rPr>
        <w:t xml:space="preserve">Недостатки </w:t>
      </w:r>
      <w:r w:rsidRPr="009538BA">
        <w:rPr>
          <w:rFonts w:ascii="Times New Roman" w:hAnsi="Times New Roman" w:cs="Times New Roman"/>
          <w:sz w:val="24"/>
          <w:szCs w:val="24"/>
        </w:rPr>
        <w:t xml:space="preserve">в </w:t>
      </w:r>
      <w:r w:rsidR="009E3823" w:rsidRPr="009538BA">
        <w:rPr>
          <w:rFonts w:ascii="Times New Roman" w:hAnsi="Times New Roman" w:cs="Times New Roman"/>
          <w:sz w:val="24"/>
          <w:szCs w:val="24"/>
        </w:rPr>
        <w:t xml:space="preserve">результатах </w:t>
      </w:r>
      <w:r w:rsidRPr="009538BA">
        <w:rPr>
          <w:rFonts w:ascii="Times New Roman" w:hAnsi="Times New Roman" w:cs="Times New Roman"/>
          <w:sz w:val="24"/>
          <w:szCs w:val="24"/>
        </w:rPr>
        <w:t xml:space="preserve">Работ, </w:t>
      </w:r>
      <w:r w:rsidR="009E3823" w:rsidRPr="009538BA">
        <w:rPr>
          <w:rFonts w:ascii="Times New Roman" w:hAnsi="Times New Roman" w:cs="Times New Roman"/>
          <w:sz w:val="24"/>
          <w:szCs w:val="24"/>
        </w:rPr>
        <w:t xml:space="preserve">обнаруженные </w:t>
      </w:r>
      <w:r w:rsidRPr="009538BA">
        <w:rPr>
          <w:rFonts w:ascii="Times New Roman" w:hAnsi="Times New Roman" w:cs="Times New Roman"/>
          <w:sz w:val="24"/>
          <w:szCs w:val="24"/>
        </w:rPr>
        <w:t>в течение Гарантийного Периода (далее «</w:t>
      </w:r>
      <w:r w:rsidRPr="009538BA">
        <w:rPr>
          <w:rFonts w:ascii="Times New Roman" w:hAnsi="Times New Roman" w:cs="Times New Roman"/>
          <w:b/>
          <w:sz w:val="24"/>
          <w:szCs w:val="24"/>
        </w:rPr>
        <w:t>Гарантийные работы</w:t>
      </w:r>
      <w:r w:rsidRPr="009538BA">
        <w:rPr>
          <w:rFonts w:ascii="Times New Roman" w:hAnsi="Times New Roman" w:cs="Times New Roman"/>
          <w:sz w:val="24"/>
          <w:szCs w:val="24"/>
        </w:rPr>
        <w:t>») согласно следующим условиям:</w:t>
      </w:r>
      <w:bookmarkEnd w:id="170"/>
      <w:bookmarkEnd w:id="171"/>
      <w:r w:rsidRPr="009538BA">
        <w:rPr>
          <w:rFonts w:ascii="Times New Roman" w:hAnsi="Times New Roman" w:cs="Times New Roman"/>
          <w:sz w:val="24"/>
          <w:szCs w:val="24"/>
        </w:rPr>
        <w:t xml:space="preserve">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Заказчик уведомляет Генерального Подрядчика в письменной форме об обнаруженном </w:t>
      </w:r>
      <w:r w:rsidR="00BD4724" w:rsidRPr="009538BA">
        <w:rPr>
          <w:rFonts w:ascii="Times New Roman" w:hAnsi="Times New Roman"/>
          <w:sz w:val="24"/>
          <w:szCs w:val="24"/>
        </w:rPr>
        <w:t xml:space="preserve">Дефекте </w:t>
      </w:r>
      <w:r w:rsidRPr="009538BA">
        <w:rPr>
          <w:rFonts w:ascii="Times New Roman" w:hAnsi="Times New Roman"/>
          <w:sz w:val="24"/>
          <w:szCs w:val="24"/>
        </w:rPr>
        <w:t>посредством отправления по факсу</w:t>
      </w:r>
      <w:r w:rsidRPr="009538BA">
        <w:rPr>
          <w:rFonts w:ascii="Times New Roman" w:hAnsi="Times New Roman"/>
          <w:color w:val="0000FF"/>
          <w:sz w:val="24"/>
          <w:szCs w:val="24"/>
        </w:rPr>
        <w:t xml:space="preserve"> </w:t>
      </w:r>
      <w:r w:rsidRPr="009538BA">
        <w:rPr>
          <w:rFonts w:ascii="Times New Roman" w:hAnsi="Times New Roman"/>
          <w:sz w:val="24"/>
          <w:szCs w:val="24"/>
        </w:rPr>
        <w:t>гарантийной заявки на устранение повреждения и/или ущерба</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о</w:t>
      </w:r>
      <w:r w:rsidRPr="009538BA">
        <w:rPr>
          <w:rFonts w:ascii="Times New Roman" w:hAnsi="Times New Roman"/>
          <w:sz w:val="24"/>
          <w:szCs w:val="24"/>
        </w:rPr>
        <w:t xml:space="preserve">тветственное лицо бригады Генерального Подрядчика обязано явиться для осмотра </w:t>
      </w:r>
      <w:r w:rsidR="00BD4724" w:rsidRPr="009538BA">
        <w:rPr>
          <w:rFonts w:ascii="Times New Roman" w:hAnsi="Times New Roman"/>
          <w:sz w:val="24"/>
          <w:szCs w:val="24"/>
        </w:rPr>
        <w:t xml:space="preserve">Дефекта </w:t>
      </w:r>
      <w:r w:rsidRPr="009538BA">
        <w:rPr>
          <w:rFonts w:ascii="Times New Roman" w:hAnsi="Times New Roman"/>
          <w:sz w:val="24"/>
          <w:szCs w:val="24"/>
        </w:rPr>
        <w:t>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в</w:t>
      </w:r>
      <w:r w:rsidRPr="009538BA">
        <w:rPr>
          <w:rFonts w:ascii="Times New Roman" w:hAnsi="Times New Roman"/>
          <w:sz w:val="24"/>
          <w:szCs w:val="24"/>
        </w:rPr>
        <w:t xml:space="preserve"> течение 24 часов, следующих после </w:t>
      </w:r>
      <w:r w:rsidR="00AE6B3A" w:rsidRPr="009538BA">
        <w:rPr>
          <w:rFonts w:ascii="Times New Roman" w:hAnsi="Times New Roman"/>
          <w:sz w:val="24"/>
          <w:szCs w:val="24"/>
        </w:rPr>
        <w:t>осмотра</w:t>
      </w:r>
      <w:r w:rsidRPr="009538BA">
        <w:rPr>
          <w:rFonts w:ascii="Times New Roman" w:hAnsi="Times New Roman"/>
          <w:sz w:val="24"/>
          <w:szCs w:val="24"/>
        </w:rPr>
        <w:t xml:space="preserve"> </w:t>
      </w:r>
      <w:r w:rsidR="00BD4724" w:rsidRPr="009538BA">
        <w:rPr>
          <w:rFonts w:ascii="Times New Roman" w:hAnsi="Times New Roman"/>
          <w:sz w:val="24"/>
          <w:szCs w:val="24"/>
        </w:rPr>
        <w:t>Дефекта</w:t>
      </w:r>
      <w:r w:rsidR="00AE6B3A" w:rsidRPr="009538BA">
        <w:rPr>
          <w:rFonts w:ascii="Times New Roman" w:hAnsi="Times New Roman"/>
          <w:sz w:val="24"/>
          <w:szCs w:val="24"/>
        </w:rPr>
        <w:t xml:space="preserve"> (время осмотра Дефекта указано в гарантийной заявке)</w:t>
      </w:r>
      <w:r w:rsidRPr="009538BA">
        <w:rPr>
          <w:rFonts w:ascii="Times New Roman" w:hAnsi="Times New Roman"/>
          <w:sz w:val="24"/>
          <w:szCs w:val="24"/>
        </w:rPr>
        <w:t>,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w:t>
      </w:r>
      <w:r w:rsidR="008353CA">
        <w:rPr>
          <w:rFonts w:ascii="Times New Roman" w:hAnsi="Times New Roman"/>
          <w:sz w:val="24"/>
          <w:szCs w:val="24"/>
        </w:rPr>
        <w:t xml:space="preserve"> </w:t>
      </w:r>
      <w:r w:rsidR="008353CA" w:rsidRPr="008353CA">
        <w:rPr>
          <w:rFonts w:ascii="Times New Roman" w:hAnsi="Times New Roman"/>
          <w:sz w:val="24"/>
          <w:szCs w:val="24"/>
        </w:rPr>
        <w:t xml:space="preserve">и/или не </w:t>
      </w:r>
      <w:r w:rsidR="008353CA">
        <w:rPr>
          <w:rFonts w:ascii="Times New Roman" w:hAnsi="Times New Roman"/>
          <w:sz w:val="24"/>
          <w:szCs w:val="24"/>
        </w:rPr>
        <w:t>направляет</w:t>
      </w:r>
      <w:r w:rsidR="008353CA" w:rsidRPr="008353CA">
        <w:rPr>
          <w:rFonts w:ascii="Times New Roman" w:hAnsi="Times New Roman"/>
          <w:sz w:val="24"/>
          <w:szCs w:val="24"/>
        </w:rPr>
        <w:t xml:space="preserve"> своего представителя в срок, указанный в </w:t>
      </w:r>
      <w:r w:rsidR="008353CA">
        <w:rPr>
          <w:rFonts w:ascii="Times New Roman" w:hAnsi="Times New Roman"/>
          <w:sz w:val="24"/>
          <w:szCs w:val="24"/>
        </w:rPr>
        <w:t xml:space="preserve">настоящем </w:t>
      </w:r>
      <w:r w:rsidR="008353CA" w:rsidRPr="008353CA">
        <w:rPr>
          <w:rFonts w:ascii="Times New Roman" w:hAnsi="Times New Roman"/>
          <w:sz w:val="24"/>
          <w:szCs w:val="24"/>
        </w:rPr>
        <w:t xml:space="preserve">пункте  Договора, </w:t>
      </w:r>
      <w:r w:rsidR="0006167C">
        <w:rPr>
          <w:rFonts w:ascii="Times New Roman" w:hAnsi="Times New Roman"/>
          <w:sz w:val="24"/>
          <w:szCs w:val="24"/>
        </w:rPr>
        <w:t>с</w:t>
      </w:r>
      <w:r w:rsidRPr="009538BA">
        <w:rPr>
          <w:rFonts w:ascii="Times New Roman" w:hAnsi="Times New Roman"/>
          <w:sz w:val="24"/>
          <w:szCs w:val="24"/>
        </w:rPr>
        <w:t xml:space="preserve">рок проведения гарантийного ремонта начинается </w:t>
      </w:r>
      <w:proofErr w:type="gramStart"/>
      <w:r w:rsidRPr="009538BA">
        <w:rPr>
          <w:rFonts w:ascii="Times New Roman" w:hAnsi="Times New Roman"/>
          <w:sz w:val="24"/>
          <w:szCs w:val="24"/>
        </w:rPr>
        <w:t>с даты отправки</w:t>
      </w:r>
      <w:proofErr w:type="gramEnd"/>
      <w:r w:rsidRPr="009538BA">
        <w:rPr>
          <w:rFonts w:ascii="Times New Roman" w:hAnsi="Times New Roman"/>
          <w:sz w:val="24"/>
          <w:szCs w:val="24"/>
        </w:rPr>
        <w:t xml:space="preserve"> Заказчиком гарантийной заявки Генеральному Подрядчику. План </w:t>
      </w:r>
      <w:r w:rsidR="007C08E1" w:rsidRPr="009538BA">
        <w:rPr>
          <w:rFonts w:ascii="Times New Roman" w:hAnsi="Times New Roman"/>
          <w:sz w:val="24"/>
          <w:szCs w:val="24"/>
        </w:rPr>
        <w:t xml:space="preserve">Гарантийных </w:t>
      </w:r>
      <w:r w:rsidRPr="009538BA">
        <w:rPr>
          <w:rFonts w:ascii="Times New Roman" w:hAnsi="Times New Roman"/>
          <w:sz w:val="24"/>
          <w:szCs w:val="24"/>
        </w:rPr>
        <w:t>работ включает в себя:</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 xml:space="preserve">график производства Гарантийных работ и/или поставки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методы производства Гарантийных работ</w:t>
      </w:r>
      <w:r w:rsidR="009937EF" w:rsidRPr="009538BA">
        <w:rPr>
          <w:rFonts w:ascii="Times New Roman" w:hAnsi="Times New Roman" w:cs="Times New Roman"/>
          <w:sz w:val="24"/>
          <w:szCs w:val="24"/>
        </w:rPr>
        <w:t>;</w:t>
      </w:r>
    </w:p>
    <w:p w:rsidR="00AB0DAE"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7A2B27" w:rsidRPr="009538BA">
        <w:rPr>
          <w:rFonts w:ascii="Times New Roman" w:hAnsi="Times New Roman" w:cs="Times New Roman"/>
          <w:sz w:val="24"/>
          <w:szCs w:val="24"/>
        </w:rPr>
        <w:t>количество лиц бригады, необходимых для производства данных работ</w:t>
      </w:r>
      <w:r w:rsidR="009937EF" w:rsidRPr="009538BA">
        <w:rPr>
          <w:rFonts w:ascii="Times New Roman" w:hAnsi="Times New Roman" w:cs="Times New Roman"/>
          <w:sz w:val="24"/>
          <w:szCs w:val="24"/>
        </w:rPr>
        <w:t>;</w:t>
      </w:r>
    </w:p>
    <w:p w:rsidR="007A2B27" w:rsidRPr="009538BA" w:rsidRDefault="00CF0E01" w:rsidP="00CF0E01">
      <w:pPr>
        <w:pStyle w:val="a4"/>
        <w:tabs>
          <w:tab w:val="left" w:pos="993"/>
          <w:tab w:val="left" w:pos="1276"/>
        </w:tabs>
        <w:spacing w:after="0" w:line="240" w:lineRule="auto"/>
        <w:ind w:left="709" w:right="-1"/>
        <w:jc w:val="both"/>
        <w:rPr>
          <w:rFonts w:ascii="Times New Roman" w:hAnsi="Times New Roman" w:cs="Times New Roman"/>
          <w:sz w:val="24"/>
          <w:szCs w:val="24"/>
        </w:rPr>
      </w:pPr>
      <w:r w:rsidRPr="009538BA">
        <w:rPr>
          <w:rFonts w:ascii="Times New Roman" w:hAnsi="Times New Roman" w:cs="Times New Roman"/>
          <w:sz w:val="24"/>
          <w:szCs w:val="24"/>
        </w:rPr>
        <w:t xml:space="preserve">- </w:t>
      </w:r>
      <w:r w:rsidR="009937EF" w:rsidRPr="009538BA">
        <w:rPr>
          <w:rFonts w:ascii="Times New Roman" w:hAnsi="Times New Roman" w:cs="Times New Roman"/>
          <w:sz w:val="24"/>
          <w:szCs w:val="24"/>
        </w:rPr>
        <w:t>о</w:t>
      </w:r>
      <w:r w:rsidR="007A2B27" w:rsidRPr="009538BA">
        <w:rPr>
          <w:rFonts w:ascii="Times New Roman" w:hAnsi="Times New Roman" w:cs="Times New Roman"/>
          <w:sz w:val="24"/>
          <w:szCs w:val="24"/>
        </w:rPr>
        <w:t xml:space="preserve">писание используемых </w:t>
      </w:r>
      <w:r w:rsidR="007B27DB" w:rsidRPr="009538BA">
        <w:rPr>
          <w:rFonts w:ascii="Times New Roman" w:hAnsi="Times New Roman" w:cs="Times New Roman"/>
          <w:sz w:val="24"/>
          <w:szCs w:val="24"/>
        </w:rPr>
        <w:t>Материал</w:t>
      </w:r>
      <w:r w:rsidR="007A2B27" w:rsidRPr="009538BA">
        <w:rPr>
          <w:rFonts w:ascii="Times New Roman" w:hAnsi="Times New Roman" w:cs="Times New Roman"/>
          <w:sz w:val="24"/>
          <w:szCs w:val="24"/>
        </w:rPr>
        <w:t>ов</w:t>
      </w:r>
      <w:r w:rsidR="009937EF" w:rsidRPr="009538BA">
        <w:rPr>
          <w:rFonts w:ascii="Times New Roman" w:hAnsi="Times New Roman" w:cs="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CF0E01" w:rsidRPr="009538BA">
        <w:rPr>
          <w:rFonts w:ascii="Times New Roman" w:hAnsi="Times New Roman"/>
          <w:sz w:val="24"/>
          <w:szCs w:val="24"/>
        </w:rPr>
        <w:t xml:space="preserve"> </w:t>
      </w:r>
      <w:r w:rsidRPr="009538BA">
        <w:rPr>
          <w:rFonts w:ascii="Times New Roman" w:hAnsi="Times New Roman"/>
          <w:sz w:val="24"/>
          <w:szCs w:val="24"/>
        </w:rPr>
        <w:t xml:space="preserve">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w:t>
      </w:r>
      <w:r w:rsidR="00BD4724" w:rsidRPr="009538BA">
        <w:rPr>
          <w:rFonts w:ascii="Times New Roman" w:hAnsi="Times New Roman"/>
          <w:sz w:val="24"/>
          <w:szCs w:val="24"/>
        </w:rPr>
        <w:t>плану</w:t>
      </w:r>
      <w:r w:rsidRPr="009538BA">
        <w:rPr>
          <w:rFonts w:ascii="Times New Roman" w:hAnsi="Times New Roman"/>
          <w:sz w:val="24"/>
          <w:szCs w:val="24"/>
        </w:rPr>
        <w:t xml:space="preserve">, Генеральный Подрядчик недостаточно полно и качественно устранит </w:t>
      </w:r>
      <w:r w:rsidR="00BD4724" w:rsidRPr="009538BA">
        <w:rPr>
          <w:rFonts w:ascii="Times New Roman" w:hAnsi="Times New Roman"/>
          <w:sz w:val="24"/>
          <w:szCs w:val="24"/>
        </w:rPr>
        <w:t>Дефект</w:t>
      </w:r>
      <w:r w:rsidRPr="009538BA">
        <w:rPr>
          <w:rFonts w:ascii="Times New Roman" w:hAnsi="Times New Roman"/>
          <w:sz w:val="24"/>
          <w:szCs w:val="24"/>
        </w:rPr>
        <w:t>, или рабочие часы могут создать люб</w:t>
      </w:r>
      <w:r w:rsidR="009937EF" w:rsidRPr="009538BA">
        <w:rPr>
          <w:rFonts w:ascii="Times New Roman" w:hAnsi="Times New Roman"/>
          <w:sz w:val="24"/>
          <w:szCs w:val="24"/>
        </w:rPr>
        <w:t>ые неудобства для третьих лиц;</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Pr="009538BA">
        <w:rPr>
          <w:rFonts w:ascii="Times New Roman" w:hAnsi="Times New Roman"/>
          <w:sz w:val="24"/>
          <w:szCs w:val="24"/>
        </w:rPr>
        <w:t xml:space="preserve">Генеральный Подрядчик должен выполнить все работы по устранению </w:t>
      </w:r>
      <w:r w:rsidR="00BD4724" w:rsidRPr="009538BA">
        <w:rPr>
          <w:rFonts w:ascii="Times New Roman" w:hAnsi="Times New Roman"/>
          <w:sz w:val="24"/>
          <w:szCs w:val="24"/>
        </w:rPr>
        <w:t xml:space="preserve">Недостатков </w:t>
      </w:r>
      <w:r w:rsidRPr="009538BA">
        <w:rPr>
          <w:rFonts w:ascii="Times New Roman" w:hAnsi="Times New Roman"/>
          <w:sz w:val="24"/>
          <w:szCs w:val="24"/>
        </w:rPr>
        <w:t xml:space="preserve">и </w:t>
      </w:r>
      <w:r w:rsidR="00BD4724" w:rsidRPr="009538BA">
        <w:rPr>
          <w:rFonts w:ascii="Times New Roman" w:hAnsi="Times New Roman"/>
          <w:sz w:val="24"/>
          <w:szCs w:val="24"/>
        </w:rPr>
        <w:t>Дефектов</w:t>
      </w:r>
      <w:r w:rsidRPr="009538BA">
        <w:rPr>
          <w:rFonts w:ascii="Times New Roman" w:hAnsi="Times New Roman"/>
          <w:sz w:val="24"/>
          <w:szCs w:val="24"/>
        </w:rPr>
        <w:t>, указанных в гарантийной заявке, в строгом соответствии с одобренным Заказчиком планом выполнения Гарантийных работ</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д</w:t>
      </w:r>
      <w:r w:rsidRPr="009538BA">
        <w:rPr>
          <w:rFonts w:ascii="Times New Roman" w:hAnsi="Times New Roman"/>
          <w:sz w:val="24"/>
          <w:szCs w:val="24"/>
        </w:rPr>
        <w:t xml:space="preserve">ля замены дефектной или поврежденной работы и/или </w:t>
      </w:r>
      <w:r w:rsidR="007B27DB" w:rsidRPr="009538BA">
        <w:rPr>
          <w:rFonts w:ascii="Times New Roman" w:hAnsi="Times New Roman"/>
          <w:sz w:val="24"/>
          <w:szCs w:val="24"/>
        </w:rPr>
        <w:t>Материал</w:t>
      </w:r>
      <w:r w:rsidRPr="009538BA">
        <w:rPr>
          <w:rFonts w:ascii="Times New Roman" w:hAnsi="Times New Roman"/>
          <w:sz w:val="24"/>
          <w:szCs w:val="24"/>
        </w:rPr>
        <w:t xml:space="preserve">а Генеральный Подрядчик должен использовать </w:t>
      </w:r>
      <w:r w:rsidR="007B27DB" w:rsidRPr="009538BA">
        <w:rPr>
          <w:rFonts w:ascii="Times New Roman" w:hAnsi="Times New Roman"/>
          <w:sz w:val="24"/>
          <w:szCs w:val="24"/>
        </w:rPr>
        <w:t>Материал</w:t>
      </w:r>
      <w:r w:rsidRPr="009538BA">
        <w:rPr>
          <w:rFonts w:ascii="Times New Roman" w:hAnsi="Times New Roman"/>
          <w:sz w:val="24"/>
          <w:szCs w:val="24"/>
        </w:rPr>
        <w:t xml:space="preserve">ы, одобренные Заказчиком в соответствии с настоящим Договором. Если по какой-либо причине такой </w:t>
      </w:r>
      <w:r w:rsidR="007B27DB" w:rsidRPr="009538BA">
        <w:rPr>
          <w:rFonts w:ascii="Times New Roman" w:hAnsi="Times New Roman"/>
          <w:sz w:val="24"/>
          <w:szCs w:val="24"/>
        </w:rPr>
        <w:t>Материал</w:t>
      </w:r>
      <w:r w:rsidRPr="009538BA">
        <w:rPr>
          <w:rFonts w:ascii="Times New Roman" w:hAnsi="Times New Roman"/>
          <w:sz w:val="24"/>
          <w:szCs w:val="24"/>
        </w:rPr>
        <w:t xml:space="preserve"> недоступен, Генеральный Подрядчик, чтобы применить другой, письменно согласует этот </w:t>
      </w:r>
      <w:r w:rsidR="007B27DB" w:rsidRPr="009538BA">
        <w:rPr>
          <w:rFonts w:ascii="Times New Roman" w:hAnsi="Times New Roman"/>
          <w:sz w:val="24"/>
          <w:szCs w:val="24"/>
        </w:rPr>
        <w:t>Материал</w:t>
      </w:r>
      <w:r w:rsidRPr="009538BA">
        <w:rPr>
          <w:rFonts w:ascii="Times New Roman" w:hAnsi="Times New Roman"/>
          <w:sz w:val="24"/>
          <w:szCs w:val="24"/>
        </w:rPr>
        <w:t xml:space="preserve"> с Заказчиком</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выполненных согласно утвержденному плану, Генеральный Подрядчик приглашает Заказчика на инспекцию</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е</w:t>
      </w:r>
      <w:r w:rsidRPr="009538BA">
        <w:rPr>
          <w:rFonts w:ascii="Times New Roman" w:hAnsi="Times New Roman"/>
          <w:sz w:val="24"/>
          <w:szCs w:val="24"/>
        </w:rPr>
        <w:t>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Подрядчику. Если Заказчик находит законченную Гарантийную работу неприемлемой, он в письменном виде, в течение 2 (двух)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 xml:space="preserve">дней </w:t>
      </w:r>
      <w:proofErr w:type="gramStart"/>
      <w:r w:rsidRPr="009538BA">
        <w:rPr>
          <w:rFonts w:ascii="Times New Roman" w:hAnsi="Times New Roman"/>
          <w:sz w:val="24"/>
          <w:szCs w:val="24"/>
        </w:rPr>
        <w:t>с даты инспекции</w:t>
      </w:r>
      <w:proofErr w:type="gramEnd"/>
      <w:r w:rsidRPr="009538BA">
        <w:rPr>
          <w:rFonts w:ascii="Times New Roman" w:hAnsi="Times New Roman"/>
          <w:sz w:val="24"/>
          <w:szCs w:val="24"/>
        </w:rPr>
        <w:t xml:space="preserve">, </w:t>
      </w:r>
      <w:r w:rsidRPr="009538BA">
        <w:rPr>
          <w:rFonts w:ascii="Times New Roman" w:hAnsi="Times New Roman"/>
          <w:sz w:val="24"/>
          <w:szCs w:val="24"/>
        </w:rPr>
        <w:lastRenderedPageBreak/>
        <w:t>предоставляет Генеральному Подрядчику свои обоснованные претензии к Гарантийной работе, Генеральный Подрядчик устраняет причину таких претензий и повторно назначает инспекцию завершенной Гарантийной работы согласно описанной выше процедуре</w:t>
      </w:r>
      <w:r w:rsidR="009937EF" w:rsidRPr="009538BA">
        <w:rPr>
          <w:rFonts w:ascii="Times New Roman" w:hAnsi="Times New Roman"/>
          <w:sz w:val="24"/>
          <w:szCs w:val="24"/>
        </w:rPr>
        <w:t>;</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w:t>
      </w:r>
      <w:r w:rsidR="005D5F6C" w:rsidRPr="009538BA">
        <w:rPr>
          <w:rFonts w:ascii="Times New Roman" w:hAnsi="Times New Roman"/>
          <w:sz w:val="24"/>
          <w:szCs w:val="24"/>
        </w:rPr>
        <w:tab/>
      </w:r>
      <w:r w:rsidR="009937EF" w:rsidRPr="009538BA">
        <w:rPr>
          <w:rFonts w:ascii="Times New Roman" w:hAnsi="Times New Roman"/>
          <w:sz w:val="24"/>
          <w:szCs w:val="24"/>
        </w:rPr>
        <w:t>п</w:t>
      </w:r>
      <w:r w:rsidRPr="009538BA">
        <w:rPr>
          <w:rFonts w:ascii="Times New Roman" w:hAnsi="Times New Roman"/>
          <w:sz w:val="24"/>
          <w:szCs w:val="24"/>
        </w:rPr>
        <w:t>осле завершения Гарантийных работ Генеральный Подрядчик должен провести полную уборку места производства работ</w:t>
      </w:r>
      <w:r w:rsidR="009937EF" w:rsidRPr="009538BA">
        <w:rPr>
          <w:rFonts w:ascii="Times New Roman" w:hAnsi="Times New Roman"/>
          <w:sz w:val="24"/>
          <w:szCs w:val="24"/>
        </w:rPr>
        <w:t>.</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Обнаруженные в Гарантийный Период </w:t>
      </w:r>
      <w:r w:rsidR="00BD4724" w:rsidRPr="009538BA">
        <w:rPr>
          <w:rFonts w:ascii="Times New Roman" w:hAnsi="Times New Roman" w:cs="Times New Roman"/>
          <w:color w:val="000000"/>
          <w:sz w:val="24"/>
          <w:szCs w:val="24"/>
        </w:rPr>
        <w:t xml:space="preserve">Недостатки </w:t>
      </w:r>
      <w:r w:rsidRPr="009538BA">
        <w:rPr>
          <w:rFonts w:ascii="Times New Roman" w:hAnsi="Times New Roman" w:cs="Times New Roman"/>
          <w:color w:val="000000"/>
          <w:sz w:val="24"/>
          <w:szCs w:val="24"/>
        </w:rPr>
        <w:t xml:space="preserve">или </w:t>
      </w:r>
      <w:r w:rsidR="00BD4724" w:rsidRPr="009538BA">
        <w:rPr>
          <w:rFonts w:ascii="Times New Roman" w:hAnsi="Times New Roman" w:cs="Times New Roman"/>
          <w:color w:val="000000"/>
          <w:sz w:val="24"/>
          <w:szCs w:val="24"/>
        </w:rPr>
        <w:t>Д</w:t>
      </w:r>
      <w:r w:rsidRPr="009538BA">
        <w:rPr>
          <w:rFonts w:ascii="Times New Roman" w:hAnsi="Times New Roman" w:cs="Times New Roman"/>
          <w:color w:val="000000"/>
          <w:sz w:val="24"/>
          <w:szCs w:val="24"/>
        </w:rPr>
        <w:t xml:space="preserve">ефекты Работ, Генеральный </w:t>
      </w:r>
      <w:r w:rsidRPr="009538BA">
        <w:rPr>
          <w:rFonts w:ascii="Times New Roman" w:hAnsi="Times New Roman" w:cs="Times New Roman"/>
          <w:sz w:val="24"/>
          <w:szCs w:val="24"/>
        </w:rPr>
        <w:t>Подрядчик</w:t>
      </w:r>
      <w:r w:rsidRPr="009538BA">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Гарантия качества результата Работ распространяется на все составляющие результата Работ. Гарантийный Период на все Работы, в которых обнаружен </w:t>
      </w:r>
      <w:r w:rsidR="00C64240" w:rsidRPr="009538BA">
        <w:rPr>
          <w:rFonts w:ascii="Times New Roman" w:hAnsi="Times New Roman" w:cs="Times New Roman"/>
          <w:color w:val="000000"/>
          <w:sz w:val="24"/>
          <w:szCs w:val="24"/>
        </w:rPr>
        <w:t>Недостат</w:t>
      </w:r>
      <w:r w:rsidRPr="009538BA">
        <w:rPr>
          <w:rFonts w:ascii="Times New Roman" w:hAnsi="Times New Roman" w:cs="Times New Roman"/>
          <w:color w:val="000000"/>
          <w:sz w:val="24"/>
          <w:szCs w:val="24"/>
        </w:rPr>
        <w:t xml:space="preserve">ок или </w:t>
      </w:r>
      <w:r w:rsidR="00C64240" w:rsidRPr="009538BA">
        <w:rPr>
          <w:rFonts w:ascii="Times New Roman" w:hAnsi="Times New Roman" w:cs="Times New Roman"/>
          <w:color w:val="000000"/>
          <w:sz w:val="24"/>
          <w:szCs w:val="24"/>
        </w:rPr>
        <w:t>Дефект</w:t>
      </w:r>
      <w:r w:rsidRPr="009538BA">
        <w:rPr>
          <w:rFonts w:ascii="Times New Roman" w:hAnsi="Times New Roman" w:cs="Times New Roman"/>
          <w:color w:val="000000"/>
          <w:sz w:val="24"/>
          <w:szCs w:val="24"/>
        </w:rPr>
        <w:t xml:space="preserve">, продлевается на период устранения таких </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и/или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p>
    <w:p w:rsidR="008353CA" w:rsidRPr="008353C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 </w:t>
      </w:r>
    </w:p>
    <w:p w:rsidR="007A2B27" w:rsidRPr="00D92A4A" w:rsidRDefault="007A2B27" w:rsidP="00D92A4A">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proofErr w:type="gramStart"/>
      <w:r w:rsidRPr="009538BA">
        <w:rPr>
          <w:rFonts w:ascii="Times New Roman" w:hAnsi="Times New Roman" w:cs="Times New Roman"/>
          <w:snapToGrid w:val="0"/>
          <w:color w:val="000000"/>
          <w:sz w:val="24"/>
          <w:szCs w:val="24"/>
        </w:rPr>
        <w:t xml:space="preserve">При отказе </w:t>
      </w:r>
      <w:r w:rsidRPr="009538BA">
        <w:rPr>
          <w:rFonts w:ascii="Times New Roman" w:hAnsi="Times New Roman" w:cs="Times New Roman"/>
          <w:color w:val="000000"/>
          <w:sz w:val="24"/>
          <w:szCs w:val="24"/>
        </w:rPr>
        <w:t xml:space="preserve">Генерального </w:t>
      </w:r>
      <w:r w:rsidRPr="009538BA">
        <w:rPr>
          <w:rFonts w:ascii="Times New Roman" w:hAnsi="Times New Roman" w:cs="Times New Roman"/>
          <w:snapToGrid w:val="0"/>
          <w:color w:val="000000"/>
          <w:sz w:val="24"/>
          <w:szCs w:val="24"/>
        </w:rPr>
        <w:t xml:space="preserve">Подрядчика от составления или подписания гарантийной заявки </w:t>
      </w:r>
      <w:r w:rsidR="00AE6B3A" w:rsidRPr="009538BA">
        <w:rPr>
          <w:rFonts w:ascii="Times New Roman" w:hAnsi="Times New Roman" w:cs="Times New Roman"/>
          <w:snapToGrid w:val="0"/>
          <w:color w:val="000000"/>
          <w:sz w:val="24"/>
          <w:szCs w:val="24"/>
        </w:rPr>
        <w:t xml:space="preserve">на устранение </w:t>
      </w:r>
      <w:r w:rsidRPr="009538BA">
        <w:rPr>
          <w:rFonts w:ascii="Times New Roman" w:hAnsi="Times New Roman" w:cs="Times New Roman"/>
          <w:snapToGrid w:val="0"/>
          <w:color w:val="000000"/>
          <w:sz w:val="24"/>
          <w:szCs w:val="24"/>
        </w:rPr>
        <w:t xml:space="preserve">обнаруженных </w:t>
      </w:r>
      <w:r w:rsidR="00C64240" w:rsidRPr="009538BA">
        <w:rPr>
          <w:rFonts w:ascii="Times New Roman" w:hAnsi="Times New Roman" w:cs="Times New Roman"/>
          <w:snapToGrid w:val="0"/>
          <w:color w:val="000000"/>
          <w:sz w:val="24"/>
          <w:szCs w:val="24"/>
        </w:rPr>
        <w:t>Дефект</w:t>
      </w:r>
      <w:r w:rsidRPr="009538BA">
        <w:rPr>
          <w:rFonts w:ascii="Times New Roman" w:hAnsi="Times New Roman" w:cs="Times New Roman"/>
          <w:snapToGrid w:val="0"/>
          <w:color w:val="000000"/>
          <w:sz w:val="24"/>
          <w:szCs w:val="24"/>
        </w:rPr>
        <w:t>ов по Договору и/или не</w:t>
      </w:r>
      <w:r w:rsidR="00A87F7E"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направления своего представителя в срок, указанный в </w:t>
      </w:r>
      <w:r w:rsidR="00910675" w:rsidRPr="009538BA">
        <w:rPr>
          <w:rFonts w:ascii="Times New Roman" w:hAnsi="Times New Roman" w:cs="Times New Roman"/>
          <w:snapToGrid w:val="0"/>
          <w:color w:val="000000"/>
          <w:sz w:val="24"/>
          <w:szCs w:val="24"/>
        </w:rPr>
        <w:t>пункте</w:t>
      </w:r>
      <w:r w:rsidR="00DA4FE5" w:rsidRPr="009538BA">
        <w:rPr>
          <w:rFonts w:ascii="Times New Roman" w:hAnsi="Times New Roman" w:cs="Times New Roman"/>
          <w:snapToGrid w:val="0"/>
          <w:color w:val="000000"/>
          <w:sz w:val="24"/>
          <w:szCs w:val="24"/>
        </w:rPr>
        <w:t xml:space="preserve"> </w:t>
      </w:r>
      <w:r w:rsidR="00B03E6E" w:rsidRPr="009538BA">
        <w:fldChar w:fldCharType="begin"/>
      </w:r>
      <w:r w:rsidR="00B03E6E" w:rsidRPr="009538BA">
        <w:instrText xml:space="preserve"> REF _Ref304050541 \r \h  \* MERGEFORMAT </w:instrText>
      </w:r>
      <w:r w:rsidR="00B03E6E" w:rsidRPr="009538BA">
        <w:fldChar w:fldCharType="separate"/>
      </w:r>
      <w:r w:rsidR="00583981" w:rsidRPr="00583981">
        <w:rPr>
          <w:rFonts w:ascii="Times New Roman" w:hAnsi="Times New Roman" w:cs="Times New Roman"/>
          <w:snapToGrid w:val="0"/>
          <w:color w:val="000000"/>
          <w:sz w:val="24"/>
          <w:szCs w:val="24"/>
        </w:rPr>
        <w:t>19.7</w:t>
      </w:r>
      <w:r w:rsidR="00B03E6E" w:rsidRPr="009538BA">
        <w:fldChar w:fldCharType="end"/>
      </w:r>
      <w:r w:rsidR="00AE6B3A" w:rsidRPr="009538BA">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Договора,</w:t>
      </w:r>
      <w:r w:rsidR="00D92A4A">
        <w:rPr>
          <w:rFonts w:ascii="Times New Roman" w:hAnsi="Times New Roman" w:cs="Times New Roman"/>
          <w:snapToGrid w:val="0"/>
          <w:color w:val="000000"/>
          <w:sz w:val="24"/>
          <w:szCs w:val="24"/>
        </w:rPr>
        <w:t xml:space="preserve"> или если </w:t>
      </w:r>
      <w:r w:rsidRPr="00D92A4A">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w:t>
      </w:r>
      <w:r w:rsidR="00BD4724" w:rsidRPr="00D92A4A">
        <w:rPr>
          <w:rFonts w:ascii="Times New Roman" w:hAnsi="Times New Roman" w:cs="Times New Roman"/>
          <w:color w:val="000000"/>
          <w:sz w:val="24"/>
          <w:szCs w:val="24"/>
        </w:rPr>
        <w:t>Недостатки</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Д</w:t>
      </w:r>
      <w:r w:rsidRPr="00D92A4A">
        <w:rPr>
          <w:rFonts w:ascii="Times New Roman" w:hAnsi="Times New Roman" w:cs="Times New Roman"/>
          <w:color w:val="000000"/>
          <w:sz w:val="24"/>
          <w:szCs w:val="24"/>
        </w:rPr>
        <w:t xml:space="preserve">ефекты в срок, согласованный Сторонами, Заказчик вправе поручить устранение </w:t>
      </w:r>
      <w:r w:rsidR="00BD4724" w:rsidRPr="00D92A4A">
        <w:rPr>
          <w:rFonts w:ascii="Times New Roman" w:hAnsi="Times New Roman" w:cs="Times New Roman"/>
          <w:color w:val="000000"/>
          <w:sz w:val="24"/>
          <w:szCs w:val="24"/>
        </w:rPr>
        <w:t>Недостатков</w:t>
      </w:r>
      <w:r w:rsidRPr="00D92A4A">
        <w:rPr>
          <w:rFonts w:ascii="Times New Roman" w:hAnsi="Times New Roman" w:cs="Times New Roman"/>
          <w:color w:val="000000"/>
          <w:sz w:val="24"/>
          <w:szCs w:val="24"/>
        </w:rPr>
        <w:t>/</w:t>
      </w:r>
      <w:r w:rsidR="00BD4724" w:rsidRPr="00D92A4A">
        <w:rPr>
          <w:rFonts w:ascii="Times New Roman" w:hAnsi="Times New Roman" w:cs="Times New Roman"/>
          <w:color w:val="000000"/>
          <w:sz w:val="24"/>
          <w:szCs w:val="24"/>
        </w:rPr>
        <w:t xml:space="preserve">Дефектов </w:t>
      </w:r>
      <w:r w:rsidRPr="00D92A4A">
        <w:rPr>
          <w:rFonts w:ascii="Times New Roman" w:hAnsi="Times New Roman" w:cs="Times New Roman"/>
          <w:color w:val="000000"/>
          <w:sz w:val="24"/>
          <w:szCs w:val="24"/>
        </w:rPr>
        <w:t>другому лицу за</w:t>
      </w:r>
      <w:proofErr w:type="gramEnd"/>
      <w:r w:rsidRPr="00D92A4A">
        <w:rPr>
          <w:rFonts w:ascii="Times New Roman" w:hAnsi="Times New Roman" w:cs="Times New Roman"/>
          <w:color w:val="000000"/>
          <w:sz w:val="24"/>
          <w:szCs w:val="24"/>
        </w:rPr>
        <w:t xml:space="preserve"> счет Генерального Подрядчика, а также потребовать от Генерального Подрядчика возмещения убытков. В случае поручения исправления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w:t>
      </w:r>
      <w:r w:rsidR="00BD4724" w:rsidRPr="00D92A4A">
        <w:rPr>
          <w:rFonts w:ascii="Times New Roman" w:hAnsi="Times New Roman" w:cs="Times New Roman"/>
          <w:color w:val="000000"/>
          <w:sz w:val="24"/>
          <w:szCs w:val="24"/>
        </w:rPr>
        <w:t xml:space="preserve">Работ </w:t>
      </w:r>
      <w:r w:rsidRPr="00D92A4A">
        <w:rPr>
          <w:rFonts w:ascii="Times New Roman" w:hAnsi="Times New Roman" w:cs="Times New Roman"/>
          <w:color w:val="000000"/>
          <w:sz w:val="24"/>
          <w:szCs w:val="24"/>
        </w:rPr>
        <w:t xml:space="preserve">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D92A4A">
        <w:rPr>
          <w:rFonts w:ascii="Times New Roman" w:hAnsi="Times New Roman" w:cs="Times New Roman"/>
          <w:sz w:val="24"/>
          <w:szCs w:val="24"/>
        </w:rPr>
        <w:t xml:space="preserve">согласны с тем, что сумма расходов Заказчика на устранение таких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 xml:space="preserve">ков не зависит от суммы затрат Генерального Подрядчика, если бы такие </w:t>
      </w:r>
      <w:r w:rsidR="00C64240" w:rsidRPr="00D92A4A">
        <w:rPr>
          <w:rFonts w:ascii="Times New Roman" w:hAnsi="Times New Roman" w:cs="Times New Roman"/>
          <w:sz w:val="24"/>
          <w:szCs w:val="24"/>
        </w:rPr>
        <w:t>Недостат</w:t>
      </w:r>
      <w:r w:rsidRPr="00D92A4A">
        <w:rPr>
          <w:rFonts w:ascii="Times New Roman" w:hAnsi="Times New Roman" w:cs="Times New Roman"/>
          <w:sz w:val="24"/>
          <w:szCs w:val="24"/>
        </w:rPr>
        <w:t>ки устранялись его силами.</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Заказчик</w:t>
      </w:r>
      <w:r w:rsidR="00944C1B" w:rsidRPr="009538BA">
        <w:rPr>
          <w:rFonts w:ascii="Times New Roman" w:hAnsi="Times New Roman" w:cs="Times New Roman"/>
          <w:color w:val="000000"/>
          <w:sz w:val="24"/>
          <w:szCs w:val="24"/>
        </w:rPr>
        <w:t xml:space="preserve"> удерживает</w:t>
      </w:r>
      <w:r w:rsidRPr="009538BA">
        <w:rPr>
          <w:rFonts w:ascii="Times New Roman" w:hAnsi="Times New Roman" w:cs="Times New Roman"/>
          <w:color w:val="000000"/>
          <w:sz w:val="24"/>
          <w:szCs w:val="24"/>
        </w:rPr>
        <w:t xml:space="preserve">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w:t>
      </w:r>
      <w:r w:rsidR="00BD4724" w:rsidRPr="009538BA">
        <w:rPr>
          <w:rFonts w:ascii="Times New Roman" w:hAnsi="Times New Roman" w:cs="Times New Roman"/>
          <w:color w:val="000000"/>
          <w:sz w:val="24"/>
          <w:szCs w:val="24"/>
        </w:rPr>
        <w:t>Недостатков</w:t>
      </w:r>
      <w:r w:rsidRPr="009538BA">
        <w:rPr>
          <w:rFonts w:ascii="Times New Roman" w:hAnsi="Times New Roman" w:cs="Times New Roman"/>
          <w:color w:val="000000"/>
          <w:sz w:val="24"/>
          <w:szCs w:val="24"/>
        </w:rPr>
        <w:t>/</w:t>
      </w:r>
      <w:r w:rsidR="00BD4724" w:rsidRPr="009538BA">
        <w:rPr>
          <w:rFonts w:ascii="Times New Roman" w:hAnsi="Times New Roman" w:cs="Times New Roman"/>
          <w:color w:val="000000"/>
          <w:sz w:val="24"/>
          <w:szCs w:val="24"/>
        </w:rPr>
        <w:t xml:space="preserve">Дефектов </w:t>
      </w:r>
      <w:r w:rsidRPr="009538BA">
        <w:rPr>
          <w:rFonts w:ascii="Times New Roman" w:hAnsi="Times New Roman" w:cs="Times New Roman"/>
          <w:color w:val="000000"/>
          <w:sz w:val="24"/>
          <w:szCs w:val="24"/>
        </w:rPr>
        <w:t xml:space="preserve">третьим лицом </w:t>
      </w:r>
      <w:r w:rsidR="007633D2" w:rsidRPr="009538BA">
        <w:rPr>
          <w:rFonts w:ascii="Times New Roman" w:hAnsi="Times New Roman" w:cs="Times New Roman"/>
          <w:color w:val="000000"/>
          <w:sz w:val="24"/>
          <w:szCs w:val="24"/>
        </w:rPr>
        <w:t xml:space="preserve">должна </w:t>
      </w:r>
      <w:r w:rsidRPr="009538BA">
        <w:rPr>
          <w:rFonts w:ascii="Times New Roman" w:hAnsi="Times New Roman" w:cs="Times New Roman"/>
          <w:color w:val="000000"/>
          <w:sz w:val="24"/>
          <w:szCs w:val="24"/>
        </w:rPr>
        <w:t xml:space="preserve">быть подтверждена Заказчиком письменными документами. В случае недостаточности суммы Гарантийного удержания, Генеральный </w:t>
      </w:r>
      <w:r w:rsidR="00B85522" w:rsidRPr="009538BA">
        <w:rPr>
          <w:rFonts w:ascii="Times New Roman" w:hAnsi="Times New Roman" w:cs="Times New Roman"/>
          <w:color w:val="000000"/>
          <w:sz w:val="24"/>
          <w:szCs w:val="24"/>
        </w:rPr>
        <w:t>Подрядчик</w:t>
      </w:r>
      <w:r w:rsidRPr="009538BA">
        <w:rPr>
          <w:rFonts w:ascii="Times New Roman" w:hAnsi="Times New Roman" w:cs="Times New Roman"/>
          <w:color w:val="000000"/>
          <w:sz w:val="24"/>
          <w:szCs w:val="24"/>
        </w:rPr>
        <w:t xml:space="preserve"> обязан возместить разницу между фактически понесенными Заказчиком затратами и суммой Гарантийного удержания в течение трех </w:t>
      </w:r>
      <w:r w:rsidR="00FC4531" w:rsidRPr="009538BA">
        <w:rPr>
          <w:rFonts w:ascii="Times New Roman" w:hAnsi="Times New Roman" w:cs="Times New Roman"/>
          <w:color w:val="000000"/>
          <w:sz w:val="24"/>
          <w:szCs w:val="24"/>
        </w:rPr>
        <w:t xml:space="preserve">Рабочих </w:t>
      </w:r>
      <w:r w:rsidRPr="009538BA">
        <w:rPr>
          <w:rFonts w:ascii="Times New Roman" w:hAnsi="Times New Roman" w:cs="Times New Roman"/>
          <w:color w:val="000000"/>
          <w:sz w:val="24"/>
          <w:szCs w:val="24"/>
        </w:rPr>
        <w:t>дней с даты направления Заказчиком соответствующего уведомления.</w:t>
      </w:r>
    </w:p>
    <w:p w:rsidR="008741C3" w:rsidRPr="00D92A4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 xml:space="preserve">В том случае, если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 xml:space="preserve">Подрядчик </w:t>
      </w:r>
      <w:proofErr w:type="gramStart"/>
      <w:r w:rsidRPr="009538BA">
        <w:rPr>
          <w:rFonts w:ascii="Times New Roman" w:hAnsi="Times New Roman" w:cs="Times New Roman"/>
          <w:snapToGrid w:val="0"/>
          <w:color w:val="000000"/>
          <w:sz w:val="24"/>
          <w:szCs w:val="24"/>
        </w:rPr>
        <w:t>выполняет Работы зная</w:t>
      </w:r>
      <w:proofErr w:type="gramEnd"/>
      <w:r w:rsidRPr="009538BA">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w:t>
      </w:r>
      <w:r w:rsidR="008C537A" w:rsidRPr="009538BA">
        <w:rPr>
          <w:rFonts w:ascii="Times New Roman" w:hAnsi="Times New Roman" w:cs="Times New Roman"/>
          <w:snapToGrid w:val="0"/>
          <w:color w:val="000000"/>
          <w:sz w:val="24"/>
          <w:szCs w:val="24"/>
        </w:rPr>
        <w:t>,</w:t>
      </w:r>
      <w:r w:rsidRPr="009538BA">
        <w:rPr>
          <w:rFonts w:ascii="Times New Roman" w:hAnsi="Times New Roman" w:cs="Times New Roman"/>
          <w:snapToGrid w:val="0"/>
          <w:color w:val="000000"/>
          <w:sz w:val="24"/>
          <w:szCs w:val="24"/>
        </w:rPr>
        <w:t xml:space="preserve"> положениям, и, независимо от того, что он уведомил об этом Заказчика,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snapToGrid w:val="0"/>
          <w:color w:val="000000"/>
          <w:sz w:val="24"/>
          <w:szCs w:val="24"/>
        </w:rPr>
        <w:t>Подрядчик принимает на себя всю полноту ответственности в отношении таких Работ и соответствующих издержек.</w:t>
      </w:r>
    </w:p>
    <w:p w:rsidR="00D92A4A" w:rsidRPr="00437EF1" w:rsidRDefault="00D92A4A" w:rsidP="00D92A4A">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переход рисков</w:t>
      </w:r>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 xml:space="preserve">Генеральный Подрядчик несет ответственность за риск случайной гибели или случайного повреждения результата Работ и всего </w:t>
      </w:r>
      <w:r w:rsidR="007B27DB" w:rsidRPr="009538BA">
        <w:rPr>
          <w:rFonts w:ascii="Times New Roman" w:hAnsi="Times New Roman" w:cs="Times New Roman"/>
          <w:color w:val="000000"/>
          <w:sz w:val="24"/>
          <w:szCs w:val="24"/>
        </w:rPr>
        <w:t>Оборудован</w:t>
      </w:r>
      <w:r w:rsidRPr="009538BA">
        <w:rPr>
          <w:rFonts w:ascii="Times New Roman" w:hAnsi="Times New Roman" w:cs="Times New Roman"/>
          <w:color w:val="000000"/>
          <w:sz w:val="24"/>
          <w:szCs w:val="24"/>
        </w:rPr>
        <w:t>и</w:t>
      </w:r>
      <w:r w:rsidR="002B11ED" w:rsidRPr="009538BA">
        <w:rPr>
          <w:rFonts w:ascii="Times New Roman" w:hAnsi="Times New Roman" w:cs="Times New Roman"/>
          <w:color w:val="000000"/>
          <w:sz w:val="24"/>
          <w:szCs w:val="24"/>
        </w:rPr>
        <w:t>я</w:t>
      </w:r>
      <w:r w:rsidRPr="009538BA">
        <w:rPr>
          <w:rFonts w:ascii="Times New Roman" w:hAnsi="Times New Roman" w:cs="Times New Roman"/>
          <w:color w:val="000000"/>
          <w:sz w:val="24"/>
          <w:szCs w:val="24"/>
        </w:rPr>
        <w:t xml:space="preserve">, </w:t>
      </w:r>
      <w:r w:rsidR="007B27DB" w:rsidRPr="009538BA">
        <w:rPr>
          <w:rFonts w:ascii="Times New Roman" w:hAnsi="Times New Roman" w:cs="Times New Roman"/>
          <w:color w:val="000000"/>
          <w:sz w:val="24"/>
          <w:szCs w:val="24"/>
        </w:rPr>
        <w:t>Материал</w:t>
      </w:r>
      <w:r w:rsidRPr="009538BA">
        <w:rPr>
          <w:rFonts w:ascii="Times New Roman" w:hAnsi="Times New Roman" w:cs="Times New Roman"/>
          <w:color w:val="000000"/>
          <w:sz w:val="24"/>
          <w:szCs w:val="24"/>
        </w:rPr>
        <w:t xml:space="preserve">ов, имущества, находящихся 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площадке</w:t>
      </w:r>
      <w:r w:rsidR="006B327A">
        <w:rPr>
          <w:rFonts w:ascii="Times New Roman" w:hAnsi="Times New Roman" w:cs="Times New Roman"/>
          <w:color w:val="000000"/>
          <w:sz w:val="24"/>
          <w:szCs w:val="24"/>
        </w:rPr>
        <w:t xml:space="preserve"> и в Помещениях, </w:t>
      </w:r>
      <w:r w:rsidRPr="009538BA">
        <w:rPr>
          <w:rFonts w:ascii="Times New Roman" w:hAnsi="Times New Roman" w:cs="Times New Roman"/>
          <w:color w:val="000000"/>
          <w:sz w:val="24"/>
          <w:szCs w:val="24"/>
        </w:rPr>
        <w:t xml:space="preserve">начиная с момента подписания Сторонами Акта передачи </w:t>
      </w:r>
      <w:r w:rsidR="006B327A">
        <w:rPr>
          <w:rFonts w:ascii="Times New Roman" w:hAnsi="Times New Roman" w:cs="Times New Roman"/>
          <w:color w:val="000000"/>
          <w:sz w:val="24"/>
          <w:szCs w:val="24"/>
        </w:rPr>
        <w:t>Помещений</w:t>
      </w:r>
      <w:r w:rsidRPr="009538BA">
        <w:rPr>
          <w:rFonts w:ascii="Times New Roman" w:hAnsi="Times New Roman" w:cs="Times New Roman"/>
          <w:color w:val="000000"/>
          <w:sz w:val="24"/>
          <w:szCs w:val="24"/>
        </w:rPr>
        <w:t xml:space="preserve"> и до момента подписания Заказчиком Акта приемки законченного строительством </w:t>
      </w:r>
      <w:r w:rsidR="0030367A"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бъекта</w:t>
      </w:r>
      <w:r w:rsidRPr="009538BA">
        <w:rPr>
          <w:rFonts w:ascii="Times New Roman" w:hAnsi="Times New Roman" w:cs="Times New Roman"/>
          <w:sz w:val="24"/>
          <w:szCs w:val="24"/>
        </w:rPr>
        <w:t xml:space="preserve">. </w:t>
      </w:r>
    </w:p>
    <w:p w:rsidR="007A2B27" w:rsidRPr="009538BA" w:rsidRDefault="007A2B27"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z w:val="24"/>
          <w:szCs w:val="24"/>
        </w:rPr>
        <w:lastRenderedPageBreak/>
        <w:t xml:space="preserve">В случае повреждения, пропажи, кражи любого имущества в пределах </w:t>
      </w:r>
      <w:r w:rsidR="006B327A">
        <w:rPr>
          <w:rFonts w:ascii="Times New Roman" w:hAnsi="Times New Roman" w:cs="Times New Roman"/>
          <w:sz w:val="24"/>
          <w:szCs w:val="24"/>
        </w:rPr>
        <w:t>с</w:t>
      </w:r>
      <w:r w:rsidRPr="009538BA">
        <w:rPr>
          <w:rFonts w:ascii="Times New Roman" w:hAnsi="Times New Roman" w:cs="Times New Roman"/>
          <w:sz w:val="24"/>
          <w:szCs w:val="24"/>
        </w:rPr>
        <w:t>троительной площадки Генеральный Подрядчик обязан без промедлений компенсировать все убытки потерпевшей стороне.</w:t>
      </w:r>
    </w:p>
    <w:p w:rsidR="00CF0E01" w:rsidRPr="009538BA" w:rsidRDefault="00CF0E01"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7A2B27" w:rsidRPr="009538BA" w:rsidRDefault="007A2B27"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72" w:name="_Ref303778934"/>
      <w:r w:rsidRPr="009538BA">
        <w:rPr>
          <w:rFonts w:ascii="Times New Roman" w:hAnsi="Times New Roman" w:cs="Times New Roman"/>
          <w:b/>
          <w:color w:val="000000"/>
          <w:sz w:val="24"/>
          <w:szCs w:val="24"/>
        </w:rPr>
        <w:t>ВНЕСЕНИЕ ИЗМЕНЕНИЙ</w:t>
      </w:r>
      <w:bookmarkEnd w:id="172"/>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C42DBB" w:rsidRPr="009538BA" w:rsidRDefault="002D18A5"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7A2B27" w:rsidRPr="009538BA" w:rsidRDefault="007A2B27"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Внесение </w:t>
      </w:r>
      <w:r w:rsidR="00A4318F" w:rsidRPr="009538BA">
        <w:rPr>
          <w:rFonts w:ascii="Times New Roman" w:hAnsi="Times New Roman"/>
          <w:sz w:val="24"/>
          <w:szCs w:val="24"/>
        </w:rPr>
        <w:t xml:space="preserve">изменений </w:t>
      </w:r>
      <w:r w:rsidRPr="009538BA">
        <w:rPr>
          <w:rFonts w:ascii="Times New Roman" w:hAnsi="Times New Roman"/>
          <w:sz w:val="24"/>
          <w:szCs w:val="24"/>
        </w:rPr>
        <w:t xml:space="preserve">– это официальная письменная процедура, которой следуют Стороны, направляя </w:t>
      </w:r>
      <w:r w:rsidR="00354AD4" w:rsidRPr="009538BA">
        <w:rPr>
          <w:rFonts w:ascii="Times New Roman" w:hAnsi="Times New Roman"/>
          <w:sz w:val="24"/>
          <w:szCs w:val="24"/>
        </w:rPr>
        <w:t>друг другу</w:t>
      </w:r>
      <w:r w:rsidRPr="009538BA">
        <w:rPr>
          <w:rFonts w:ascii="Times New Roman" w:hAnsi="Times New Roman"/>
          <w:sz w:val="24"/>
          <w:szCs w:val="24"/>
        </w:rPr>
        <w:t xml:space="preserve">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w:t>
      </w:r>
      <w:r w:rsidR="002D18A5" w:rsidRPr="009538BA">
        <w:rPr>
          <w:rFonts w:ascii="Times New Roman" w:hAnsi="Times New Roman"/>
          <w:sz w:val="24"/>
          <w:szCs w:val="24"/>
        </w:rPr>
        <w:t>е желание на внесение изменений</w:t>
      </w:r>
      <w:r w:rsidR="00A4318F" w:rsidRPr="009538BA">
        <w:rPr>
          <w:rFonts w:ascii="Times New Roman" w:hAnsi="Times New Roman"/>
          <w:sz w:val="24"/>
          <w:szCs w:val="24"/>
        </w:rPr>
        <w:t xml:space="preserve">. </w:t>
      </w:r>
    </w:p>
    <w:p w:rsidR="00C04960" w:rsidRPr="009538BA" w:rsidRDefault="00C04960"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В случае если внесение изменений инициирует Заказчик, то он направляет </w:t>
      </w:r>
      <w:r w:rsidR="007E2290" w:rsidRPr="009538BA">
        <w:rPr>
          <w:rFonts w:ascii="Times New Roman" w:hAnsi="Times New Roman" w:cs="Times New Roman"/>
          <w:sz w:val="24"/>
          <w:szCs w:val="24"/>
        </w:rPr>
        <w:t>Подрядчику</w:t>
      </w:r>
      <w:r w:rsidRPr="009538BA">
        <w:rPr>
          <w:rFonts w:ascii="Times New Roman" w:hAnsi="Times New Roman" w:cs="Times New Roman"/>
          <w:sz w:val="24"/>
          <w:szCs w:val="24"/>
        </w:rPr>
        <w:t xml:space="preserve"> описание требуемого изменения и запрос о предоставлении </w:t>
      </w:r>
      <w:r w:rsidR="007E2290" w:rsidRPr="009538BA">
        <w:rPr>
          <w:rFonts w:ascii="Times New Roman" w:hAnsi="Times New Roman" w:cs="Times New Roman"/>
          <w:sz w:val="24"/>
          <w:szCs w:val="24"/>
        </w:rPr>
        <w:t>Подрядчиком</w:t>
      </w:r>
      <w:r w:rsidRPr="009538BA">
        <w:rPr>
          <w:rFonts w:ascii="Times New Roman" w:hAnsi="Times New Roman" w:cs="Times New Roman"/>
          <w:sz w:val="24"/>
          <w:szCs w:val="24"/>
        </w:rPr>
        <w:t xml:space="preserve"> Заявки на внесение изменений. </w:t>
      </w:r>
      <w:r w:rsidR="007E2290" w:rsidRPr="009538BA">
        <w:rPr>
          <w:rFonts w:ascii="Times New Roman" w:hAnsi="Times New Roman" w:cs="Times New Roman"/>
          <w:sz w:val="24"/>
          <w:szCs w:val="24"/>
        </w:rPr>
        <w:t>Подрядчик</w:t>
      </w:r>
      <w:r w:rsidR="00DC363A">
        <w:rPr>
          <w:rFonts w:ascii="Times New Roman" w:hAnsi="Times New Roman" w:cs="Times New Roman"/>
          <w:sz w:val="24"/>
          <w:szCs w:val="24"/>
        </w:rPr>
        <w:t xml:space="preserve"> в течение 5 (пяти</w:t>
      </w:r>
      <w:r w:rsidRPr="009538BA">
        <w:rPr>
          <w:rFonts w:ascii="Times New Roman" w:hAnsi="Times New Roman" w:cs="Times New Roman"/>
          <w:sz w:val="24"/>
          <w:szCs w:val="24"/>
        </w:rPr>
        <w:t xml:space="preserve">) Календарных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w:t>
      </w:r>
      <w:r w:rsidR="000D1575" w:rsidRPr="009538BA">
        <w:rPr>
          <w:rFonts w:ascii="Times New Roman" w:hAnsi="Times New Roman" w:cs="Times New Roman"/>
          <w:sz w:val="24"/>
          <w:szCs w:val="24"/>
        </w:rPr>
        <w:t xml:space="preserve">Генеральный </w:t>
      </w:r>
      <w:r w:rsidR="007E2290" w:rsidRPr="009538BA">
        <w:rPr>
          <w:rFonts w:ascii="Times New Roman" w:hAnsi="Times New Roman" w:cs="Times New Roman"/>
          <w:sz w:val="24"/>
          <w:szCs w:val="24"/>
        </w:rPr>
        <w:t>Подрядчик</w:t>
      </w:r>
      <w:r w:rsidRPr="009538BA">
        <w:rPr>
          <w:rFonts w:ascii="Times New Roman" w:hAnsi="Times New Roman" w:cs="Times New Roman"/>
          <w:sz w:val="24"/>
          <w:szCs w:val="24"/>
        </w:rPr>
        <w:t xml:space="preserve"> имеет право отказаться от выполнения такого изменения, только если он не имеет необходимых лицензий и/или свидетельств о допуске выданных соответствующими организациями (в соответствии с Федеральным законом от 01.12.07 г. № 315-ФЗ  «О саморегулируемых организациях») к выполнению Работ по такому изменению.</w:t>
      </w:r>
    </w:p>
    <w:p w:rsidR="00386769" w:rsidRDefault="00C04960"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В случае если внесение изменений инициирует </w:t>
      </w:r>
      <w:r w:rsidR="000D1575" w:rsidRPr="00386769">
        <w:rPr>
          <w:rFonts w:ascii="Times New Roman" w:hAnsi="Times New Roman" w:cs="Times New Roman"/>
          <w:sz w:val="24"/>
          <w:szCs w:val="24"/>
        </w:rPr>
        <w:t xml:space="preserve">Генеральный </w:t>
      </w:r>
      <w:r w:rsidR="007E2290" w:rsidRPr="00386769">
        <w:rPr>
          <w:rFonts w:ascii="Times New Roman" w:hAnsi="Times New Roman" w:cs="Times New Roman"/>
          <w:sz w:val="24"/>
          <w:szCs w:val="24"/>
        </w:rPr>
        <w:t>Подрядчик</w:t>
      </w:r>
      <w:r w:rsidRPr="00386769">
        <w:rPr>
          <w:rFonts w:ascii="Times New Roman" w:hAnsi="Times New Roman" w:cs="Times New Roman"/>
          <w:sz w:val="24"/>
          <w:szCs w:val="24"/>
        </w:rPr>
        <w:t xml:space="preserve">, то он представляет Заказчику Заявку на внесение изменений с указанием стоимости и сроков выполнения работ по изменению. </w:t>
      </w:r>
    </w:p>
    <w:p w:rsidR="00C04960" w:rsidRPr="00386769" w:rsidRDefault="00C04960"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386769">
        <w:rPr>
          <w:rFonts w:ascii="Times New Roman" w:hAnsi="Times New Roman" w:cs="Times New Roman"/>
          <w:sz w:val="24"/>
          <w:szCs w:val="24"/>
        </w:rPr>
        <w:t xml:space="preserve">Заказчик должен ответить </w:t>
      </w:r>
      <w:r w:rsidR="000D1575" w:rsidRPr="00386769">
        <w:rPr>
          <w:rFonts w:ascii="Times New Roman" w:hAnsi="Times New Roman" w:cs="Times New Roman"/>
          <w:sz w:val="24"/>
          <w:szCs w:val="24"/>
        </w:rPr>
        <w:t xml:space="preserve">Генеральному </w:t>
      </w:r>
      <w:r w:rsidR="007E2290" w:rsidRPr="00386769">
        <w:rPr>
          <w:rFonts w:ascii="Times New Roman" w:hAnsi="Times New Roman" w:cs="Times New Roman"/>
          <w:sz w:val="24"/>
          <w:szCs w:val="24"/>
        </w:rPr>
        <w:t>Подрядчику</w:t>
      </w:r>
      <w:r w:rsidR="00DC363A" w:rsidRPr="00386769">
        <w:rPr>
          <w:rFonts w:ascii="Times New Roman" w:hAnsi="Times New Roman" w:cs="Times New Roman"/>
          <w:sz w:val="24"/>
          <w:szCs w:val="24"/>
        </w:rPr>
        <w:t xml:space="preserve"> в течение 5 (п</w:t>
      </w:r>
      <w:r w:rsidRPr="00386769">
        <w:rPr>
          <w:rFonts w:ascii="Times New Roman" w:hAnsi="Times New Roman" w:cs="Times New Roman"/>
          <w:sz w:val="24"/>
          <w:szCs w:val="24"/>
        </w:rPr>
        <w:t xml:space="preserve">яти) Календарных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w:t>
      </w:r>
      <w:r w:rsidR="000D1575" w:rsidRPr="00386769">
        <w:rPr>
          <w:rFonts w:ascii="Times New Roman" w:hAnsi="Times New Roman" w:cs="Times New Roman"/>
          <w:sz w:val="24"/>
          <w:szCs w:val="24"/>
        </w:rPr>
        <w:t xml:space="preserve">Генерального </w:t>
      </w:r>
      <w:r w:rsidR="007E2290" w:rsidRPr="00386769">
        <w:rPr>
          <w:rFonts w:ascii="Times New Roman" w:hAnsi="Times New Roman" w:cs="Times New Roman"/>
          <w:sz w:val="24"/>
          <w:szCs w:val="24"/>
        </w:rPr>
        <w:t>Подрядчика</w:t>
      </w:r>
      <w:r w:rsidRPr="00386769">
        <w:rPr>
          <w:rFonts w:ascii="Times New Roman" w:hAnsi="Times New Roman" w:cs="Times New Roman"/>
          <w:sz w:val="24"/>
          <w:szCs w:val="24"/>
        </w:rPr>
        <w:t>, то она будет считаться не согласованной. В случае</w:t>
      </w:r>
      <w:proofErr w:type="gramStart"/>
      <w:r w:rsidRPr="00386769">
        <w:rPr>
          <w:rFonts w:ascii="Times New Roman" w:hAnsi="Times New Roman" w:cs="Times New Roman"/>
          <w:sz w:val="24"/>
          <w:szCs w:val="24"/>
        </w:rPr>
        <w:t>,</w:t>
      </w:r>
      <w:proofErr w:type="gramEnd"/>
      <w:r w:rsidRPr="00386769">
        <w:rPr>
          <w:rFonts w:ascii="Times New Roman" w:hAnsi="Times New Roman" w:cs="Times New Roman"/>
          <w:sz w:val="24"/>
          <w:szCs w:val="24"/>
        </w:rPr>
        <w:t xml:space="preserve"> если Заказчик письменно согласовывает представленную </w:t>
      </w:r>
      <w:r w:rsidR="000D1575" w:rsidRPr="00386769">
        <w:rPr>
          <w:rFonts w:ascii="Times New Roman" w:hAnsi="Times New Roman" w:cs="Times New Roman"/>
          <w:sz w:val="24"/>
          <w:szCs w:val="24"/>
        </w:rPr>
        <w:t xml:space="preserve">Генеральным </w:t>
      </w:r>
      <w:r w:rsidR="007E2290" w:rsidRPr="00386769">
        <w:rPr>
          <w:rFonts w:ascii="Times New Roman" w:hAnsi="Times New Roman" w:cs="Times New Roman"/>
          <w:sz w:val="24"/>
          <w:szCs w:val="24"/>
        </w:rPr>
        <w:t>Подрядчиком</w:t>
      </w:r>
      <w:r w:rsidRPr="00386769">
        <w:rPr>
          <w:rFonts w:ascii="Times New Roman" w:hAnsi="Times New Roman" w:cs="Times New Roman"/>
          <w:sz w:val="24"/>
          <w:szCs w:val="24"/>
        </w:rPr>
        <w:t xml:space="preserve"> Заявку на внесение изменений, она является основанием для подписания соответствующего дополнительного соглашения к Договору. </w:t>
      </w:r>
    </w:p>
    <w:p w:rsidR="005A3775" w:rsidRDefault="00C04960"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Стороны договорились, что</w:t>
      </w:r>
      <w:r w:rsidR="00D92A4A">
        <w:rPr>
          <w:rFonts w:ascii="Times New Roman" w:hAnsi="Times New Roman" w:cs="Times New Roman"/>
          <w:sz w:val="24"/>
          <w:szCs w:val="24"/>
        </w:rPr>
        <w:t xml:space="preserve"> стоимость дополнительных </w:t>
      </w:r>
      <w:r w:rsidRPr="009538BA">
        <w:rPr>
          <w:rFonts w:ascii="Times New Roman" w:hAnsi="Times New Roman" w:cs="Times New Roman"/>
          <w:sz w:val="24"/>
          <w:szCs w:val="24"/>
        </w:rPr>
        <w:t xml:space="preserve">Работ определяется на основании </w:t>
      </w:r>
      <w:r w:rsidR="00DE2A48" w:rsidRPr="009538BA">
        <w:rPr>
          <w:rFonts w:ascii="Times New Roman" w:hAnsi="Times New Roman" w:cs="Times New Roman"/>
          <w:sz w:val="24"/>
          <w:szCs w:val="24"/>
        </w:rPr>
        <w:t>сметы, составленной с применением ФЕР</w:t>
      </w:r>
      <w:r w:rsidR="00DC363A">
        <w:rPr>
          <w:rFonts w:ascii="Times New Roman" w:hAnsi="Times New Roman" w:cs="Times New Roman"/>
          <w:sz w:val="24"/>
          <w:szCs w:val="24"/>
        </w:rPr>
        <w:t>-2001</w:t>
      </w:r>
      <w:r w:rsidR="008C69C0">
        <w:rPr>
          <w:rFonts w:ascii="Times New Roman" w:hAnsi="Times New Roman" w:cs="Times New Roman"/>
          <w:sz w:val="24"/>
          <w:szCs w:val="24"/>
        </w:rPr>
        <w:t xml:space="preserve"> </w:t>
      </w:r>
      <w:r w:rsidR="008C69C0" w:rsidRPr="008F5E85">
        <w:rPr>
          <w:rFonts w:ascii="Times New Roman" w:hAnsi="Times New Roman" w:cs="Times New Roman"/>
          <w:sz w:val="24"/>
          <w:szCs w:val="24"/>
        </w:rPr>
        <w:t>(в редакции 20</w:t>
      </w:r>
      <w:r w:rsidR="008C69C0">
        <w:rPr>
          <w:rFonts w:ascii="Times New Roman" w:hAnsi="Times New Roman" w:cs="Times New Roman"/>
          <w:sz w:val="24"/>
          <w:szCs w:val="24"/>
        </w:rPr>
        <w:t>14</w:t>
      </w:r>
      <w:r w:rsidR="008C69C0" w:rsidRPr="008F5E85">
        <w:rPr>
          <w:rFonts w:ascii="Times New Roman" w:hAnsi="Times New Roman" w:cs="Times New Roman"/>
          <w:sz w:val="24"/>
          <w:szCs w:val="24"/>
        </w:rPr>
        <w:t xml:space="preserve"> г.)</w:t>
      </w:r>
      <w:r w:rsidR="00DE2A48" w:rsidRPr="009538BA">
        <w:rPr>
          <w:rFonts w:ascii="Times New Roman" w:hAnsi="Times New Roman" w:cs="Times New Roman"/>
          <w:sz w:val="24"/>
          <w:szCs w:val="24"/>
        </w:rPr>
        <w:t>.</w:t>
      </w:r>
    </w:p>
    <w:p w:rsidR="008741C3" w:rsidRPr="009538BA" w:rsidRDefault="008741C3" w:rsidP="008741C3">
      <w:pPr>
        <w:pStyle w:val="a4"/>
        <w:tabs>
          <w:tab w:val="left" w:pos="993"/>
          <w:tab w:val="left" w:pos="1276"/>
        </w:tabs>
        <w:spacing w:after="0" w:line="240" w:lineRule="auto"/>
        <w:ind w:left="709"/>
        <w:jc w:val="both"/>
        <w:rPr>
          <w:rFonts w:ascii="Times New Roman" w:hAnsi="Times New Roman" w:cs="Times New Roman"/>
          <w:sz w:val="24"/>
          <w:szCs w:val="24"/>
        </w:rPr>
      </w:pPr>
    </w:p>
    <w:p w:rsidR="001F3812" w:rsidRPr="009538BA" w:rsidRDefault="001F3812"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b/>
          <w:bCs/>
          <w:caps/>
          <w:sz w:val="24"/>
          <w:szCs w:val="24"/>
        </w:rPr>
        <w:t>приостановление работ</w:t>
      </w:r>
    </w:p>
    <w:p w:rsidR="001F3812" w:rsidRPr="009538BA" w:rsidRDefault="001F3812"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napToGrid w:val="0"/>
          <w:color w:val="000000"/>
          <w:sz w:val="24"/>
          <w:szCs w:val="24"/>
        </w:rPr>
        <w:t xml:space="preserve">Генеральный Подрядчик обязан выполнять все распоряжения </w:t>
      </w:r>
      <w:r w:rsidR="00AE31A0" w:rsidRPr="009538BA">
        <w:rPr>
          <w:rFonts w:ascii="Times New Roman" w:hAnsi="Times New Roman" w:cs="Times New Roman"/>
          <w:snapToGrid w:val="0"/>
          <w:color w:val="000000"/>
          <w:sz w:val="24"/>
          <w:szCs w:val="24"/>
        </w:rPr>
        <w:t xml:space="preserve">и Указания </w:t>
      </w:r>
      <w:r w:rsidRPr="009538BA">
        <w:rPr>
          <w:rFonts w:ascii="Times New Roman" w:hAnsi="Times New Roman" w:cs="Times New Roman"/>
          <w:snapToGrid w:val="0"/>
          <w:color w:val="000000"/>
          <w:sz w:val="24"/>
          <w:szCs w:val="24"/>
        </w:rPr>
        <w:t>Заказчика, касающиеся производства Работ, включая распоряжения о приостановке всех или части Работ.</w:t>
      </w:r>
    </w:p>
    <w:p w:rsidR="001F3812" w:rsidRPr="009538BA" w:rsidRDefault="001F3812"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Если Заказчик</w:t>
      </w:r>
      <w:r w:rsidR="009E5E78" w:rsidRPr="009538BA">
        <w:rPr>
          <w:rFonts w:ascii="Times New Roman" w:hAnsi="Times New Roman" w:cs="Times New Roman"/>
          <w:snapToGrid w:val="0"/>
          <w:color w:val="000000"/>
          <w:sz w:val="24"/>
          <w:szCs w:val="24"/>
        </w:rPr>
        <w:t xml:space="preserve"> обнаруживает или обоснованно считает, что</w:t>
      </w:r>
      <w:r w:rsidR="002D18A5" w:rsidRPr="009538BA">
        <w:rPr>
          <w:rFonts w:ascii="Times New Roman" w:hAnsi="Times New Roman" w:cs="Times New Roman"/>
          <w:snapToGrid w:val="0"/>
          <w:color w:val="000000"/>
          <w:sz w:val="24"/>
          <w:szCs w:val="24"/>
        </w:rPr>
        <w:t>:</w:t>
      </w:r>
      <w:r w:rsidR="00425633">
        <w:rPr>
          <w:rFonts w:ascii="Times New Roman" w:hAnsi="Times New Roman" w:cs="Times New Roman"/>
          <w:snapToGrid w:val="0"/>
          <w:color w:val="000000"/>
          <w:sz w:val="24"/>
          <w:szCs w:val="24"/>
        </w:rPr>
        <w:t xml:space="preserve"> </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1</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Работы, или любая их часть являются дефектными или создают оп</w:t>
      </w:r>
      <w:r w:rsidR="00AE31A0" w:rsidRPr="009538BA">
        <w:rPr>
          <w:rFonts w:ascii="Times New Roman" w:hAnsi="Times New Roman"/>
          <w:snapToGrid w:val="0"/>
          <w:color w:val="000000"/>
          <w:sz w:val="24"/>
          <w:szCs w:val="24"/>
        </w:rPr>
        <w:t>асность людям или собственности;</w:t>
      </w:r>
      <w:r w:rsidR="00037756" w:rsidRPr="009538BA">
        <w:rPr>
          <w:rFonts w:ascii="Times New Roman" w:hAnsi="Times New Roman"/>
          <w:snapToGrid w:val="0"/>
          <w:color w:val="000000"/>
          <w:sz w:val="24"/>
          <w:szCs w:val="24"/>
        </w:rPr>
        <w:t xml:space="preserve"> </w:t>
      </w:r>
      <w:r w:rsidR="002D18A5" w:rsidRPr="009538BA">
        <w:rPr>
          <w:rFonts w:ascii="Times New Roman" w:hAnsi="Times New Roman"/>
          <w:snapToGrid w:val="0"/>
          <w:color w:val="000000"/>
          <w:sz w:val="24"/>
          <w:szCs w:val="24"/>
        </w:rPr>
        <w:t>или</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2</w:t>
      </w:r>
      <w:r w:rsidR="00040A06" w:rsidRPr="009538BA">
        <w:rPr>
          <w:rFonts w:ascii="Times New Roman" w:hAnsi="Times New Roman"/>
          <w:snapToGrid w:val="0"/>
          <w:color w:val="000000"/>
          <w:sz w:val="24"/>
          <w:szCs w:val="24"/>
        </w:rPr>
        <w:t>)</w:t>
      </w:r>
      <w:r w:rsidR="001F3812" w:rsidRPr="009538BA">
        <w:rPr>
          <w:rFonts w:ascii="Times New Roman" w:hAnsi="Times New Roman"/>
          <w:snapToGrid w:val="0"/>
          <w:color w:val="000000"/>
          <w:sz w:val="24"/>
          <w:szCs w:val="24"/>
        </w:rPr>
        <w:t xml:space="preserve"> </w:t>
      </w:r>
      <w:r w:rsidR="001F3812" w:rsidRPr="009538BA">
        <w:rPr>
          <w:rFonts w:ascii="Times New Roman" w:hAnsi="Times New Roman"/>
          <w:snapToGrid w:val="0"/>
          <w:color w:val="000000"/>
          <w:sz w:val="24"/>
          <w:szCs w:val="24"/>
        </w:rPr>
        <w:tab/>
        <w:t>Генеральный Подрядчик не предоставляет достаточно</w:t>
      </w:r>
      <w:r w:rsidR="00AE31A0" w:rsidRPr="009538BA">
        <w:rPr>
          <w:rFonts w:ascii="Times New Roman" w:hAnsi="Times New Roman"/>
          <w:snapToGrid w:val="0"/>
          <w:color w:val="000000"/>
          <w:sz w:val="24"/>
          <w:szCs w:val="24"/>
        </w:rPr>
        <w:t>е количество</w:t>
      </w:r>
      <w:r w:rsidR="001F3812" w:rsidRPr="009538BA">
        <w:rPr>
          <w:rFonts w:ascii="Times New Roman" w:hAnsi="Times New Roman"/>
          <w:snapToGrid w:val="0"/>
          <w:color w:val="000000"/>
          <w:sz w:val="24"/>
          <w:szCs w:val="24"/>
        </w:rPr>
        <w:t xml:space="preserve"> рабочей силы, </w:t>
      </w:r>
      <w:r w:rsidR="007B27DB" w:rsidRPr="009538BA">
        <w:rPr>
          <w:rFonts w:ascii="Times New Roman" w:hAnsi="Times New Roman"/>
          <w:snapToGrid w:val="0"/>
          <w:color w:val="000000"/>
          <w:sz w:val="24"/>
          <w:szCs w:val="24"/>
        </w:rPr>
        <w:t>Материал</w:t>
      </w:r>
      <w:r w:rsidR="001F3812" w:rsidRPr="009538BA">
        <w:rPr>
          <w:rFonts w:ascii="Times New Roman" w:hAnsi="Times New Roman"/>
          <w:snapToGrid w:val="0"/>
          <w:color w:val="000000"/>
          <w:sz w:val="24"/>
          <w:szCs w:val="24"/>
        </w:rPr>
        <w:t xml:space="preserve">ов или </w:t>
      </w:r>
      <w:r w:rsidR="007B27DB" w:rsidRPr="009538BA">
        <w:rPr>
          <w:rFonts w:ascii="Times New Roman" w:hAnsi="Times New Roman"/>
          <w:snapToGrid w:val="0"/>
          <w:color w:val="000000"/>
          <w:sz w:val="24"/>
          <w:szCs w:val="24"/>
        </w:rPr>
        <w:t>Оборудован</w:t>
      </w:r>
      <w:r w:rsidR="001F3812" w:rsidRPr="009538BA">
        <w:rPr>
          <w:rFonts w:ascii="Times New Roman" w:hAnsi="Times New Roman"/>
          <w:snapToGrid w:val="0"/>
          <w:color w:val="000000"/>
          <w:sz w:val="24"/>
          <w:szCs w:val="24"/>
        </w:rPr>
        <w:t>ия для выполнения Работ согласно условиям настоящего Догово</w:t>
      </w:r>
      <w:r w:rsidR="00115073">
        <w:rPr>
          <w:rFonts w:ascii="Times New Roman" w:hAnsi="Times New Roman"/>
          <w:snapToGrid w:val="0"/>
          <w:color w:val="000000"/>
          <w:sz w:val="24"/>
          <w:szCs w:val="24"/>
        </w:rPr>
        <w:t>ра,</w:t>
      </w:r>
      <w:r w:rsidR="00AE31A0" w:rsidRPr="009538BA">
        <w:rPr>
          <w:rFonts w:ascii="Times New Roman" w:hAnsi="Times New Roman"/>
          <w:snapToGrid w:val="0"/>
          <w:color w:val="000000"/>
          <w:sz w:val="24"/>
          <w:szCs w:val="24"/>
        </w:rPr>
        <w:t xml:space="preserve"> </w:t>
      </w:r>
      <w:r w:rsidR="00115073">
        <w:rPr>
          <w:rFonts w:ascii="Times New Roman" w:hAnsi="Times New Roman"/>
          <w:snapToGrid w:val="0"/>
          <w:color w:val="000000"/>
          <w:sz w:val="24"/>
          <w:szCs w:val="24"/>
        </w:rPr>
        <w:tab/>
      </w:r>
      <w:r w:rsidR="001F3812" w:rsidRPr="009538BA">
        <w:rPr>
          <w:rFonts w:ascii="Times New Roman" w:hAnsi="Times New Roman"/>
          <w:snapToGrid w:val="0"/>
          <w:color w:val="000000"/>
          <w:sz w:val="24"/>
          <w:szCs w:val="24"/>
        </w:rPr>
        <w:t xml:space="preserve">Заказчик </w:t>
      </w:r>
      <w:r w:rsidR="00103B25" w:rsidRPr="009538BA">
        <w:rPr>
          <w:rFonts w:ascii="Times New Roman" w:hAnsi="Times New Roman"/>
          <w:snapToGrid w:val="0"/>
          <w:color w:val="000000"/>
          <w:sz w:val="24"/>
          <w:szCs w:val="24"/>
        </w:rPr>
        <w:t>вправе</w:t>
      </w:r>
      <w:r w:rsidR="001F3812" w:rsidRPr="009538BA">
        <w:rPr>
          <w:rFonts w:ascii="Times New Roman" w:hAnsi="Times New Roman"/>
          <w:snapToGrid w:val="0"/>
          <w:color w:val="000000"/>
          <w:sz w:val="24"/>
          <w:szCs w:val="24"/>
        </w:rPr>
        <w:t xml:space="preserve">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1F3812" w:rsidRPr="009538BA" w:rsidRDefault="001F3812" w:rsidP="00473D1C">
      <w:pPr>
        <w:tabs>
          <w:tab w:val="left" w:pos="993"/>
          <w:tab w:val="left" w:pos="1276"/>
        </w:tabs>
        <w:spacing w:after="0" w:line="240" w:lineRule="auto"/>
        <w:ind w:right="-1" w:firstLine="709"/>
        <w:jc w:val="both"/>
        <w:rPr>
          <w:rFonts w:ascii="Times New Roman" w:hAnsi="Times New Roman"/>
          <w:snapToGrid w:val="0"/>
          <w:color w:val="000000"/>
          <w:sz w:val="24"/>
          <w:szCs w:val="24"/>
        </w:rPr>
      </w:pPr>
      <w:r w:rsidRPr="009538BA">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w:t>
      </w:r>
      <w:r w:rsidR="008C537A" w:rsidRPr="009538BA">
        <w:rPr>
          <w:rFonts w:ascii="Times New Roman" w:hAnsi="Times New Roman"/>
          <w:snapToGrid w:val="0"/>
          <w:color w:val="000000"/>
          <w:sz w:val="24"/>
          <w:szCs w:val="24"/>
        </w:rPr>
        <w:t xml:space="preserve">в полном объеме </w:t>
      </w:r>
      <w:r w:rsidRPr="009538BA">
        <w:rPr>
          <w:rFonts w:ascii="Times New Roman" w:hAnsi="Times New Roman"/>
          <w:snapToGrid w:val="0"/>
          <w:color w:val="000000"/>
          <w:sz w:val="24"/>
          <w:szCs w:val="24"/>
        </w:rPr>
        <w:t xml:space="preserve">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w:t>
      </w:r>
      <w:r w:rsidR="00BD4724" w:rsidRPr="009538BA">
        <w:rPr>
          <w:rFonts w:ascii="Times New Roman" w:hAnsi="Times New Roman"/>
          <w:snapToGrid w:val="0"/>
          <w:color w:val="000000"/>
          <w:sz w:val="24"/>
          <w:szCs w:val="24"/>
        </w:rPr>
        <w:t xml:space="preserve">срока </w:t>
      </w:r>
      <w:r w:rsidRPr="009538BA">
        <w:rPr>
          <w:rFonts w:ascii="Times New Roman" w:hAnsi="Times New Roman"/>
          <w:snapToGrid w:val="0"/>
          <w:color w:val="000000"/>
          <w:sz w:val="24"/>
          <w:szCs w:val="24"/>
        </w:rPr>
        <w:t>выполнения Работ по настоящему Договору.</w:t>
      </w:r>
    </w:p>
    <w:p w:rsidR="00BB32DD" w:rsidRPr="009538BA" w:rsidRDefault="00BB32DD" w:rsidP="00FF1420">
      <w:pPr>
        <w:pStyle w:val="a4"/>
        <w:numPr>
          <w:ilvl w:val="1"/>
          <w:numId w:val="46"/>
        </w:numPr>
        <w:tabs>
          <w:tab w:val="left" w:pos="993"/>
          <w:tab w:val="left" w:pos="1276"/>
          <w:tab w:val="left" w:pos="9214"/>
        </w:tabs>
        <w:spacing w:after="0" w:line="240" w:lineRule="auto"/>
        <w:ind w:left="0" w:firstLine="709"/>
        <w:jc w:val="both"/>
        <w:rPr>
          <w:rFonts w:ascii="Times New Roman" w:hAnsi="Times New Roman" w:cs="Times New Roman"/>
          <w:snapToGrid w:val="0"/>
          <w:color w:val="000000"/>
          <w:sz w:val="24"/>
          <w:szCs w:val="24"/>
        </w:rPr>
      </w:pPr>
      <w:r w:rsidRPr="009538BA">
        <w:rPr>
          <w:rFonts w:ascii="Times New Roman" w:hAnsi="Times New Roman" w:cs="Times New Roman"/>
          <w:snapToGrid w:val="0"/>
          <w:color w:val="000000"/>
          <w:sz w:val="24"/>
          <w:szCs w:val="24"/>
        </w:rPr>
        <w:t xml:space="preserve">Заказчик вправе потребовать от </w:t>
      </w:r>
      <w:r w:rsidR="000D1575" w:rsidRPr="009538BA">
        <w:rPr>
          <w:rFonts w:ascii="Times New Roman" w:hAnsi="Times New Roman" w:cs="Times New Roman"/>
          <w:snapToGrid w:val="0"/>
          <w:color w:val="000000"/>
          <w:sz w:val="24"/>
          <w:szCs w:val="24"/>
        </w:rPr>
        <w:t xml:space="preserve">Генерального </w:t>
      </w:r>
      <w:r w:rsidRPr="009538BA">
        <w:rPr>
          <w:rFonts w:ascii="Times New Roman" w:hAnsi="Times New Roman" w:cs="Times New Roman"/>
          <w:snapToGrid w:val="0"/>
          <w:color w:val="000000"/>
          <w:sz w:val="24"/>
          <w:szCs w:val="24"/>
        </w:rPr>
        <w:t>Подрядчика приостановить Работы полностью или частично без указания оснований для приостановления</w:t>
      </w:r>
      <w:r w:rsidR="00D20340">
        <w:rPr>
          <w:rFonts w:ascii="Times New Roman" w:hAnsi="Times New Roman" w:cs="Times New Roman"/>
          <w:snapToGrid w:val="0"/>
          <w:color w:val="000000"/>
          <w:sz w:val="24"/>
          <w:szCs w:val="24"/>
        </w:rPr>
        <w:t xml:space="preserve">. В </w:t>
      </w:r>
      <w:r w:rsidRPr="009538BA">
        <w:rPr>
          <w:rFonts w:ascii="Times New Roman" w:hAnsi="Times New Roman" w:cs="Times New Roman"/>
          <w:snapToGrid w:val="0"/>
          <w:color w:val="000000"/>
          <w:sz w:val="24"/>
          <w:szCs w:val="24"/>
        </w:rPr>
        <w:t xml:space="preserve">этом случае </w:t>
      </w:r>
      <w:r w:rsidR="00D20340">
        <w:rPr>
          <w:rFonts w:ascii="Times New Roman" w:hAnsi="Times New Roman" w:cs="Times New Roman"/>
          <w:snapToGrid w:val="0"/>
          <w:color w:val="000000"/>
          <w:sz w:val="24"/>
          <w:szCs w:val="24"/>
        </w:rPr>
        <w:t xml:space="preserve">Генеральный подрядчик имеет право на продление </w:t>
      </w:r>
      <w:r w:rsidR="00115073">
        <w:rPr>
          <w:rFonts w:ascii="Times New Roman" w:hAnsi="Times New Roman" w:cs="Times New Roman"/>
          <w:snapToGrid w:val="0"/>
          <w:color w:val="000000"/>
          <w:sz w:val="24"/>
          <w:szCs w:val="24"/>
        </w:rPr>
        <w:t>срок</w:t>
      </w:r>
      <w:r w:rsidR="00D20340">
        <w:rPr>
          <w:rFonts w:ascii="Times New Roman" w:hAnsi="Times New Roman" w:cs="Times New Roman"/>
          <w:snapToGrid w:val="0"/>
          <w:color w:val="000000"/>
          <w:sz w:val="24"/>
          <w:szCs w:val="24"/>
        </w:rPr>
        <w:t>а</w:t>
      </w:r>
      <w:r w:rsidR="00115073">
        <w:rPr>
          <w:rFonts w:ascii="Times New Roman" w:hAnsi="Times New Roman" w:cs="Times New Roman"/>
          <w:snapToGrid w:val="0"/>
          <w:color w:val="000000"/>
          <w:sz w:val="24"/>
          <w:szCs w:val="24"/>
        </w:rPr>
        <w:t xml:space="preserve"> </w:t>
      </w:r>
      <w:r w:rsidRPr="009538BA">
        <w:rPr>
          <w:rFonts w:ascii="Times New Roman" w:hAnsi="Times New Roman" w:cs="Times New Roman"/>
          <w:snapToGrid w:val="0"/>
          <w:color w:val="000000"/>
          <w:sz w:val="24"/>
          <w:szCs w:val="24"/>
        </w:rPr>
        <w:t xml:space="preserve">выполнения Работ по настоящему </w:t>
      </w:r>
      <w:r w:rsidRPr="009538BA">
        <w:rPr>
          <w:rFonts w:ascii="Times New Roman" w:hAnsi="Times New Roman" w:cs="Times New Roman"/>
          <w:snapToGrid w:val="0"/>
          <w:color w:val="000000"/>
          <w:sz w:val="24"/>
          <w:szCs w:val="24"/>
        </w:rPr>
        <w:lastRenderedPageBreak/>
        <w:t>Договору</w:t>
      </w:r>
      <w:r w:rsidR="00D20340">
        <w:rPr>
          <w:rFonts w:ascii="Times New Roman" w:hAnsi="Times New Roman" w:cs="Times New Roman"/>
          <w:snapToGrid w:val="0"/>
          <w:color w:val="000000"/>
          <w:sz w:val="24"/>
          <w:szCs w:val="24"/>
        </w:rPr>
        <w:t>. Продление срока осуществляется путем подписания Сторонами дополнительного соглашения к настоящему Договору.</w:t>
      </w:r>
    </w:p>
    <w:p w:rsidR="001F3812" w:rsidRPr="009538BA" w:rsidRDefault="001F3812"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snapToGrid w:val="0"/>
          <w:color w:val="000000"/>
          <w:sz w:val="24"/>
          <w:szCs w:val="24"/>
        </w:rPr>
        <w:t>Генеральный Подрядчик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w:t>
      </w:r>
    </w:p>
    <w:p w:rsidR="001F3812" w:rsidRPr="009538BA" w:rsidRDefault="001F3812"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r w:rsidRPr="009538BA">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9538BA">
        <w:rPr>
          <w:rFonts w:ascii="Times New Roman" w:hAnsi="Times New Roman" w:cs="Times New Roman"/>
          <w:color w:val="000000"/>
          <w:sz w:val="24"/>
          <w:szCs w:val="24"/>
        </w:rPr>
        <w:t>Генеральный Подрядчик совместно с Заказчиком проверяют</w:t>
      </w:r>
      <w:proofErr w:type="gramEnd"/>
      <w:r w:rsidRPr="009538BA">
        <w:rPr>
          <w:rFonts w:ascii="Times New Roman" w:hAnsi="Times New Roman" w:cs="Times New Roman"/>
          <w:color w:val="000000"/>
          <w:sz w:val="24"/>
          <w:szCs w:val="24"/>
        </w:rPr>
        <w:t xml:space="preserve"> состояние Работ на предмет их целостнос</w:t>
      </w:r>
      <w:r w:rsidR="00DC0368" w:rsidRPr="009538BA">
        <w:rPr>
          <w:rFonts w:ascii="Times New Roman" w:hAnsi="Times New Roman" w:cs="Times New Roman"/>
          <w:color w:val="000000"/>
          <w:sz w:val="24"/>
          <w:szCs w:val="24"/>
        </w:rPr>
        <w:t>ти. В случае</w:t>
      </w:r>
      <w:r w:rsidRPr="009538BA">
        <w:rPr>
          <w:rFonts w:ascii="Times New Roman" w:hAnsi="Times New Roman" w:cs="Times New Roman"/>
          <w:color w:val="000000"/>
          <w:sz w:val="24"/>
          <w:szCs w:val="24"/>
        </w:rPr>
        <w:t xml:space="preserve">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w:t>
      </w:r>
    </w:p>
    <w:p w:rsidR="003B0EE4" w:rsidRPr="009538BA" w:rsidRDefault="003B0EE4" w:rsidP="00473D1C">
      <w:pPr>
        <w:tabs>
          <w:tab w:val="left" w:pos="993"/>
          <w:tab w:val="left" w:pos="1276"/>
        </w:tabs>
        <w:spacing w:after="0" w:line="240" w:lineRule="auto"/>
        <w:ind w:right="-1" w:firstLine="709"/>
        <w:jc w:val="both"/>
        <w:rPr>
          <w:rFonts w:ascii="Times New Roman" w:hAnsi="Times New Roman"/>
          <w:b/>
          <w:bCs/>
          <w:caps/>
          <w:sz w:val="24"/>
          <w:szCs w:val="24"/>
        </w:rPr>
      </w:pPr>
    </w:p>
    <w:p w:rsidR="001F3812" w:rsidRPr="009538BA" w:rsidRDefault="00145B02" w:rsidP="00FF1420">
      <w:pPr>
        <w:pStyle w:val="a4"/>
        <w:numPr>
          <w:ilvl w:val="0"/>
          <w:numId w:val="46"/>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73" w:name="_Ref317060863"/>
      <w:r w:rsidRPr="009538BA">
        <w:rPr>
          <w:rFonts w:ascii="Times New Roman" w:hAnsi="Times New Roman" w:cs="Times New Roman"/>
          <w:b/>
          <w:color w:val="000000"/>
          <w:sz w:val="24"/>
          <w:szCs w:val="24"/>
        </w:rPr>
        <w:t>ОТВЕТСТВЕННОСТЬ СТОРОН</w:t>
      </w:r>
      <w:bookmarkEnd w:id="173"/>
    </w:p>
    <w:p w:rsidR="008741C3" w:rsidRPr="009538BA" w:rsidRDefault="008741C3" w:rsidP="008741C3">
      <w:pPr>
        <w:pStyle w:val="a4"/>
        <w:tabs>
          <w:tab w:val="left" w:pos="993"/>
          <w:tab w:val="left" w:pos="1276"/>
        </w:tabs>
        <w:spacing w:after="0" w:line="240" w:lineRule="auto"/>
        <w:ind w:left="709" w:right="-1"/>
        <w:jc w:val="both"/>
        <w:rPr>
          <w:rFonts w:ascii="Times New Roman" w:hAnsi="Times New Roman" w:cs="Times New Roman"/>
          <w:b/>
          <w:bCs/>
          <w:caps/>
          <w:sz w:val="24"/>
          <w:szCs w:val="24"/>
        </w:rPr>
      </w:pPr>
    </w:p>
    <w:p w:rsidR="00ED5843" w:rsidRPr="009538BA" w:rsidRDefault="008C537A"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9538BA">
        <w:rPr>
          <w:rFonts w:ascii="Times New Roman" w:hAnsi="Times New Roman" w:cs="Times New Roman"/>
          <w:b/>
          <w:color w:val="000000"/>
          <w:sz w:val="24"/>
          <w:szCs w:val="24"/>
        </w:rPr>
        <w:t>Общие положения</w:t>
      </w:r>
    </w:p>
    <w:p w:rsidR="00ED5843" w:rsidRPr="009538BA" w:rsidRDefault="00ED5843"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color w:val="000000"/>
          <w:sz w:val="24"/>
          <w:szCs w:val="24"/>
        </w:rPr>
        <w:t xml:space="preserve">В случае неисполнения Сторонами своих обязательств по настоящему Договору они несут ответственность в соответствии с </w:t>
      </w:r>
      <w:r w:rsidR="008C537A" w:rsidRPr="009538BA">
        <w:rPr>
          <w:rFonts w:ascii="Times New Roman" w:hAnsi="Times New Roman" w:cs="Times New Roman"/>
          <w:color w:val="000000"/>
          <w:sz w:val="24"/>
          <w:szCs w:val="24"/>
        </w:rPr>
        <w:t>Законодательством РФ</w:t>
      </w:r>
      <w:r w:rsidRPr="009538BA">
        <w:rPr>
          <w:rFonts w:ascii="Times New Roman" w:hAnsi="Times New Roman" w:cs="Times New Roman"/>
          <w:color w:val="000000"/>
          <w:sz w:val="24"/>
          <w:szCs w:val="24"/>
        </w:rPr>
        <w:t>, а также положениями настоящего Договора.</w:t>
      </w:r>
    </w:p>
    <w:p w:rsidR="00ED5843" w:rsidRPr="009538BA" w:rsidRDefault="00860F31"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w:t>
      </w:r>
    </w:p>
    <w:p w:rsidR="00484399" w:rsidRPr="009538BA" w:rsidRDefault="00711274"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sz w:val="24"/>
          <w:szCs w:val="24"/>
        </w:rPr>
        <w:t>Уплата</w:t>
      </w:r>
      <w:r w:rsidR="008C3617" w:rsidRPr="009538BA">
        <w:rPr>
          <w:rFonts w:ascii="Times New Roman" w:hAnsi="Times New Roman" w:cs="Times New Roman"/>
          <w:color w:val="000000"/>
          <w:sz w:val="24"/>
          <w:szCs w:val="24"/>
        </w:rPr>
        <w:t xml:space="preserve"> </w:t>
      </w:r>
      <w:r w:rsidR="00921E76" w:rsidRPr="009538BA">
        <w:rPr>
          <w:rFonts w:ascii="Times New Roman" w:hAnsi="Times New Roman" w:cs="Times New Roman"/>
          <w:color w:val="000000"/>
          <w:sz w:val="24"/>
          <w:szCs w:val="24"/>
        </w:rPr>
        <w:t xml:space="preserve">неустойки </w:t>
      </w:r>
      <w:r w:rsidR="008C3617" w:rsidRPr="009538BA">
        <w:rPr>
          <w:rFonts w:ascii="Times New Roman" w:hAnsi="Times New Roman" w:cs="Times New Roman"/>
          <w:color w:val="000000"/>
          <w:sz w:val="24"/>
          <w:szCs w:val="24"/>
        </w:rPr>
        <w:t>и возмещение убытков не освобождает Стороны от обязанности надлежащего исполнения своих обязательств по Договору.</w:t>
      </w:r>
    </w:p>
    <w:p w:rsidR="004C3DD2" w:rsidRPr="009538BA" w:rsidRDefault="00860F31"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Генеральный Подрядчик обязан в полном объеме возместить Заказчику убытки (в том числе упущенную выгоду), понесенные </w:t>
      </w:r>
      <w:r w:rsidR="00C01069" w:rsidRPr="009538BA">
        <w:rPr>
          <w:rFonts w:ascii="Times New Roman" w:hAnsi="Times New Roman" w:cs="Times New Roman"/>
          <w:color w:val="000000"/>
          <w:sz w:val="24"/>
          <w:szCs w:val="24"/>
        </w:rPr>
        <w:t xml:space="preserve">Заказчиком </w:t>
      </w:r>
      <w:r w:rsidRPr="009538BA">
        <w:rPr>
          <w:rFonts w:ascii="Times New Roman" w:hAnsi="Times New Roman" w:cs="Times New Roman"/>
          <w:color w:val="000000"/>
          <w:sz w:val="24"/>
          <w:szCs w:val="24"/>
        </w:rPr>
        <w:t>в результате:</w:t>
      </w:r>
    </w:p>
    <w:p w:rsidR="004C3DD2" w:rsidRPr="00D731C0" w:rsidRDefault="004C3DD2" w:rsidP="008F4189">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color w:val="000000"/>
          <w:sz w:val="24"/>
          <w:szCs w:val="24"/>
        </w:rPr>
        <w:t>травмы или гибели любого лиц</w:t>
      </w:r>
      <w:r w:rsidRPr="00D731C0">
        <w:rPr>
          <w:rFonts w:ascii="Times New Roman" w:hAnsi="Times New Roman" w:cs="Times New Roman"/>
          <w:sz w:val="24"/>
          <w:szCs w:val="24"/>
        </w:rPr>
        <w:t>а (</w:t>
      </w:r>
      <w:r w:rsidR="00CE4D68" w:rsidRPr="00D731C0">
        <w:rPr>
          <w:rFonts w:ascii="Times New Roman" w:hAnsi="Times New Roman" w:cs="Times New Roman"/>
          <w:sz w:val="24"/>
          <w:szCs w:val="24"/>
        </w:rPr>
        <w:t xml:space="preserve">в том числе </w:t>
      </w:r>
      <w:r w:rsidRPr="00D731C0">
        <w:rPr>
          <w:rFonts w:ascii="Times New Roman" w:hAnsi="Times New Roman" w:cs="Times New Roman"/>
          <w:sz w:val="24"/>
          <w:szCs w:val="24"/>
        </w:rPr>
        <w:t xml:space="preserve">работников Заказчика), произошедшие </w:t>
      </w:r>
      <w:proofErr w:type="gramStart"/>
      <w:r w:rsidRPr="00D731C0">
        <w:rPr>
          <w:rFonts w:ascii="Times New Roman" w:hAnsi="Times New Roman" w:cs="Times New Roman"/>
          <w:sz w:val="24"/>
          <w:szCs w:val="24"/>
        </w:rPr>
        <w:t>вследстви</w:t>
      </w:r>
      <w:r w:rsidR="00C01069" w:rsidRPr="00D731C0">
        <w:rPr>
          <w:rFonts w:ascii="Times New Roman" w:hAnsi="Times New Roman" w:cs="Times New Roman"/>
          <w:sz w:val="24"/>
          <w:szCs w:val="24"/>
        </w:rPr>
        <w:t>е</w:t>
      </w:r>
      <w:proofErr w:type="gramEnd"/>
      <w:r w:rsidR="00C01069" w:rsidRPr="00D731C0">
        <w:rPr>
          <w:rFonts w:ascii="Times New Roman" w:hAnsi="Times New Roman" w:cs="Times New Roman"/>
          <w:sz w:val="24"/>
          <w:szCs w:val="24"/>
        </w:rPr>
        <w:t xml:space="preserve"> или </w:t>
      </w:r>
      <w:proofErr w:type="gramStart"/>
      <w:r w:rsidR="00C01069" w:rsidRPr="00D731C0">
        <w:rPr>
          <w:rFonts w:ascii="Times New Roman" w:hAnsi="Times New Roman" w:cs="Times New Roman"/>
          <w:sz w:val="24"/>
          <w:szCs w:val="24"/>
        </w:rPr>
        <w:t>в</w:t>
      </w:r>
      <w:proofErr w:type="gramEnd"/>
      <w:r w:rsidR="00C01069" w:rsidRPr="00D731C0">
        <w:rPr>
          <w:rFonts w:ascii="Times New Roman" w:hAnsi="Times New Roman" w:cs="Times New Roman"/>
          <w:sz w:val="24"/>
          <w:szCs w:val="24"/>
        </w:rPr>
        <w:t xml:space="preserve"> ходе производства Работ</w:t>
      </w:r>
      <w:r w:rsidR="00EC40C9" w:rsidRPr="00D731C0">
        <w:rPr>
          <w:rFonts w:ascii="Times New Roman" w:hAnsi="Times New Roman" w:cs="Times New Roman"/>
          <w:sz w:val="24"/>
          <w:szCs w:val="24"/>
        </w:rPr>
        <w:t xml:space="preserve"> и</w:t>
      </w:r>
      <w:r w:rsidR="00AD1D55" w:rsidRPr="00D731C0">
        <w:rPr>
          <w:rFonts w:ascii="Times New Roman" w:hAnsi="Times New Roman" w:cs="Times New Roman"/>
          <w:sz w:val="24"/>
          <w:szCs w:val="24"/>
        </w:rPr>
        <w:t xml:space="preserve"> на территории строительных городков</w:t>
      </w:r>
      <w:r w:rsidRPr="00D731C0">
        <w:rPr>
          <w:rFonts w:ascii="Times New Roman" w:hAnsi="Times New Roman" w:cs="Times New Roman"/>
          <w:sz w:val="24"/>
          <w:szCs w:val="24"/>
        </w:rPr>
        <w:t>;</w:t>
      </w:r>
    </w:p>
    <w:p w:rsidR="004C3DD2" w:rsidRPr="009538BA" w:rsidRDefault="004C3DD2" w:rsidP="008F4189">
      <w:pPr>
        <w:pStyle w:val="a4"/>
        <w:numPr>
          <w:ilvl w:val="0"/>
          <w:numId w:val="3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D731C0">
        <w:rPr>
          <w:rFonts w:ascii="Times New Roman" w:hAnsi="Times New Roman" w:cs="Times New Roman"/>
          <w:sz w:val="24"/>
          <w:szCs w:val="24"/>
        </w:rPr>
        <w:t xml:space="preserve">повреждения или ущерба, нанесенного любому движимому или недвижимому имуществу Заказчика или третьих лиц, переданному </w:t>
      </w:r>
      <w:r w:rsidR="00A05C72" w:rsidRPr="00D731C0">
        <w:rPr>
          <w:rFonts w:ascii="Times New Roman" w:hAnsi="Times New Roman" w:cs="Times New Roman"/>
          <w:sz w:val="24"/>
          <w:szCs w:val="24"/>
        </w:rPr>
        <w:t xml:space="preserve">Заказчиком </w:t>
      </w:r>
      <w:r w:rsidRPr="00D731C0">
        <w:rPr>
          <w:rFonts w:ascii="Times New Roman" w:hAnsi="Times New Roman" w:cs="Times New Roman"/>
          <w:sz w:val="24"/>
          <w:szCs w:val="24"/>
        </w:rPr>
        <w:t>Генеральному Подрядчику</w:t>
      </w:r>
      <w:r w:rsidR="00CE4D68" w:rsidRPr="00D731C0">
        <w:rPr>
          <w:rFonts w:ascii="Times New Roman" w:hAnsi="Times New Roman" w:cs="Times New Roman"/>
          <w:sz w:val="24"/>
          <w:szCs w:val="24"/>
        </w:rPr>
        <w:t xml:space="preserve"> (в том числе движимому или недвижимому имуществу Заказчика или третьих лиц на других объектах  при передвижении, перемещении на </w:t>
      </w:r>
      <w:r w:rsidR="00A44D68" w:rsidRPr="00D731C0">
        <w:rPr>
          <w:rFonts w:ascii="Times New Roman" w:hAnsi="Times New Roman" w:cs="Times New Roman"/>
          <w:sz w:val="24"/>
          <w:szCs w:val="24"/>
        </w:rPr>
        <w:t>территории Инновационного центра «Сколково»</w:t>
      </w:r>
      <w:r w:rsidR="00CE4D68" w:rsidRPr="00D731C0">
        <w:rPr>
          <w:rFonts w:ascii="Times New Roman" w:hAnsi="Times New Roman" w:cs="Times New Roman"/>
          <w:sz w:val="24"/>
          <w:szCs w:val="24"/>
        </w:rPr>
        <w:t>)</w:t>
      </w:r>
      <w:r w:rsidRPr="00D731C0">
        <w:rPr>
          <w:rFonts w:ascii="Times New Roman" w:hAnsi="Times New Roman" w:cs="Times New Roman"/>
          <w:sz w:val="24"/>
          <w:szCs w:val="24"/>
        </w:rPr>
        <w:t xml:space="preserve">, </w:t>
      </w:r>
      <w:r w:rsidRPr="009538BA">
        <w:rPr>
          <w:rFonts w:ascii="Times New Roman" w:hAnsi="Times New Roman" w:cs="Times New Roman"/>
          <w:color w:val="000000"/>
          <w:sz w:val="24"/>
          <w:szCs w:val="24"/>
        </w:rPr>
        <w:t>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9538BA">
        <w:rPr>
          <w:rFonts w:ascii="Times New Roman" w:hAnsi="Times New Roman" w:cs="Times New Roman"/>
          <w:color w:val="000000"/>
          <w:sz w:val="24"/>
          <w:szCs w:val="24"/>
        </w:rPr>
        <w:t xml:space="preserve"> выполнения</w:t>
      </w:r>
      <w:r w:rsidR="00C01069" w:rsidRPr="009538BA">
        <w:rPr>
          <w:rFonts w:ascii="Times New Roman" w:hAnsi="Times New Roman" w:cs="Times New Roman"/>
          <w:color w:val="000000"/>
          <w:sz w:val="24"/>
          <w:szCs w:val="24"/>
        </w:rPr>
        <w:t xml:space="preserve"> Работ, или в связи с Работами, </w:t>
      </w:r>
      <w:r w:rsidRPr="009538BA">
        <w:rPr>
          <w:rFonts w:ascii="Times New Roman" w:hAnsi="Times New Roman" w:cs="Times New Roman"/>
          <w:color w:val="000000"/>
          <w:sz w:val="24"/>
          <w:szCs w:val="24"/>
        </w:rPr>
        <w:t>или в какой-либо их части;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3</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 xml:space="preserve"> </w:t>
      </w:r>
      <w:r w:rsidR="004C3DD2" w:rsidRPr="009538BA">
        <w:rPr>
          <w:rFonts w:ascii="Times New Roman" w:hAnsi="Times New Roman"/>
          <w:color w:val="000000"/>
          <w:sz w:val="24"/>
          <w:szCs w:val="24"/>
        </w:rPr>
        <w:tab/>
        <w:t>уничтожения или повреждения имущества, возникших в ходе ил</w:t>
      </w:r>
      <w:r w:rsidR="00C01069" w:rsidRPr="009538BA">
        <w:rPr>
          <w:rFonts w:ascii="Times New Roman" w:hAnsi="Times New Roman"/>
          <w:color w:val="000000"/>
          <w:sz w:val="24"/>
          <w:szCs w:val="24"/>
        </w:rPr>
        <w:t>и в результате выполнения Работ;</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4</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 xml:space="preserve">транспортировки поставляемых Генеральным Подрядчиком Материалов и Оборудования для выполнения Работ </w:t>
      </w:r>
      <w:r w:rsidR="00C01069" w:rsidRPr="009538BA">
        <w:rPr>
          <w:rFonts w:ascii="Times New Roman" w:hAnsi="Times New Roman"/>
          <w:color w:val="000000"/>
          <w:sz w:val="24"/>
          <w:szCs w:val="24"/>
        </w:rPr>
        <w:t xml:space="preserve">до </w:t>
      </w:r>
      <w:r w:rsidR="006B327A">
        <w:rPr>
          <w:rFonts w:ascii="Times New Roman" w:hAnsi="Times New Roman"/>
          <w:color w:val="000000"/>
          <w:sz w:val="24"/>
          <w:szCs w:val="24"/>
        </w:rPr>
        <w:t>с</w:t>
      </w:r>
      <w:r w:rsidR="004C3DD2" w:rsidRPr="009538BA">
        <w:rPr>
          <w:rFonts w:ascii="Times New Roman" w:hAnsi="Times New Roman"/>
          <w:color w:val="000000"/>
          <w:sz w:val="24"/>
          <w:szCs w:val="24"/>
        </w:rPr>
        <w:t>троительной площадки;</w:t>
      </w:r>
    </w:p>
    <w:p w:rsidR="004C3DD2" w:rsidRPr="009538BA" w:rsidRDefault="00A512B4" w:rsidP="00473D1C">
      <w:pPr>
        <w:tabs>
          <w:tab w:val="left" w:pos="993"/>
          <w:tab w:val="left" w:pos="1276"/>
        </w:tabs>
        <w:spacing w:after="0" w:line="240" w:lineRule="auto"/>
        <w:ind w:right="-1" w:firstLine="709"/>
        <w:jc w:val="both"/>
        <w:rPr>
          <w:rFonts w:ascii="Times New Roman" w:hAnsi="Times New Roman"/>
          <w:b/>
          <w:sz w:val="24"/>
          <w:szCs w:val="24"/>
        </w:rPr>
      </w:pPr>
      <w:r w:rsidRPr="009538BA">
        <w:rPr>
          <w:rFonts w:ascii="Times New Roman" w:hAnsi="Times New Roman"/>
          <w:color w:val="000000"/>
          <w:sz w:val="24"/>
          <w:szCs w:val="24"/>
        </w:rPr>
        <w:t>5</w:t>
      </w:r>
      <w:r w:rsidR="00040A06" w:rsidRPr="009538BA">
        <w:rPr>
          <w:rFonts w:ascii="Times New Roman" w:hAnsi="Times New Roman"/>
          <w:color w:val="000000"/>
          <w:sz w:val="24"/>
          <w:szCs w:val="24"/>
        </w:rPr>
        <w:t>)</w:t>
      </w:r>
      <w:r w:rsidR="004C3DD2" w:rsidRPr="009538BA">
        <w:rPr>
          <w:rFonts w:ascii="Times New Roman" w:hAnsi="Times New Roman"/>
          <w:color w:val="000000"/>
          <w:sz w:val="24"/>
          <w:szCs w:val="24"/>
        </w:rPr>
        <w:tab/>
        <w:t>утраты или повреждения имущества 3-х лиц, Оборудования либо Материалов, самого Объекта.</w:t>
      </w:r>
    </w:p>
    <w:p w:rsidR="004F4F5C" w:rsidRDefault="00ED5843" w:rsidP="004F4F5C">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b/>
          <w:caps/>
          <w:sz w:val="24"/>
          <w:szCs w:val="24"/>
        </w:rPr>
      </w:pPr>
      <w:r w:rsidRPr="009538BA">
        <w:rPr>
          <w:rFonts w:ascii="Times New Roman" w:hAnsi="Times New Roman" w:cs="Times New Roman"/>
          <w:color w:val="000000"/>
          <w:sz w:val="24"/>
          <w:szCs w:val="24"/>
        </w:rPr>
        <w:t>В случае не</w:t>
      </w:r>
      <w:r w:rsidR="00F800A9" w:rsidRPr="009538BA">
        <w:rPr>
          <w:rFonts w:ascii="Times New Roman" w:hAnsi="Times New Roman" w:cs="Times New Roman"/>
          <w:color w:val="000000"/>
          <w:sz w:val="24"/>
          <w:szCs w:val="24"/>
        </w:rPr>
        <w:t xml:space="preserve">качественного выполнения Работ </w:t>
      </w:r>
      <w:r w:rsidRPr="009538BA">
        <w:rPr>
          <w:rFonts w:ascii="Times New Roman" w:hAnsi="Times New Roman" w:cs="Times New Roman"/>
          <w:color w:val="000000"/>
          <w:sz w:val="24"/>
          <w:szCs w:val="24"/>
        </w:rPr>
        <w:t xml:space="preserve">Генеральным Подрядчиком Заказчик вправе </w:t>
      </w:r>
      <w:r w:rsidR="004F4F5C">
        <w:rPr>
          <w:rFonts w:ascii="Times New Roman" w:hAnsi="Times New Roman" w:cs="Times New Roman"/>
          <w:color w:val="000000"/>
          <w:sz w:val="24"/>
          <w:szCs w:val="24"/>
        </w:rPr>
        <w:t>потребовать от Генерального Подрядчика компенсации стоимости</w:t>
      </w:r>
      <w:r w:rsidRPr="009538BA">
        <w:rPr>
          <w:rFonts w:ascii="Times New Roman" w:hAnsi="Times New Roman" w:cs="Times New Roman"/>
          <w:color w:val="000000"/>
          <w:sz w:val="24"/>
          <w:szCs w:val="24"/>
        </w:rPr>
        <w:t xml:space="preserve">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CB044D" w:rsidRPr="004F4F5C" w:rsidRDefault="00ED5843" w:rsidP="004F4F5C">
      <w:pPr>
        <w:pStyle w:val="a4"/>
        <w:tabs>
          <w:tab w:val="left" w:pos="993"/>
          <w:tab w:val="left" w:pos="1276"/>
        </w:tabs>
        <w:spacing w:after="0" w:line="240" w:lineRule="auto"/>
        <w:ind w:left="0" w:right="-1" w:firstLine="709"/>
        <w:jc w:val="both"/>
        <w:rPr>
          <w:rFonts w:ascii="Times New Roman" w:hAnsi="Times New Roman" w:cs="Times New Roman"/>
          <w:b/>
          <w:caps/>
          <w:sz w:val="24"/>
          <w:szCs w:val="24"/>
        </w:rPr>
      </w:pPr>
      <w:r w:rsidRPr="004F4F5C">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w:t>
      </w:r>
      <w:r w:rsidR="00CB044D" w:rsidRPr="004F4F5C">
        <w:rPr>
          <w:rFonts w:ascii="Times New Roman" w:hAnsi="Times New Roman" w:cs="Times New Roman"/>
          <w:color w:val="000000"/>
          <w:sz w:val="24"/>
          <w:szCs w:val="24"/>
        </w:rPr>
        <w:t xml:space="preserve"> в том числе в любом случае если: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Генеральный Подрядчик полностью останавливает выполнение Работ до их окончания (за исключением Обстоятельств непреодолимой силы), или</w:t>
      </w:r>
    </w:p>
    <w:p w:rsidR="00CB044D" w:rsidRPr="009538BA" w:rsidRDefault="00CB044D" w:rsidP="00CB044D">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lastRenderedPageBreak/>
        <w:t>- 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CB044D" w:rsidRDefault="00CB044D" w:rsidP="00CB044D">
      <w:pPr>
        <w:tabs>
          <w:tab w:val="left" w:pos="993"/>
          <w:tab w:val="left" w:pos="1276"/>
        </w:tabs>
        <w:spacing w:after="0" w:line="240" w:lineRule="auto"/>
        <w:ind w:right="-1" w:firstLine="709"/>
        <w:jc w:val="both"/>
        <w:rPr>
          <w:rFonts w:ascii="Times New Roman" w:hAnsi="Times New Roman"/>
          <w:color w:val="000000"/>
          <w:sz w:val="24"/>
          <w:szCs w:val="24"/>
        </w:rPr>
      </w:pPr>
      <w:proofErr w:type="gramStart"/>
      <w:r w:rsidRPr="009538BA">
        <w:rPr>
          <w:rFonts w:ascii="Times New Roman" w:hAnsi="Times New Roman"/>
          <w:color w:val="000000"/>
          <w:sz w:val="24"/>
          <w:szCs w:val="24"/>
        </w:rPr>
        <w:t>- 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w:t>
      </w:r>
      <w:r>
        <w:rPr>
          <w:rFonts w:ascii="Times New Roman" w:hAnsi="Times New Roman"/>
          <w:color w:val="000000"/>
          <w:sz w:val="24"/>
          <w:szCs w:val="24"/>
        </w:rPr>
        <w:t>,</w:t>
      </w:r>
      <w:proofErr w:type="gramEnd"/>
    </w:p>
    <w:p w:rsidR="00E62B58" w:rsidRDefault="0010439F"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w:t>
      </w:r>
      <w:r w:rsidR="00CB044D">
        <w:rPr>
          <w:rFonts w:ascii="Times New Roman" w:hAnsi="Times New Roman"/>
          <w:color w:val="000000"/>
          <w:sz w:val="24"/>
          <w:szCs w:val="24"/>
        </w:rPr>
        <w:t xml:space="preserve"> и назначив разумный срок для устранения недостатков</w:t>
      </w:r>
      <w:r w:rsidRPr="009538BA">
        <w:rPr>
          <w:rFonts w:ascii="Times New Roman" w:hAnsi="Times New Roman"/>
          <w:color w:val="000000"/>
          <w:sz w:val="24"/>
          <w:szCs w:val="24"/>
        </w:rPr>
        <w:t xml:space="preserve">. </w:t>
      </w:r>
      <w:proofErr w:type="gramStart"/>
      <w:r w:rsidRPr="009538BA">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Календарных дней и более с момента получения такого уведомления, или при повторении подобного инцидента, Заказчик имеет</w:t>
      </w:r>
      <w:proofErr w:type="gramEnd"/>
      <w:r w:rsidRPr="009538BA">
        <w:rPr>
          <w:rFonts w:ascii="Times New Roman" w:hAnsi="Times New Roman"/>
          <w:color w:val="000000"/>
          <w:sz w:val="24"/>
          <w:szCs w:val="24"/>
        </w:rPr>
        <w:t xml:space="preserve"> право</w:t>
      </w:r>
      <w:r w:rsidR="00E62B58">
        <w:rPr>
          <w:rFonts w:ascii="Times New Roman" w:hAnsi="Times New Roman"/>
          <w:color w:val="000000"/>
          <w:sz w:val="24"/>
          <w:szCs w:val="24"/>
        </w:rPr>
        <w:t xml:space="preserve"> </w:t>
      </w:r>
      <w:r w:rsidRPr="009538BA">
        <w:rPr>
          <w:rFonts w:ascii="Times New Roman" w:hAnsi="Times New Roman"/>
          <w:color w:val="000000"/>
          <w:sz w:val="24"/>
          <w:szCs w:val="24"/>
        </w:rPr>
        <w:t>нанимать и оплачивать работу другим лицам для продолжения выполнения Работ и/или устранения Недостатков, Дефектов, усадок или других неполадок в Работах. 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w:t>
      </w:r>
      <w:r w:rsidR="004F4F5C">
        <w:rPr>
          <w:rFonts w:ascii="Times New Roman" w:hAnsi="Times New Roman"/>
          <w:color w:val="000000"/>
          <w:sz w:val="24"/>
          <w:szCs w:val="24"/>
        </w:rPr>
        <w:t>го Подрядчика</w:t>
      </w:r>
      <w:r w:rsidR="004F4F5C" w:rsidRPr="004F4F5C">
        <w:rPr>
          <w:rFonts w:ascii="Times New Roman" w:hAnsi="Times New Roman"/>
          <w:color w:val="000000"/>
          <w:sz w:val="24"/>
          <w:szCs w:val="24"/>
        </w:rPr>
        <w:t xml:space="preserve"> </w:t>
      </w:r>
      <w:r w:rsidR="004F4F5C">
        <w:rPr>
          <w:rFonts w:ascii="Times New Roman" w:hAnsi="Times New Roman"/>
          <w:color w:val="000000"/>
          <w:sz w:val="24"/>
          <w:szCs w:val="24"/>
        </w:rPr>
        <w:t>(</w:t>
      </w:r>
      <w:r w:rsidR="004F4F5C" w:rsidRPr="004F4F5C">
        <w:rPr>
          <w:rFonts w:ascii="Times New Roman" w:hAnsi="Times New Roman"/>
          <w:color w:val="000000"/>
          <w:sz w:val="24"/>
          <w:szCs w:val="24"/>
        </w:rPr>
        <w:t>при условии документального подтверждения затраченных сумм</w:t>
      </w:r>
      <w:r w:rsidR="004F4F5C">
        <w:rPr>
          <w:rFonts w:ascii="Times New Roman" w:hAnsi="Times New Roman"/>
          <w:color w:val="000000"/>
          <w:sz w:val="24"/>
          <w:szCs w:val="24"/>
        </w:rPr>
        <w:t>), как описано выше</w:t>
      </w:r>
      <w:r w:rsidR="00E62B58">
        <w:rPr>
          <w:rFonts w:ascii="Times New Roman" w:hAnsi="Times New Roman"/>
          <w:color w:val="000000"/>
          <w:sz w:val="24"/>
          <w:szCs w:val="24"/>
        </w:rPr>
        <w:t>.</w:t>
      </w:r>
      <w:r w:rsidR="00CB044D" w:rsidRPr="00CB044D">
        <w:rPr>
          <w:rFonts w:ascii="Times New Roman" w:hAnsi="Times New Roman"/>
          <w:color w:val="000000"/>
          <w:sz w:val="24"/>
          <w:szCs w:val="24"/>
        </w:rPr>
        <w:t xml:space="preserve"> </w:t>
      </w:r>
    </w:p>
    <w:p w:rsidR="00E62B58" w:rsidRDefault="00E62B58" w:rsidP="00CB044D">
      <w:pPr>
        <w:tabs>
          <w:tab w:val="left" w:pos="993"/>
          <w:tab w:val="left" w:pos="1276"/>
        </w:tabs>
        <w:spacing w:after="0" w:line="240" w:lineRule="auto"/>
        <w:ind w:right="-1" w:firstLine="709"/>
        <w:jc w:val="both"/>
        <w:rPr>
          <w:rFonts w:ascii="Times New Roman" w:hAnsi="Times New Roman"/>
          <w:color w:val="000000"/>
          <w:sz w:val="24"/>
          <w:szCs w:val="24"/>
        </w:rPr>
      </w:pPr>
      <w:r w:rsidRPr="00E62B58">
        <w:rPr>
          <w:rFonts w:ascii="Times New Roman" w:hAnsi="Times New Roman"/>
          <w:color w:val="000000"/>
          <w:sz w:val="24"/>
          <w:szCs w:val="24"/>
        </w:rPr>
        <w:t>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w:t>
      </w:r>
    </w:p>
    <w:p w:rsidR="00921E76" w:rsidRPr="009538BA" w:rsidRDefault="00921E76"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w:t>
      </w:r>
      <w:r w:rsidR="00D731C0">
        <w:rPr>
          <w:rFonts w:ascii="Times New Roman" w:hAnsi="Times New Roman" w:cs="Times New Roman"/>
          <w:color w:val="000000"/>
          <w:sz w:val="24"/>
          <w:szCs w:val="24"/>
        </w:rPr>
        <w:t>Заказчику убытки в течение 10 (д</w:t>
      </w:r>
      <w:r w:rsidRPr="009538BA">
        <w:rPr>
          <w:rFonts w:ascii="Times New Roman" w:hAnsi="Times New Roman" w:cs="Times New Roman"/>
          <w:color w:val="000000"/>
          <w:sz w:val="24"/>
          <w:szCs w:val="24"/>
        </w:rPr>
        <w:t>есяти) Рабочих Дней с момента получения требования Заказчика.</w:t>
      </w:r>
    </w:p>
    <w:p w:rsidR="0043752B" w:rsidRPr="00070E6F" w:rsidRDefault="008C537A" w:rsidP="00FF1420">
      <w:pPr>
        <w:pStyle w:val="a4"/>
        <w:numPr>
          <w:ilvl w:val="1"/>
          <w:numId w:val="46"/>
        </w:numPr>
        <w:tabs>
          <w:tab w:val="left" w:pos="993"/>
          <w:tab w:val="left" w:pos="1276"/>
        </w:tabs>
        <w:spacing w:after="0" w:line="240" w:lineRule="auto"/>
        <w:ind w:left="0" w:right="-1" w:firstLine="709"/>
        <w:jc w:val="both"/>
        <w:rPr>
          <w:rFonts w:ascii="Times New Roman" w:hAnsi="Times New Roman" w:cs="Times New Roman"/>
          <w:b/>
          <w:bCs/>
          <w:sz w:val="24"/>
          <w:szCs w:val="24"/>
        </w:rPr>
      </w:pPr>
      <w:bookmarkStart w:id="174" w:name="четырнадцатьдва"/>
      <w:r w:rsidRPr="00070E6F">
        <w:rPr>
          <w:rFonts w:ascii="Times New Roman" w:hAnsi="Times New Roman" w:cs="Times New Roman"/>
          <w:b/>
          <w:color w:val="000000"/>
          <w:sz w:val="24"/>
          <w:szCs w:val="24"/>
        </w:rPr>
        <w:t>Неустойка</w:t>
      </w:r>
    </w:p>
    <w:p w:rsidR="00484399" w:rsidRPr="009538BA" w:rsidRDefault="00766280" w:rsidP="00FF1420">
      <w:pPr>
        <w:pStyle w:val="a4"/>
        <w:numPr>
          <w:ilvl w:val="2"/>
          <w:numId w:val="4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75" w:name="_Ref320181029"/>
      <w:bookmarkEnd w:id="174"/>
      <w:proofErr w:type="gramStart"/>
      <w:r w:rsidRPr="009538BA">
        <w:rPr>
          <w:rFonts w:ascii="Times New Roman" w:hAnsi="Times New Roman" w:cs="Times New Roman"/>
          <w:color w:val="000000"/>
          <w:sz w:val="24"/>
          <w:szCs w:val="24"/>
        </w:rPr>
        <w:t>П</w:t>
      </w:r>
      <w:r w:rsidR="008615D4" w:rsidRPr="009538BA">
        <w:rPr>
          <w:rFonts w:ascii="Times New Roman" w:hAnsi="Times New Roman" w:cs="Times New Roman"/>
          <w:color w:val="000000"/>
          <w:sz w:val="24"/>
          <w:szCs w:val="24"/>
        </w:rPr>
        <w:t xml:space="preserve">росрочка </w:t>
      </w:r>
      <w:r w:rsidR="00A05C72" w:rsidRPr="00A05C72">
        <w:rPr>
          <w:rFonts w:ascii="Times New Roman" w:hAnsi="Times New Roman" w:cs="Times New Roman"/>
          <w:color w:val="000000"/>
          <w:sz w:val="24"/>
          <w:szCs w:val="24"/>
        </w:rPr>
        <w:t xml:space="preserve">более чем на </w:t>
      </w:r>
      <w:r w:rsidR="00115073">
        <w:rPr>
          <w:rFonts w:ascii="Times New Roman" w:hAnsi="Times New Roman" w:cs="Times New Roman"/>
          <w:color w:val="000000"/>
          <w:sz w:val="24"/>
          <w:szCs w:val="24"/>
        </w:rPr>
        <w:t>5</w:t>
      </w:r>
      <w:r w:rsidR="00A05C72" w:rsidRPr="00A05C72">
        <w:rPr>
          <w:rFonts w:ascii="Times New Roman" w:hAnsi="Times New Roman" w:cs="Times New Roman"/>
          <w:color w:val="000000"/>
          <w:sz w:val="24"/>
          <w:szCs w:val="24"/>
        </w:rPr>
        <w:t xml:space="preserve"> (</w:t>
      </w:r>
      <w:r w:rsidR="00115073">
        <w:rPr>
          <w:rFonts w:ascii="Times New Roman" w:hAnsi="Times New Roman" w:cs="Times New Roman"/>
          <w:color w:val="000000"/>
          <w:sz w:val="24"/>
          <w:szCs w:val="24"/>
        </w:rPr>
        <w:t>пять</w:t>
      </w:r>
      <w:r w:rsidR="00A05C72" w:rsidRPr="00A05C72">
        <w:rPr>
          <w:rFonts w:ascii="Times New Roman" w:hAnsi="Times New Roman" w:cs="Times New Roman"/>
          <w:color w:val="000000"/>
          <w:sz w:val="24"/>
          <w:szCs w:val="24"/>
        </w:rPr>
        <w:t>) Календарных дн</w:t>
      </w:r>
      <w:r w:rsidR="00115073">
        <w:rPr>
          <w:rFonts w:ascii="Times New Roman" w:hAnsi="Times New Roman" w:cs="Times New Roman"/>
          <w:color w:val="000000"/>
          <w:sz w:val="24"/>
          <w:szCs w:val="24"/>
        </w:rPr>
        <w:t>ей</w:t>
      </w:r>
      <w:r w:rsidR="00A05C72" w:rsidRPr="00A05C72">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 выполнении Работ</w:t>
      </w:r>
      <w:r w:rsidR="009B6FFD"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 xml:space="preserve">со стороны Генерального Подрядчика, в том числе задержка окончания Работ по Контрольным точкам, указанным в Графике </w:t>
      </w:r>
      <w:r w:rsidR="008817A1" w:rsidRPr="009538BA">
        <w:rPr>
          <w:rFonts w:ascii="Times New Roman" w:hAnsi="Times New Roman" w:cs="Times New Roman"/>
          <w:color w:val="000000"/>
          <w:sz w:val="24"/>
          <w:szCs w:val="24"/>
        </w:rPr>
        <w:t>выполнения р</w:t>
      </w:r>
      <w:r w:rsidR="008615D4" w:rsidRPr="009538BA">
        <w:rPr>
          <w:rFonts w:ascii="Times New Roman" w:hAnsi="Times New Roman" w:cs="Times New Roman"/>
          <w:color w:val="000000"/>
          <w:sz w:val="24"/>
          <w:szCs w:val="24"/>
        </w:rPr>
        <w:t>абот</w:t>
      </w:r>
      <w:r w:rsidR="00A05C72">
        <w:rPr>
          <w:rFonts w:ascii="Times New Roman" w:hAnsi="Times New Roman" w:cs="Times New Roman"/>
          <w:color w:val="000000"/>
          <w:sz w:val="24"/>
          <w:szCs w:val="24"/>
        </w:rPr>
        <w:t>,</w:t>
      </w:r>
      <w:r w:rsidR="00A05C72" w:rsidRPr="002857EC">
        <w:rPr>
          <w:rFonts w:ascii="Times New Roman" w:hAnsi="Times New Roman" w:cs="Times New Roman"/>
          <w:color w:val="000000"/>
          <w:sz w:val="24"/>
          <w:szCs w:val="24"/>
        </w:rPr>
        <w:t xml:space="preserve"> </w:t>
      </w:r>
      <w:r w:rsidR="00E62B58">
        <w:rPr>
          <w:rFonts w:ascii="Times New Roman" w:hAnsi="Times New Roman" w:cs="Times New Roman"/>
          <w:color w:val="000000"/>
          <w:sz w:val="24"/>
          <w:szCs w:val="24"/>
        </w:rPr>
        <w:t xml:space="preserve">в </w:t>
      </w:r>
      <w:r w:rsidR="00A05C72" w:rsidRPr="00A05C72">
        <w:rPr>
          <w:rFonts w:ascii="Times New Roman" w:hAnsi="Times New Roman" w:cs="Times New Roman"/>
          <w:color w:val="000000"/>
          <w:sz w:val="24"/>
          <w:szCs w:val="24"/>
        </w:rPr>
        <w:t>устранении выявленных и оформленных должным образом Заказчиком Недостатков и Дефектов</w:t>
      </w:r>
      <w:r w:rsidR="00A05C72">
        <w:rPr>
          <w:rFonts w:ascii="Times New Roman" w:hAnsi="Times New Roman" w:cs="Times New Roman"/>
          <w:color w:val="000000"/>
          <w:sz w:val="24"/>
          <w:szCs w:val="24"/>
        </w:rPr>
        <w:t>,</w:t>
      </w:r>
      <w:r w:rsidR="008615D4" w:rsidRPr="009538BA">
        <w:rPr>
          <w:rFonts w:ascii="Times New Roman" w:hAnsi="Times New Roman" w:cs="Times New Roman"/>
          <w:color w:val="000000"/>
          <w:sz w:val="24"/>
          <w:szCs w:val="24"/>
        </w:rPr>
        <w:t xml:space="preserve"> </w:t>
      </w:r>
      <w:r w:rsidR="005D14F6">
        <w:rPr>
          <w:rFonts w:ascii="Times New Roman" w:hAnsi="Times New Roman" w:cs="Times New Roman"/>
          <w:color w:val="000000"/>
          <w:sz w:val="24"/>
          <w:szCs w:val="24"/>
        </w:rPr>
        <w:t>просрочка более чем на 5 (пять) Календарных дней</w:t>
      </w:r>
      <w:r w:rsidR="00A05C72">
        <w:rPr>
          <w:rFonts w:ascii="Times New Roman" w:hAnsi="Times New Roman" w:cs="Times New Roman"/>
          <w:color w:val="000000"/>
          <w:sz w:val="24"/>
          <w:szCs w:val="24"/>
        </w:rPr>
        <w:t xml:space="preserve"> в </w:t>
      </w:r>
      <w:r w:rsidR="008615D4" w:rsidRPr="009538BA">
        <w:rPr>
          <w:rFonts w:ascii="Times New Roman" w:hAnsi="Times New Roman" w:cs="Times New Roman"/>
          <w:color w:val="000000"/>
          <w:sz w:val="24"/>
          <w:szCs w:val="24"/>
        </w:rPr>
        <w:t>заключени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(продлени</w:t>
      </w:r>
      <w:r w:rsidRPr="009538BA">
        <w:rPr>
          <w:rFonts w:ascii="Times New Roman" w:hAnsi="Times New Roman" w:cs="Times New Roman"/>
          <w:color w:val="000000"/>
          <w:sz w:val="24"/>
          <w:szCs w:val="24"/>
        </w:rPr>
        <w:t>и</w:t>
      </w:r>
      <w:r w:rsidR="008615D4" w:rsidRPr="009538BA">
        <w:rPr>
          <w:rFonts w:ascii="Times New Roman" w:hAnsi="Times New Roman" w:cs="Times New Roman"/>
          <w:color w:val="000000"/>
          <w:sz w:val="24"/>
          <w:szCs w:val="24"/>
        </w:rPr>
        <w:t xml:space="preserve">) Генеральным Подрядчиком договоров страхования, указанных в </w:t>
      </w:r>
      <w:r w:rsidR="00F800A9" w:rsidRPr="009538BA">
        <w:rPr>
          <w:rFonts w:ascii="Times New Roman" w:hAnsi="Times New Roman" w:cs="Times New Roman"/>
          <w:color w:val="000000"/>
          <w:sz w:val="24"/>
          <w:szCs w:val="24"/>
        </w:rPr>
        <w:t>пункте</w:t>
      </w:r>
      <w:r w:rsidR="008615D4" w:rsidRPr="009538BA">
        <w:rPr>
          <w:rFonts w:ascii="Times New Roman" w:hAnsi="Times New Roman" w:cs="Times New Roman"/>
          <w:color w:val="000000"/>
          <w:sz w:val="24"/>
          <w:szCs w:val="24"/>
        </w:rPr>
        <w:t xml:space="preserve"> </w:t>
      </w:r>
      <w:r w:rsidR="000E1B23" w:rsidRPr="009538BA">
        <w:rPr>
          <w:rFonts w:ascii="Times New Roman" w:hAnsi="Times New Roman" w:cs="Times New Roman"/>
          <w:color w:val="000000"/>
          <w:sz w:val="24"/>
          <w:szCs w:val="24"/>
        </w:rPr>
        <w:t>1</w:t>
      </w:r>
      <w:r w:rsidR="00A05C72">
        <w:rPr>
          <w:rFonts w:ascii="Times New Roman" w:hAnsi="Times New Roman" w:cs="Times New Roman"/>
          <w:color w:val="000000"/>
          <w:sz w:val="24"/>
          <w:szCs w:val="24"/>
        </w:rPr>
        <w:t>6</w:t>
      </w:r>
      <w:r w:rsidR="000E1B23" w:rsidRPr="009538BA">
        <w:rPr>
          <w:rFonts w:ascii="Times New Roman" w:hAnsi="Times New Roman" w:cs="Times New Roman"/>
          <w:color w:val="000000"/>
          <w:sz w:val="24"/>
          <w:szCs w:val="24"/>
        </w:rPr>
        <w:t>.</w:t>
      </w:r>
      <w:r w:rsidR="000E1B23" w:rsidRPr="009538BA">
        <w:rPr>
          <w:rFonts w:ascii="Times New Roman" w:hAnsi="Times New Roman" w:cs="Times New Roman"/>
          <w:sz w:val="24"/>
          <w:szCs w:val="24"/>
        </w:rPr>
        <w:t>2</w:t>
      </w:r>
      <w:r w:rsidR="008615D4" w:rsidRPr="009538BA">
        <w:rPr>
          <w:rFonts w:ascii="Times New Roman" w:hAnsi="Times New Roman" w:cs="Times New Roman"/>
          <w:color w:val="000000"/>
          <w:sz w:val="24"/>
          <w:szCs w:val="24"/>
        </w:rPr>
        <w:t xml:space="preserve"> настоящего</w:t>
      </w:r>
      <w:proofErr w:type="gramEnd"/>
      <w:r w:rsidR="008615D4" w:rsidRPr="009538BA">
        <w:rPr>
          <w:rFonts w:ascii="Times New Roman" w:hAnsi="Times New Roman" w:cs="Times New Roman"/>
          <w:color w:val="000000"/>
          <w:sz w:val="24"/>
          <w:szCs w:val="24"/>
        </w:rPr>
        <w:t xml:space="preserve"> Договора, </w:t>
      </w:r>
      <w:r w:rsidRPr="009538BA">
        <w:rPr>
          <w:rFonts w:ascii="Times New Roman" w:hAnsi="Times New Roman" w:cs="Times New Roman"/>
          <w:color w:val="000000"/>
          <w:sz w:val="24"/>
          <w:szCs w:val="24"/>
        </w:rPr>
        <w:t xml:space="preserve"> </w:t>
      </w:r>
      <w:r w:rsidR="008615D4" w:rsidRPr="009538BA">
        <w:rPr>
          <w:rFonts w:ascii="Times New Roman" w:hAnsi="Times New Roman" w:cs="Times New Roman"/>
          <w:color w:val="000000"/>
          <w:sz w:val="24"/>
          <w:szCs w:val="24"/>
        </w:rPr>
        <w:t>влекут за собой наложение штрафных санкций на Генерального Подрядчика из расчета</w:t>
      </w:r>
      <w:r w:rsidR="00E62B58">
        <w:rPr>
          <w:rFonts w:ascii="Times New Roman" w:hAnsi="Times New Roman" w:cs="Times New Roman"/>
          <w:color w:val="000000"/>
          <w:sz w:val="24"/>
          <w:szCs w:val="24"/>
        </w:rPr>
        <w:t xml:space="preserve"> соответственно</w:t>
      </w:r>
      <w:r w:rsidR="008615D4" w:rsidRPr="009538BA">
        <w:rPr>
          <w:rFonts w:ascii="Times New Roman" w:hAnsi="Times New Roman" w:cs="Times New Roman"/>
          <w:color w:val="000000"/>
          <w:sz w:val="24"/>
          <w:szCs w:val="24"/>
        </w:rPr>
        <w:t>:</w:t>
      </w:r>
      <w:bookmarkEnd w:id="175"/>
    </w:p>
    <w:p w:rsidR="00484399" w:rsidRPr="009538BA" w:rsidRDefault="007B39B0"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P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0,05%</w:t>
      </w:r>
      <w:r w:rsidR="008615D4" w:rsidRPr="00070E6F">
        <w:rPr>
          <w:rFonts w:ascii="Times New Roman" w:hAnsi="Times New Roman" w:cs="Times New Roman"/>
          <w:color w:val="000000"/>
          <w:sz w:val="24"/>
          <w:szCs w:val="24"/>
        </w:rPr>
        <w:t xml:space="preserve"> </w:t>
      </w:r>
      <w:r w:rsidR="00A05C72" w:rsidRPr="00070E6F">
        <w:rPr>
          <w:rFonts w:ascii="Times New Roman" w:hAnsi="Times New Roman" w:cs="Times New Roman"/>
          <w:color w:val="000000"/>
          <w:sz w:val="24"/>
          <w:szCs w:val="24"/>
        </w:rPr>
        <w:t xml:space="preserve"> </w:t>
      </w:r>
      <w:r w:rsidR="008615D4" w:rsidRPr="00070E6F">
        <w:rPr>
          <w:rFonts w:ascii="Times New Roman" w:hAnsi="Times New Roman" w:cs="Times New Roman"/>
          <w:color w:val="000000"/>
          <w:sz w:val="24"/>
          <w:szCs w:val="24"/>
        </w:rPr>
        <w:t>от</w:t>
      </w:r>
      <w:r w:rsidR="00070E6F">
        <w:rPr>
          <w:rFonts w:ascii="Times New Roman" w:hAnsi="Times New Roman" w:cs="Times New Roman"/>
          <w:color w:val="000000"/>
          <w:sz w:val="24"/>
          <w:szCs w:val="24"/>
        </w:rPr>
        <w:t>, соответственно,</w:t>
      </w:r>
      <w:r w:rsidR="008615D4" w:rsidRPr="00070E6F">
        <w:rPr>
          <w:rFonts w:ascii="Times New Roman" w:hAnsi="Times New Roman" w:cs="Times New Roman"/>
          <w:color w:val="000000"/>
          <w:sz w:val="24"/>
          <w:szCs w:val="24"/>
        </w:rPr>
        <w:t xml:space="preserve"> </w:t>
      </w:r>
      <w:r w:rsidR="00392104" w:rsidRPr="00070E6F">
        <w:rPr>
          <w:rFonts w:ascii="Times New Roman" w:hAnsi="Times New Roman" w:cs="Times New Roman"/>
          <w:color w:val="000000"/>
          <w:sz w:val="24"/>
          <w:szCs w:val="24"/>
        </w:rPr>
        <w:t>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EB66D4" w:rsidRPr="00070E6F">
        <w:rPr>
          <w:rFonts w:ascii="Times New Roman" w:hAnsi="Times New Roman" w:cs="Times New Roman"/>
          <w:color w:val="000000"/>
          <w:sz w:val="24"/>
          <w:szCs w:val="24"/>
        </w:rPr>
        <w:t xml:space="preserve">от </w:t>
      </w:r>
      <w:r w:rsidR="00392104" w:rsidRP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суммы страхования, указанной в</w:t>
      </w:r>
      <w:r w:rsidR="00070E6F">
        <w:rPr>
          <w:rFonts w:ascii="Times New Roman" w:hAnsi="Times New Roman" w:cs="Times New Roman"/>
          <w:color w:val="000000"/>
          <w:sz w:val="24"/>
          <w:szCs w:val="24"/>
        </w:rPr>
        <w:t xml:space="preserve"> </w:t>
      </w:r>
      <w:r w:rsidR="006534E7" w:rsidRPr="00070E6F">
        <w:rPr>
          <w:rFonts w:ascii="Times New Roman" w:hAnsi="Times New Roman" w:cs="Times New Roman"/>
          <w:color w:val="000000"/>
          <w:sz w:val="24"/>
          <w:szCs w:val="24"/>
        </w:rPr>
        <w:t>п.</w:t>
      </w:r>
      <w:r w:rsidR="006534E7" w:rsidRPr="009538BA">
        <w:rPr>
          <w:rFonts w:ascii="Times New Roman" w:hAnsi="Times New Roman" w:cs="Times New Roman"/>
          <w:color w:val="000000"/>
          <w:sz w:val="24"/>
          <w:szCs w:val="24"/>
        </w:rPr>
        <w:t xml:space="preserve"> </w:t>
      </w:r>
      <w:r w:rsidR="00B03E6E" w:rsidRPr="009538BA">
        <w:fldChar w:fldCharType="begin"/>
      </w:r>
      <w:r w:rsidR="00B03E6E" w:rsidRPr="009538BA">
        <w:instrText xml:space="preserve"> REF _Ref317852777 \r \h  \* MERGEFORMAT </w:instrText>
      </w:r>
      <w:r w:rsidR="00B03E6E" w:rsidRPr="009538BA">
        <w:fldChar w:fldCharType="separate"/>
      </w:r>
      <w:r w:rsidR="00583981" w:rsidRPr="00583981">
        <w:rPr>
          <w:rFonts w:ascii="Times New Roman" w:hAnsi="Times New Roman" w:cs="Times New Roman"/>
          <w:color w:val="000000"/>
          <w:sz w:val="24"/>
          <w:szCs w:val="24"/>
        </w:rPr>
        <w:t>16.2.1</w:t>
      </w:r>
      <w:r w:rsidR="00B03E6E" w:rsidRPr="009538BA">
        <w:fldChar w:fldCharType="end"/>
      </w:r>
      <w:r w:rsidR="006534E7" w:rsidRPr="009538BA">
        <w:rPr>
          <w:rFonts w:ascii="Times New Roman" w:hAnsi="Times New Roman" w:cs="Times New Roman"/>
          <w:color w:val="000000"/>
          <w:sz w:val="24"/>
          <w:szCs w:val="24"/>
        </w:rPr>
        <w:t xml:space="preserve"> настоящего Договора </w:t>
      </w:r>
      <w:r w:rsidR="008615D4" w:rsidRPr="009538BA">
        <w:rPr>
          <w:rFonts w:ascii="Times New Roman" w:hAnsi="Times New Roman" w:cs="Times New Roman"/>
          <w:color w:val="000000"/>
          <w:sz w:val="24"/>
          <w:szCs w:val="24"/>
        </w:rPr>
        <w:t>за каждый Календарный день просрочки с 1-го по 10-й день просрочки;</w:t>
      </w:r>
    </w:p>
    <w:p w:rsidR="002F7516" w:rsidRDefault="008615D4" w:rsidP="00070E6F">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070E6F">
        <w:rPr>
          <w:rFonts w:ascii="Times New Roman" w:hAnsi="Times New Roman" w:cs="Times New Roman"/>
          <w:b/>
          <w:color w:val="000000"/>
          <w:sz w:val="24"/>
          <w:szCs w:val="24"/>
        </w:rPr>
        <w:t>-</w:t>
      </w:r>
      <w:r w:rsidR="00070E6F">
        <w:rPr>
          <w:rFonts w:ascii="Times New Roman" w:hAnsi="Times New Roman" w:cs="Times New Roman"/>
          <w:b/>
          <w:color w:val="000000"/>
          <w:sz w:val="24"/>
          <w:szCs w:val="24"/>
        </w:rPr>
        <w:t xml:space="preserve"> </w:t>
      </w:r>
      <w:r w:rsidR="00450207">
        <w:rPr>
          <w:rFonts w:ascii="Times New Roman" w:hAnsi="Times New Roman" w:cs="Times New Roman"/>
          <w:color w:val="000000"/>
          <w:sz w:val="24"/>
          <w:szCs w:val="24"/>
        </w:rPr>
        <w:t>0,1</w:t>
      </w:r>
      <w:r w:rsidR="00070E6F" w:rsidRPr="00450207">
        <w:rPr>
          <w:rFonts w:ascii="Times New Roman" w:hAnsi="Times New Roman" w:cs="Times New Roman"/>
          <w:color w:val="000000"/>
          <w:sz w:val="24"/>
          <w:szCs w:val="24"/>
        </w:rPr>
        <w:t>%</w:t>
      </w:r>
      <w:r w:rsidR="00070E6F" w:rsidRPr="00070E6F">
        <w:rPr>
          <w:rFonts w:ascii="Times New Roman" w:hAnsi="Times New Roman" w:cs="Times New Roman"/>
          <w:color w:val="000000"/>
          <w:sz w:val="24"/>
          <w:szCs w:val="24"/>
        </w:rPr>
        <w:t xml:space="preserve">  от</w:t>
      </w:r>
      <w:r w:rsidR="00070E6F">
        <w:rPr>
          <w:rFonts w:ascii="Times New Roman" w:hAnsi="Times New Roman" w:cs="Times New Roman"/>
          <w:color w:val="000000"/>
          <w:sz w:val="24"/>
          <w:szCs w:val="24"/>
        </w:rPr>
        <w:t>, соответственно,</w:t>
      </w:r>
      <w:r w:rsidR="00070E6F"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от  суммы страхования, указанной в</w:t>
      </w:r>
      <w:r w:rsidR="00070E6F">
        <w:rPr>
          <w:rFonts w:ascii="Times New Roman" w:hAnsi="Times New Roman" w:cs="Times New Roman"/>
          <w:color w:val="000000"/>
          <w:sz w:val="24"/>
          <w:szCs w:val="24"/>
        </w:rPr>
        <w:t xml:space="preserve"> </w:t>
      </w:r>
      <w:r w:rsidR="00070E6F" w:rsidRPr="00070E6F">
        <w:rPr>
          <w:rFonts w:ascii="Times New Roman" w:hAnsi="Times New Roman" w:cs="Times New Roman"/>
          <w:color w:val="000000"/>
          <w:sz w:val="24"/>
          <w:szCs w:val="24"/>
        </w:rPr>
        <w:t>п.</w:t>
      </w:r>
      <w:r w:rsidR="00070E6F" w:rsidRPr="009538BA">
        <w:rPr>
          <w:rFonts w:ascii="Times New Roman" w:hAnsi="Times New Roman" w:cs="Times New Roman"/>
          <w:color w:val="000000"/>
          <w:sz w:val="24"/>
          <w:szCs w:val="24"/>
        </w:rPr>
        <w:t xml:space="preserve"> </w:t>
      </w:r>
      <w:r w:rsidR="00070E6F" w:rsidRPr="009538BA">
        <w:fldChar w:fldCharType="begin"/>
      </w:r>
      <w:r w:rsidR="00070E6F" w:rsidRPr="009538BA">
        <w:instrText xml:space="preserve"> REF _Ref317852777 \r \h  \* MERGEFORMAT </w:instrText>
      </w:r>
      <w:r w:rsidR="00070E6F" w:rsidRPr="009538BA">
        <w:fldChar w:fldCharType="separate"/>
      </w:r>
      <w:r w:rsidR="00583981" w:rsidRPr="00583981">
        <w:rPr>
          <w:rFonts w:ascii="Times New Roman" w:hAnsi="Times New Roman" w:cs="Times New Roman"/>
          <w:color w:val="000000"/>
          <w:sz w:val="24"/>
          <w:szCs w:val="24"/>
        </w:rPr>
        <w:t>16.2.1</w:t>
      </w:r>
      <w:r w:rsidR="00070E6F" w:rsidRPr="009538BA">
        <w:fldChar w:fldCharType="end"/>
      </w:r>
      <w:r w:rsidR="00070E6F"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sidR="00070E6F">
        <w:rPr>
          <w:rFonts w:ascii="Times New Roman" w:hAnsi="Times New Roman" w:cs="Times New Roman"/>
          <w:color w:val="000000"/>
          <w:sz w:val="24"/>
          <w:szCs w:val="24"/>
        </w:rPr>
        <w:t>1</w:t>
      </w:r>
      <w:r w:rsidR="00070E6F" w:rsidRPr="009538BA">
        <w:rPr>
          <w:rFonts w:ascii="Times New Roman" w:hAnsi="Times New Roman" w:cs="Times New Roman"/>
          <w:color w:val="000000"/>
          <w:sz w:val="24"/>
          <w:szCs w:val="24"/>
        </w:rPr>
        <w:t>1</w:t>
      </w:r>
      <w:r w:rsidR="00070E6F">
        <w:rPr>
          <w:rFonts w:ascii="Times New Roman" w:hAnsi="Times New Roman" w:cs="Times New Roman"/>
          <w:color w:val="000000"/>
          <w:sz w:val="24"/>
          <w:szCs w:val="24"/>
        </w:rPr>
        <w:t>-го по 2</w:t>
      </w:r>
      <w:r w:rsidR="00070E6F" w:rsidRPr="009538BA">
        <w:rPr>
          <w:rFonts w:ascii="Times New Roman" w:hAnsi="Times New Roman" w:cs="Times New Roman"/>
          <w:color w:val="000000"/>
          <w:sz w:val="24"/>
          <w:szCs w:val="24"/>
        </w:rPr>
        <w:t>0-й день просрочки;</w:t>
      </w:r>
    </w:p>
    <w:p w:rsidR="00070E6F" w:rsidRPr="00070E6F" w:rsidRDefault="00070E6F" w:rsidP="00070E6F">
      <w:pPr>
        <w:pStyle w:val="a4"/>
        <w:tabs>
          <w:tab w:val="left" w:pos="993"/>
          <w:tab w:val="left" w:pos="1276"/>
        </w:tabs>
        <w:spacing w:after="0" w:line="240" w:lineRule="auto"/>
        <w:ind w:left="0" w:right="-1" w:firstLine="709"/>
        <w:jc w:val="both"/>
        <w:rPr>
          <w:rFonts w:ascii="Times New Roman" w:hAnsi="Times New Roman" w:cs="Times New Roman"/>
          <w:b/>
          <w:color w:val="000000"/>
          <w:sz w:val="24"/>
          <w:szCs w:val="24"/>
        </w:rPr>
      </w:pPr>
      <w:r w:rsidRPr="00070E6F">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0,</w:t>
      </w:r>
      <w:r w:rsidRPr="00070E6F">
        <w:rPr>
          <w:rFonts w:ascii="Times New Roman" w:hAnsi="Times New Roman" w:cs="Times New Roman"/>
          <w:color w:val="000000"/>
          <w:sz w:val="24"/>
          <w:szCs w:val="24"/>
        </w:rPr>
        <w:t>5%  от</w:t>
      </w:r>
      <w:r>
        <w:rPr>
          <w:rFonts w:ascii="Times New Roman" w:hAnsi="Times New Roman" w:cs="Times New Roman"/>
          <w:color w:val="000000"/>
          <w:sz w:val="24"/>
          <w:szCs w:val="24"/>
        </w:rPr>
        <w:t>, соответственно,</w:t>
      </w:r>
      <w:r w:rsidRPr="00070E6F">
        <w:rPr>
          <w:rFonts w:ascii="Times New Roman" w:hAnsi="Times New Roman" w:cs="Times New Roman"/>
          <w:color w:val="000000"/>
          <w:sz w:val="24"/>
          <w:szCs w:val="24"/>
        </w:rPr>
        <w:t xml:space="preserve"> стоимости соответствующих Работ</w:t>
      </w:r>
      <w:r w:rsidR="004502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от  суммы страхования, указанной в</w:t>
      </w:r>
      <w:r>
        <w:rPr>
          <w:rFonts w:ascii="Times New Roman" w:hAnsi="Times New Roman" w:cs="Times New Roman"/>
          <w:color w:val="000000"/>
          <w:sz w:val="24"/>
          <w:szCs w:val="24"/>
        </w:rPr>
        <w:t xml:space="preserve"> </w:t>
      </w:r>
      <w:r w:rsidRPr="00070E6F">
        <w:rPr>
          <w:rFonts w:ascii="Times New Roman" w:hAnsi="Times New Roman" w:cs="Times New Roman"/>
          <w:color w:val="000000"/>
          <w:sz w:val="24"/>
          <w:szCs w:val="24"/>
        </w:rPr>
        <w:t>п.</w:t>
      </w:r>
      <w:r w:rsidRPr="009538BA">
        <w:rPr>
          <w:rFonts w:ascii="Times New Roman" w:hAnsi="Times New Roman" w:cs="Times New Roman"/>
          <w:color w:val="000000"/>
          <w:sz w:val="24"/>
          <w:szCs w:val="24"/>
        </w:rPr>
        <w:t xml:space="preserve"> </w:t>
      </w:r>
      <w:r w:rsidRPr="009538BA">
        <w:fldChar w:fldCharType="begin"/>
      </w:r>
      <w:r w:rsidRPr="009538BA">
        <w:instrText xml:space="preserve"> REF _Ref317852777 \r \h  \* MERGEFORMAT </w:instrText>
      </w:r>
      <w:r w:rsidRPr="009538BA">
        <w:fldChar w:fldCharType="separate"/>
      </w:r>
      <w:r w:rsidR="00583981" w:rsidRPr="00583981">
        <w:rPr>
          <w:rFonts w:ascii="Times New Roman" w:hAnsi="Times New Roman" w:cs="Times New Roman"/>
          <w:color w:val="000000"/>
          <w:sz w:val="24"/>
          <w:szCs w:val="24"/>
        </w:rPr>
        <w:t>16.2.1</w:t>
      </w:r>
      <w:r w:rsidRPr="009538BA">
        <w:fldChar w:fldCharType="end"/>
      </w:r>
      <w:r w:rsidRPr="009538BA">
        <w:rPr>
          <w:rFonts w:ascii="Times New Roman" w:hAnsi="Times New Roman" w:cs="Times New Roman"/>
          <w:color w:val="000000"/>
          <w:sz w:val="24"/>
          <w:szCs w:val="24"/>
        </w:rPr>
        <w:t xml:space="preserve"> настоящего Договора за каждый Календарный день просрочки с </w:t>
      </w:r>
      <w:r>
        <w:rPr>
          <w:rFonts w:ascii="Times New Roman" w:hAnsi="Times New Roman" w:cs="Times New Roman"/>
          <w:color w:val="000000"/>
          <w:sz w:val="24"/>
          <w:szCs w:val="24"/>
        </w:rPr>
        <w:t>2</w:t>
      </w:r>
      <w:r w:rsidRPr="009538BA">
        <w:rPr>
          <w:rFonts w:ascii="Times New Roman" w:hAnsi="Times New Roman" w:cs="Times New Roman"/>
          <w:color w:val="000000"/>
          <w:sz w:val="24"/>
          <w:szCs w:val="24"/>
        </w:rPr>
        <w:t>1</w:t>
      </w:r>
      <w:r>
        <w:rPr>
          <w:rFonts w:ascii="Times New Roman" w:hAnsi="Times New Roman" w:cs="Times New Roman"/>
          <w:color w:val="000000"/>
          <w:sz w:val="24"/>
          <w:szCs w:val="24"/>
        </w:rPr>
        <w:t>-го дня</w:t>
      </w:r>
      <w:r w:rsidRPr="009538BA">
        <w:rPr>
          <w:rFonts w:ascii="Times New Roman" w:hAnsi="Times New Roman" w:cs="Times New Roman"/>
          <w:color w:val="000000"/>
          <w:sz w:val="24"/>
          <w:szCs w:val="24"/>
        </w:rPr>
        <w:t xml:space="preserve"> просрочки;</w:t>
      </w:r>
    </w:p>
    <w:p w:rsidR="00200841" w:rsidRDefault="00510F3C"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просрочке Генерального Подрядчика в </w:t>
      </w:r>
      <w:r w:rsidRPr="00510F3C">
        <w:rPr>
          <w:rFonts w:ascii="Times New Roman" w:hAnsi="Times New Roman" w:cs="Times New Roman"/>
          <w:color w:val="000000"/>
          <w:sz w:val="24"/>
          <w:szCs w:val="24"/>
        </w:rPr>
        <w:t>устранении выявленных Заказчиком Недостатков и Дефектов,</w:t>
      </w:r>
      <w:r>
        <w:rPr>
          <w:rFonts w:ascii="Times New Roman" w:hAnsi="Times New Roman" w:cs="Times New Roman"/>
          <w:color w:val="000000"/>
          <w:sz w:val="24"/>
          <w:szCs w:val="24"/>
        </w:rPr>
        <w:t xml:space="preserve"> указанные в настоящем пункте пени рассчитываются от стоимости Работ, в отношении которых выявлены Недостатки и Дефекты.</w:t>
      </w:r>
    </w:p>
    <w:p w:rsidR="008E49AF" w:rsidRPr="008F5E85" w:rsidRDefault="008E49AF" w:rsidP="008E49AF">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lastRenderedPageBreak/>
        <w:t xml:space="preserve">При этом просрочкой является период времени с момента </w:t>
      </w:r>
      <w:proofErr w:type="gramStart"/>
      <w:r w:rsidRPr="008F5E85">
        <w:rPr>
          <w:rFonts w:ascii="Times New Roman" w:hAnsi="Times New Roman" w:cs="Times New Roman"/>
          <w:sz w:val="24"/>
          <w:szCs w:val="24"/>
        </w:rPr>
        <w:t>окончания установленного срока исполнения соответствующего обязательства Генерального Подрядчика</w:t>
      </w:r>
      <w:proofErr w:type="gramEnd"/>
      <w:r w:rsidRPr="008F5E85">
        <w:rPr>
          <w:rFonts w:ascii="Times New Roman" w:hAnsi="Times New Roman" w:cs="Times New Roman"/>
          <w:sz w:val="24"/>
          <w:szCs w:val="24"/>
        </w:rPr>
        <w:t xml:space="preserve"> до момента надлежащего исполнения обязательства. </w:t>
      </w:r>
    </w:p>
    <w:p w:rsidR="008E49AF" w:rsidRPr="008F5E85" w:rsidRDefault="008E49AF" w:rsidP="008E49AF">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В случае</w:t>
      </w:r>
      <w:proofErr w:type="gramStart"/>
      <w:r w:rsidRPr="008F5E85">
        <w:rPr>
          <w:rFonts w:ascii="Times New Roman" w:hAnsi="Times New Roman" w:cs="Times New Roman"/>
          <w:sz w:val="24"/>
          <w:szCs w:val="24"/>
        </w:rPr>
        <w:t>,</w:t>
      </w:r>
      <w:proofErr w:type="gramEnd"/>
      <w:r w:rsidRPr="008F5E85">
        <w:rPr>
          <w:rFonts w:ascii="Times New Roman" w:hAnsi="Times New Roman" w:cs="Times New Roman"/>
          <w:sz w:val="24"/>
          <w:szCs w:val="24"/>
        </w:rPr>
        <w:t xml:space="preserve"> если Генеральный Подрядчик не предоставил Заказчику </w:t>
      </w:r>
      <w:proofErr w:type="spellStart"/>
      <w:r w:rsidRPr="008F5E85">
        <w:rPr>
          <w:rFonts w:ascii="Times New Roman" w:hAnsi="Times New Roman" w:cs="Times New Roman"/>
          <w:sz w:val="24"/>
          <w:szCs w:val="24"/>
        </w:rPr>
        <w:t>Месячно</w:t>
      </w:r>
      <w:proofErr w:type="spellEnd"/>
      <w:r w:rsidRPr="008F5E85">
        <w:rPr>
          <w:rFonts w:ascii="Times New Roman" w:hAnsi="Times New Roman" w:cs="Times New Roman"/>
          <w:sz w:val="24"/>
          <w:szCs w:val="24"/>
        </w:rPr>
        <w:t>-суточные графики выполнения работ на следующий месяц или ежесуточную информацию о ходе выполнения Работ, Генеральный Подрядчик обязан уплатить Заказчику неустойку в размере 0,01% (ноль целых одна сотая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8E49AF">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8F5E85">
        <w:rPr>
          <w:rFonts w:ascii="Times New Roman" w:hAnsi="Times New Roman" w:cs="Times New Roman"/>
          <w:sz w:val="24"/>
          <w:szCs w:val="24"/>
        </w:rPr>
        <w:t>За задержку более чем на 10 (десять) Календарных дней сроков устранения брака, дефектов и/или недоделок в выполненных Генеральным Подрядчиком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w:t>
      </w:r>
      <w:proofErr w:type="gramEnd"/>
      <w:r w:rsidRPr="008F5E85">
        <w:rPr>
          <w:rFonts w:ascii="Times New Roman" w:hAnsi="Times New Roman" w:cs="Times New Roman"/>
          <w:sz w:val="24"/>
          <w:szCs w:val="24"/>
        </w:rPr>
        <w:t xml:space="preserve">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8E49AF" w:rsidRPr="008F5E85" w:rsidRDefault="008E49AF" w:rsidP="008E49AF">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Уплата штрафов производится Генеральным Подрядчиком по каждому нарушению отдельно.</w:t>
      </w:r>
    </w:p>
    <w:p w:rsidR="00C06108" w:rsidRPr="009538BA" w:rsidRDefault="00E62B58"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23.2.2</w:t>
      </w:r>
      <w:r w:rsidR="00510F3C">
        <w:rPr>
          <w:rFonts w:ascii="Times New Roman" w:hAnsi="Times New Roman" w:cs="Times New Roman"/>
          <w:color w:val="000000"/>
          <w:sz w:val="24"/>
          <w:szCs w:val="24"/>
        </w:rPr>
        <w:t>.</w:t>
      </w:r>
      <w:r w:rsidR="00C06108"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 xml:space="preserve">Генеральный </w:t>
      </w:r>
      <w:r w:rsidR="00C06108" w:rsidRPr="009538BA">
        <w:rPr>
          <w:rFonts w:ascii="Times New Roman" w:hAnsi="Times New Roman" w:cs="Times New Roman"/>
          <w:color w:val="000000"/>
          <w:sz w:val="24"/>
          <w:szCs w:val="24"/>
        </w:rPr>
        <w:t xml:space="preserve">Подрядчик обязан </w:t>
      </w:r>
      <w:r w:rsidR="00C06108" w:rsidRPr="00070E6F">
        <w:rPr>
          <w:rFonts w:ascii="Times New Roman" w:hAnsi="Times New Roman" w:cs="Times New Roman"/>
          <w:color w:val="000000"/>
          <w:sz w:val="24"/>
          <w:szCs w:val="24"/>
        </w:rPr>
        <w:t>уплатить За</w:t>
      </w:r>
      <w:r w:rsidR="00070E6F">
        <w:rPr>
          <w:rFonts w:ascii="Times New Roman" w:hAnsi="Times New Roman" w:cs="Times New Roman"/>
          <w:color w:val="000000"/>
          <w:sz w:val="24"/>
          <w:szCs w:val="24"/>
        </w:rPr>
        <w:t>казчику штраф в размере 0,1% (ноль целых одна десятая процента)</w:t>
      </w:r>
      <w:r w:rsidR="007B39B0" w:rsidRPr="00070E6F">
        <w:rPr>
          <w:rFonts w:ascii="Times New Roman" w:hAnsi="Times New Roman" w:cs="Times New Roman"/>
          <w:b/>
          <w:color w:val="000000"/>
          <w:sz w:val="24"/>
          <w:szCs w:val="24"/>
        </w:rPr>
        <w:t xml:space="preserve"> </w:t>
      </w:r>
      <w:r w:rsidR="00416E56" w:rsidRPr="00070E6F">
        <w:rPr>
          <w:rFonts w:ascii="Times New Roman" w:hAnsi="Times New Roman" w:cs="Times New Roman"/>
          <w:color w:val="000000"/>
          <w:sz w:val="24"/>
          <w:szCs w:val="24"/>
        </w:rPr>
        <w:t xml:space="preserve">за каждое нарушение </w:t>
      </w:r>
      <w:r w:rsidR="00C06108" w:rsidRPr="00070E6F">
        <w:rPr>
          <w:rFonts w:ascii="Times New Roman" w:hAnsi="Times New Roman" w:cs="Times New Roman"/>
          <w:color w:val="000000"/>
          <w:sz w:val="24"/>
          <w:szCs w:val="24"/>
        </w:rPr>
        <w:t>в случае:</w:t>
      </w:r>
    </w:p>
    <w:p w:rsidR="00C06108" w:rsidRPr="009538BA" w:rsidRDefault="00C06108"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w:t>
      </w:r>
      <w:r w:rsidR="00F453AD">
        <w:rPr>
          <w:rFonts w:ascii="Times New Roman" w:hAnsi="Times New Roman" w:cs="Times New Roman"/>
          <w:color w:val="000000"/>
          <w:sz w:val="24"/>
          <w:szCs w:val="24"/>
        </w:rPr>
        <w:t>просрочки в предоставлении</w:t>
      </w:r>
      <w:r w:rsidR="00F453AD"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Исполнительной документации на выполненные работы более 3 (</w:t>
      </w:r>
      <w:r w:rsidR="0056171A" w:rsidRPr="009538BA">
        <w:rPr>
          <w:rFonts w:ascii="Times New Roman" w:hAnsi="Times New Roman" w:cs="Times New Roman"/>
          <w:color w:val="000000"/>
          <w:sz w:val="24"/>
          <w:szCs w:val="24"/>
        </w:rPr>
        <w:t>т</w:t>
      </w:r>
      <w:r w:rsidR="000C5EE2">
        <w:rPr>
          <w:rFonts w:ascii="Times New Roman" w:hAnsi="Times New Roman" w:cs="Times New Roman"/>
          <w:color w:val="000000"/>
          <w:sz w:val="24"/>
          <w:szCs w:val="24"/>
        </w:rPr>
        <w:t>рех) К</w:t>
      </w:r>
      <w:r w:rsidRPr="009538BA">
        <w:rPr>
          <w:rFonts w:ascii="Times New Roman" w:hAnsi="Times New Roman" w:cs="Times New Roman"/>
          <w:color w:val="000000"/>
          <w:sz w:val="24"/>
          <w:szCs w:val="24"/>
        </w:rPr>
        <w:t>алендарных дней;</w:t>
      </w:r>
    </w:p>
    <w:p w:rsidR="00C06108" w:rsidRPr="0007534A" w:rsidRDefault="00C06108"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 невыполнения требований Заказчика, предписаний о приостановке производства Работ </w:t>
      </w:r>
      <w:r w:rsidRPr="00070E6F">
        <w:rPr>
          <w:rFonts w:ascii="Times New Roman" w:hAnsi="Times New Roman" w:cs="Times New Roman"/>
          <w:color w:val="000000"/>
          <w:sz w:val="24"/>
          <w:szCs w:val="24"/>
        </w:rPr>
        <w:t xml:space="preserve">на Объекте по замечаниям, связанным с допущенными </w:t>
      </w:r>
      <w:r w:rsidR="003171CD" w:rsidRPr="00070E6F">
        <w:rPr>
          <w:rFonts w:ascii="Times New Roman" w:hAnsi="Times New Roman" w:cs="Times New Roman"/>
          <w:color w:val="000000"/>
          <w:sz w:val="24"/>
          <w:szCs w:val="24"/>
        </w:rPr>
        <w:t xml:space="preserve">Генеральным </w:t>
      </w:r>
      <w:r w:rsidRPr="00070E6F">
        <w:rPr>
          <w:rFonts w:ascii="Times New Roman" w:hAnsi="Times New Roman" w:cs="Times New Roman"/>
          <w:color w:val="000000"/>
          <w:sz w:val="24"/>
          <w:szCs w:val="24"/>
        </w:rPr>
        <w:t>Подрядчиком в процессе производства Работ отступлениями от требований</w:t>
      </w:r>
      <w:r w:rsidR="003171CD" w:rsidRPr="00070E6F">
        <w:rPr>
          <w:rFonts w:ascii="Times New Roman" w:hAnsi="Times New Roman" w:cs="Times New Roman"/>
          <w:color w:val="000000"/>
          <w:sz w:val="24"/>
          <w:szCs w:val="24"/>
        </w:rPr>
        <w:t xml:space="preserve"> Проектной документации,</w:t>
      </w:r>
      <w:r w:rsidRPr="00070E6F">
        <w:rPr>
          <w:rFonts w:ascii="Times New Roman" w:hAnsi="Times New Roman" w:cs="Times New Roman"/>
          <w:color w:val="000000"/>
          <w:sz w:val="24"/>
          <w:szCs w:val="24"/>
        </w:rPr>
        <w:t xml:space="preserve"> Рабочей </w:t>
      </w:r>
      <w:r w:rsidRPr="0007534A">
        <w:rPr>
          <w:rFonts w:ascii="Times New Roman" w:hAnsi="Times New Roman" w:cs="Times New Roman"/>
          <w:color w:val="000000"/>
          <w:sz w:val="24"/>
          <w:szCs w:val="24"/>
        </w:rPr>
        <w:t>документации</w:t>
      </w:r>
      <w:r w:rsidR="003171CD" w:rsidRPr="0007534A">
        <w:rPr>
          <w:rFonts w:ascii="Times New Roman" w:hAnsi="Times New Roman" w:cs="Times New Roman"/>
          <w:color w:val="000000"/>
          <w:sz w:val="24"/>
          <w:szCs w:val="24"/>
        </w:rPr>
        <w:t xml:space="preserve"> и нормативно-технической документации</w:t>
      </w:r>
      <w:r w:rsidR="00D5059F" w:rsidRPr="0007534A">
        <w:rPr>
          <w:rFonts w:ascii="Times New Roman" w:hAnsi="Times New Roman" w:cs="Times New Roman"/>
          <w:color w:val="000000"/>
          <w:sz w:val="24"/>
          <w:szCs w:val="24"/>
        </w:rPr>
        <w:t>, условий настоящего Договора</w:t>
      </w:r>
      <w:r w:rsidRPr="0007534A">
        <w:rPr>
          <w:rFonts w:ascii="Times New Roman" w:hAnsi="Times New Roman" w:cs="Times New Roman"/>
          <w:color w:val="000000"/>
          <w:sz w:val="24"/>
          <w:szCs w:val="24"/>
        </w:rPr>
        <w:t>.</w:t>
      </w:r>
    </w:p>
    <w:p w:rsidR="00437EF1" w:rsidRPr="0007534A" w:rsidRDefault="00F15A86" w:rsidP="00E62B58">
      <w:pPr>
        <w:pStyle w:val="a4"/>
        <w:numPr>
          <w:ilvl w:val="2"/>
          <w:numId w:val="54"/>
        </w:numPr>
        <w:tabs>
          <w:tab w:val="left" w:pos="993"/>
          <w:tab w:val="left" w:pos="1276"/>
        </w:tabs>
        <w:spacing w:after="0" w:line="240" w:lineRule="auto"/>
        <w:ind w:left="0" w:right="-1" w:firstLine="708"/>
        <w:jc w:val="both"/>
        <w:rPr>
          <w:rFonts w:ascii="Times New Roman" w:hAnsi="Times New Roman"/>
          <w:color w:val="000000"/>
          <w:sz w:val="24"/>
          <w:szCs w:val="24"/>
        </w:rPr>
      </w:pPr>
      <w:r w:rsidRPr="0007534A">
        <w:rPr>
          <w:rFonts w:ascii="Times New Roman" w:hAnsi="Times New Roman"/>
          <w:color w:val="000000"/>
          <w:sz w:val="24"/>
          <w:szCs w:val="24"/>
        </w:rPr>
        <w:t xml:space="preserve">За просрочку освобождения </w:t>
      </w:r>
      <w:r w:rsidR="006B327A">
        <w:rPr>
          <w:rFonts w:ascii="Times New Roman" w:hAnsi="Times New Roman"/>
          <w:color w:val="000000"/>
          <w:sz w:val="24"/>
          <w:szCs w:val="24"/>
        </w:rPr>
        <w:t>с</w:t>
      </w:r>
      <w:r w:rsidRPr="0007534A">
        <w:rPr>
          <w:rFonts w:ascii="Times New Roman" w:hAnsi="Times New Roman"/>
          <w:color w:val="000000"/>
          <w:sz w:val="24"/>
          <w:szCs w:val="24"/>
        </w:rPr>
        <w:t>троительной Площадки</w:t>
      </w:r>
      <w:r w:rsidR="006B327A">
        <w:rPr>
          <w:rFonts w:ascii="Times New Roman" w:hAnsi="Times New Roman"/>
          <w:color w:val="000000"/>
          <w:sz w:val="24"/>
          <w:szCs w:val="24"/>
        </w:rPr>
        <w:t xml:space="preserve"> и (или) Помещений</w:t>
      </w:r>
      <w:r w:rsidRPr="0007534A">
        <w:rPr>
          <w:rFonts w:ascii="Times New Roman" w:hAnsi="Times New Roman"/>
          <w:color w:val="000000"/>
          <w:sz w:val="24"/>
          <w:szCs w:val="24"/>
        </w:rPr>
        <w:t xml:space="preserve"> от принадлежащего Генеральному Подрядчику имущества (строительной техники, оборудования, расходных материалов и т.д.)</w:t>
      </w:r>
      <w:r w:rsidR="00115486" w:rsidRPr="0007534A">
        <w:rPr>
          <w:rFonts w:ascii="Times New Roman" w:hAnsi="Times New Roman"/>
          <w:color w:val="000000"/>
          <w:sz w:val="24"/>
          <w:szCs w:val="24"/>
        </w:rPr>
        <w:t xml:space="preserve"> в соответствии с пунктом </w:t>
      </w:r>
      <w:r w:rsidR="00B54713" w:rsidRPr="0007534A">
        <w:rPr>
          <w:rFonts w:ascii="Times New Roman" w:hAnsi="Times New Roman"/>
          <w:color w:val="000000"/>
          <w:sz w:val="24"/>
          <w:szCs w:val="24"/>
        </w:rPr>
        <w:t>1</w:t>
      </w:r>
      <w:r w:rsidR="001B2367" w:rsidRPr="0007534A">
        <w:rPr>
          <w:rFonts w:ascii="Times New Roman" w:hAnsi="Times New Roman"/>
          <w:color w:val="000000"/>
          <w:sz w:val="24"/>
          <w:szCs w:val="24"/>
        </w:rPr>
        <w:t>2</w:t>
      </w:r>
      <w:r w:rsidR="00B54713" w:rsidRPr="0007534A">
        <w:rPr>
          <w:rFonts w:ascii="Times New Roman" w:hAnsi="Times New Roman"/>
          <w:color w:val="000000"/>
          <w:sz w:val="24"/>
          <w:szCs w:val="24"/>
        </w:rPr>
        <w:t>.3</w:t>
      </w:r>
      <w:r w:rsidR="00D5059F" w:rsidRPr="0007534A">
        <w:rPr>
          <w:rFonts w:ascii="Times New Roman" w:hAnsi="Times New Roman"/>
          <w:color w:val="000000"/>
          <w:sz w:val="24"/>
          <w:szCs w:val="24"/>
        </w:rPr>
        <w:t>.16</w:t>
      </w:r>
      <w:r w:rsidR="00115486" w:rsidRPr="0007534A">
        <w:rPr>
          <w:rFonts w:ascii="Times New Roman" w:hAnsi="Times New Roman"/>
          <w:color w:val="000000"/>
          <w:sz w:val="24"/>
          <w:szCs w:val="24"/>
        </w:rPr>
        <w:t>.</w:t>
      </w:r>
      <w:r w:rsidRPr="0007534A">
        <w:rPr>
          <w:rFonts w:ascii="Times New Roman" w:hAnsi="Times New Roman"/>
          <w:color w:val="000000"/>
          <w:sz w:val="24"/>
          <w:szCs w:val="24"/>
        </w:rPr>
        <w:t xml:space="preserve"> настоящего Договора Генеральный Подрядчик </w:t>
      </w:r>
      <w:r w:rsidR="002F7516" w:rsidRPr="0007534A">
        <w:rPr>
          <w:rFonts w:ascii="Times New Roman" w:hAnsi="Times New Roman"/>
          <w:color w:val="000000"/>
          <w:sz w:val="24"/>
          <w:szCs w:val="24"/>
        </w:rPr>
        <w:t xml:space="preserve">уплачивает Заказчику пени в размере </w:t>
      </w:r>
      <w:r w:rsidR="00070E6F" w:rsidRPr="0007534A">
        <w:rPr>
          <w:rFonts w:ascii="Times New Roman" w:hAnsi="Times New Roman"/>
          <w:color w:val="000000"/>
          <w:sz w:val="24"/>
          <w:szCs w:val="24"/>
        </w:rPr>
        <w:t>0,005% от Цены Договора</w:t>
      </w:r>
      <w:r w:rsidR="002F7516" w:rsidRPr="0007534A">
        <w:rPr>
          <w:rFonts w:ascii="Times New Roman" w:hAnsi="Times New Roman"/>
          <w:color w:val="000000"/>
          <w:sz w:val="24"/>
          <w:szCs w:val="24"/>
        </w:rPr>
        <w:t xml:space="preserve"> за каждый день просрочки.</w:t>
      </w:r>
      <w:bookmarkStart w:id="176" w:name="_Ref346982309"/>
    </w:p>
    <w:p w:rsidR="00437EF1" w:rsidRDefault="00115486" w:rsidP="00FF1420">
      <w:pPr>
        <w:pStyle w:val="a4"/>
        <w:numPr>
          <w:ilvl w:val="2"/>
          <w:numId w:val="54"/>
        </w:numPr>
        <w:tabs>
          <w:tab w:val="left" w:pos="993"/>
          <w:tab w:val="left" w:pos="1276"/>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просрочку в представлении </w:t>
      </w:r>
      <w:r w:rsidR="00640782" w:rsidRPr="00437EF1">
        <w:rPr>
          <w:rFonts w:ascii="Times New Roman" w:hAnsi="Times New Roman" w:cs="Times New Roman"/>
          <w:color w:val="000000"/>
          <w:sz w:val="24"/>
          <w:szCs w:val="24"/>
        </w:rPr>
        <w:t xml:space="preserve">достоверных </w:t>
      </w:r>
      <w:r w:rsidRPr="00437EF1">
        <w:rPr>
          <w:rFonts w:ascii="Times New Roman" w:hAnsi="Times New Roman" w:cs="Times New Roman"/>
          <w:color w:val="000000"/>
          <w:sz w:val="24"/>
          <w:szCs w:val="24"/>
        </w:rPr>
        <w:t>отчетных документов</w:t>
      </w:r>
      <w:r w:rsidR="00640782" w:rsidRPr="00437EF1">
        <w:rPr>
          <w:rFonts w:ascii="Times New Roman" w:hAnsi="Times New Roman" w:cs="Times New Roman"/>
          <w:color w:val="000000"/>
          <w:sz w:val="24"/>
          <w:szCs w:val="24"/>
        </w:rPr>
        <w:t xml:space="preserve"> </w:t>
      </w:r>
      <w:r w:rsidR="00CD0988" w:rsidRPr="00437EF1">
        <w:rPr>
          <w:rFonts w:ascii="Times New Roman" w:hAnsi="Times New Roman" w:cs="Times New Roman"/>
          <w:color w:val="000000"/>
          <w:sz w:val="24"/>
          <w:szCs w:val="24"/>
        </w:rPr>
        <w:t>и (</w:t>
      </w:r>
      <w:r w:rsidR="00640782" w:rsidRPr="00437EF1">
        <w:rPr>
          <w:rFonts w:ascii="Times New Roman" w:hAnsi="Times New Roman" w:cs="Times New Roman"/>
          <w:color w:val="000000"/>
          <w:sz w:val="24"/>
          <w:szCs w:val="24"/>
        </w:rPr>
        <w:t>или</w:t>
      </w:r>
      <w:r w:rsidR="00CD0988" w:rsidRPr="00437EF1">
        <w:rPr>
          <w:rFonts w:ascii="Times New Roman" w:hAnsi="Times New Roman" w:cs="Times New Roman"/>
          <w:color w:val="000000"/>
          <w:sz w:val="24"/>
          <w:szCs w:val="24"/>
        </w:rPr>
        <w:t>)</w:t>
      </w:r>
      <w:r w:rsidR="00640782" w:rsidRPr="00437EF1">
        <w:rPr>
          <w:rFonts w:ascii="Times New Roman" w:hAnsi="Times New Roman" w:cs="Times New Roman"/>
          <w:color w:val="000000"/>
          <w:sz w:val="24"/>
          <w:szCs w:val="24"/>
        </w:rPr>
        <w:t xml:space="preserve"> документов о п</w:t>
      </w:r>
      <w:r w:rsidR="00CD0988" w:rsidRPr="00437EF1">
        <w:rPr>
          <w:rFonts w:ascii="Times New Roman" w:hAnsi="Times New Roman" w:cs="Times New Roman"/>
          <w:color w:val="000000"/>
          <w:sz w:val="24"/>
          <w:szCs w:val="24"/>
        </w:rPr>
        <w:t xml:space="preserve">ланировании, в том числе предусмотренных </w:t>
      </w:r>
      <w:r w:rsidR="00640782" w:rsidRPr="00437EF1">
        <w:rPr>
          <w:rFonts w:ascii="Times New Roman" w:hAnsi="Times New Roman" w:cs="Times New Roman"/>
          <w:color w:val="000000"/>
          <w:sz w:val="24"/>
          <w:szCs w:val="24"/>
        </w:rPr>
        <w:t>пункт</w:t>
      </w:r>
      <w:r w:rsidR="00CD0988" w:rsidRPr="00437EF1">
        <w:rPr>
          <w:rFonts w:ascii="Times New Roman" w:hAnsi="Times New Roman" w:cs="Times New Roman"/>
          <w:color w:val="000000"/>
          <w:sz w:val="24"/>
          <w:szCs w:val="24"/>
        </w:rPr>
        <w:t>ом</w:t>
      </w:r>
      <w:r w:rsidR="00640782" w:rsidRPr="00437EF1">
        <w:rPr>
          <w:rFonts w:ascii="Times New Roman" w:hAnsi="Times New Roman" w:cs="Times New Roman"/>
          <w:color w:val="000000"/>
          <w:sz w:val="24"/>
          <w:szCs w:val="24"/>
        </w:rPr>
        <w:t xml:space="preserve"> </w:t>
      </w:r>
      <w:r w:rsidR="00B54713" w:rsidRPr="00437EF1">
        <w:rPr>
          <w:rFonts w:ascii="Times New Roman" w:hAnsi="Times New Roman" w:cs="Times New Roman"/>
          <w:color w:val="000000"/>
          <w:sz w:val="24"/>
          <w:szCs w:val="24"/>
        </w:rPr>
        <w:t>1</w:t>
      </w:r>
      <w:r w:rsidR="009073F5" w:rsidRPr="00437EF1">
        <w:rPr>
          <w:rFonts w:ascii="Times New Roman" w:hAnsi="Times New Roman" w:cs="Times New Roman"/>
          <w:color w:val="000000"/>
          <w:sz w:val="24"/>
          <w:szCs w:val="24"/>
        </w:rPr>
        <w:t>2</w:t>
      </w:r>
      <w:r w:rsidR="00B54713" w:rsidRPr="00437EF1">
        <w:rPr>
          <w:rFonts w:ascii="Times New Roman" w:hAnsi="Times New Roman" w:cs="Times New Roman"/>
          <w:color w:val="000000"/>
          <w:sz w:val="24"/>
          <w:szCs w:val="24"/>
        </w:rPr>
        <w:t>.3</w:t>
      </w:r>
      <w:r w:rsidR="00DC0368" w:rsidRPr="00437EF1">
        <w:rPr>
          <w:rFonts w:ascii="Times New Roman" w:hAnsi="Times New Roman" w:cs="Times New Roman"/>
          <w:color w:val="000000"/>
          <w:sz w:val="24"/>
          <w:szCs w:val="24"/>
        </w:rPr>
        <w:t>.6</w:t>
      </w:r>
      <w:r w:rsidR="00640782" w:rsidRPr="00437EF1">
        <w:rPr>
          <w:rFonts w:ascii="Times New Roman" w:hAnsi="Times New Roman" w:cs="Times New Roman"/>
          <w:color w:val="000000"/>
          <w:sz w:val="24"/>
          <w:szCs w:val="24"/>
        </w:rPr>
        <w:t xml:space="preserve"> настоящего Догов</w:t>
      </w:r>
      <w:r w:rsidR="00CD0988" w:rsidRPr="00437EF1">
        <w:rPr>
          <w:rFonts w:ascii="Times New Roman" w:hAnsi="Times New Roman" w:cs="Times New Roman"/>
          <w:color w:val="000000"/>
          <w:sz w:val="24"/>
          <w:szCs w:val="24"/>
        </w:rPr>
        <w:t>ора</w:t>
      </w:r>
      <w:r w:rsidR="00640782" w:rsidRPr="00437EF1">
        <w:rPr>
          <w:rFonts w:ascii="Times New Roman" w:hAnsi="Times New Roman" w:cs="Times New Roman"/>
          <w:color w:val="000000"/>
          <w:sz w:val="24"/>
          <w:szCs w:val="24"/>
        </w:rPr>
        <w:t xml:space="preserve">, обязанность представления которых предусмотрена настоящим Договором, Генеральный Подрядчик уплачивает Заказчику пени в размере </w:t>
      </w:r>
      <w:r w:rsidR="00070E6F" w:rsidRPr="00070E6F">
        <w:rPr>
          <w:rFonts w:ascii="Times New Roman" w:hAnsi="Times New Roman" w:cs="Times New Roman"/>
          <w:color w:val="000000"/>
          <w:sz w:val="24"/>
          <w:szCs w:val="24"/>
        </w:rPr>
        <w:t xml:space="preserve">10 000 </w:t>
      </w:r>
      <w:r w:rsidR="00070E6F">
        <w:rPr>
          <w:rFonts w:ascii="Times New Roman" w:hAnsi="Times New Roman" w:cs="Times New Roman"/>
          <w:color w:val="000000"/>
          <w:sz w:val="24"/>
          <w:szCs w:val="24"/>
        </w:rPr>
        <w:t xml:space="preserve">(десять тысяч) </w:t>
      </w:r>
      <w:r w:rsidR="00640782" w:rsidRPr="00437EF1">
        <w:rPr>
          <w:rFonts w:ascii="Times New Roman" w:hAnsi="Times New Roman" w:cs="Times New Roman"/>
          <w:color w:val="000000"/>
          <w:sz w:val="24"/>
          <w:szCs w:val="24"/>
        </w:rPr>
        <w:t>рублей за каждый день просрочки, за каждое нарушение.</w:t>
      </w:r>
      <w:bookmarkStart w:id="177" w:name="четырнадцатьдвашесть"/>
      <w:bookmarkEnd w:id="176"/>
    </w:p>
    <w:p w:rsidR="00437EF1" w:rsidRDefault="002F169E" w:rsidP="00FF1420">
      <w:pPr>
        <w:pStyle w:val="a4"/>
        <w:numPr>
          <w:ilvl w:val="2"/>
          <w:numId w:val="54"/>
        </w:numPr>
        <w:tabs>
          <w:tab w:val="left" w:pos="993"/>
          <w:tab w:val="left" w:pos="1276"/>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10.2 настоящего Договора, Генеральный подрядчик уплачивает Заказчику штраф в размере </w:t>
      </w:r>
      <w:r w:rsidR="00070E6F" w:rsidRPr="00070E6F">
        <w:rPr>
          <w:rFonts w:ascii="Times New Roman" w:hAnsi="Times New Roman" w:cs="Times New Roman"/>
          <w:color w:val="000000"/>
          <w:sz w:val="24"/>
          <w:szCs w:val="24"/>
        </w:rPr>
        <w:t>100 000 (сто тысяч)</w:t>
      </w:r>
      <w:r w:rsidR="00070E6F">
        <w:rPr>
          <w:rFonts w:ascii="Times New Roman" w:hAnsi="Times New Roman" w:cs="Times New Roman"/>
          <w:b/>
          <w:color w:val="000000"/>
          <w:sz w:val="24"/>
          <w:szCs w:val="24"/>
        </w:rPr>
        <w:t xml:space="preserve"> </w:t>
      </w:r>
      <w:r w:rsidR="007B39B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за каждого Субподрядчика.</w:t>
      </w:r>
    </w:p>
    <w:p w:rsidR="00437EF1" w:rsidRDefault="00A42FD1" w:rsidP="00FF1420">
      <w:pPr>
        <w:pStyle w:val="a4"/>
        <w:numPr>
          <w:ilvl w:val="2"/>
          <w:numId w:val="54"/>
        </w:numPr>
        <w:tabs>
          <w:tab w:val="left" w:pos="993"/>
          <w:tab w:val="left" w:pos="1276"/>
        </w:tabs>
        <w:spacing w:after="0" w:line="240" w:lineRule="auto"/>
        <w:ind w:left="0" w:right="-1" w:firstLine="709"/>
        <w:jc w:val="both"/>
        <w:rPr>
          <w:rFonts w:ascii="Times New Roman" w:hAnsi="Times New Roman"/>
          <w:color w:val="000000"/>
          <w:sz w:val="24"/>
          <w:szCs w:val="24"/>
        </w:rPr>
      </w:pPr>
      <w:proofErr w:type="gramStart"/>
      <w:r w:rsidRPr="00437EF1">
        <w:rPr>
          <w:rFonts w:ascii="Times New Roman" w:hAnsi="Times New Roman" w:cs="Times New Roman"/>
          <w:color w:val="000000"/>
          <w:sz w:val="24"/>
          <w:szCs w:val="24"/>
        </w:rPr>
        <w:t>В случае обнаружения Заказчиком факта завышения Генеральным Под</w:t>
      </w:r>
      <w:r w:rsidR="00115073" w:rsidRPr="00437EF1">
        <w:rPr>
          <w:rFonts w:ascii="Times New Roman" w:hAnsi="Times New Roman" w:cs="Times New Roman"/>
          <w:color w:val="000000"/>
          <w:sz w:val="24"/>
          <w:szCs w:val="24"/>
        </w:rPr>
        <w:t>рядчиком стоимости выполненных Строительно-монтажных Р</w:t>
      </w:r>
      <w:r w:rsidRPr="00437EF1">
        <w:rPr>
          <w:rFonts w:ascii="Times New Roman" w:hAnsi="Times New Roman" w:cs="Times New Roman"/>
          <w:color w:val="000000"/>
          <w:sz w:val="24"/>
          <w:szCs w:val="24"/>
        </w:rPr>
        <w:t xml:space="preserve">абот </w:t>
      </w:r>
      <w:r w:rsidR="00703F34" w:rsidRPr="00437EF1">
        <w:rPr>
          <w:rFonts w:ascii="Times New Roman" w:hAnsi="Times New Roman" w:cs="Times New Roman"/>
          <w:color w:val="000000"/>
          <w:sz w:val="24"/>
          <w:szCs w:val="24"/>
        </w:rPr>
        <w:t xml:space="preserve">или в случае нецелевого использования </w:t>
      </w:r>
      <w:r w:rsidR="00115073" w:rsidRPr="00437EF1">
        <w:rPr>
          <w:rFonts w:ascii="Times New Roman" w:hAnsi="Times New Roman" w:cs="Times New Roman"/>
          <w:color w:val="000000"/>
          <w:sz w:val="24"/>
          <w:szCs w:val="24"/>
        </w:rPr>
        <w:t>полученного</w:t>
      </w:r>
      <w:r w:rsidR="00DC0368" w:rsidRPr="00437EF1">
        <w:rPr>
          <w:rFonts w:ascii="Times New Roman" w:hAnsi="Times New Roman" w:cs="Times New Roman"/>
          <w:color w:val="000000"/>
          <w:sz w:val="24"/>
          <w:szCs w:val="24"/>
        </w:rPr>
        <w:t xml:space="preserve"> от Заказчика Авансов</w:t>
      </w:r>
      <w:r w:rsidR="00363819" w:rsidRPr="00437EF1">
        <w:rPr>
          <w:rFonts w:ascii="Times New Roman" w:hAnsi="Times New Roman" w:cs="Times New Roman"/>
          <w:color w:val="000000"/>
          <w:sz w:val="24"/>
          <w:szCs w:val="24"/>
        </w:rPr>
        <w:t>ого</w:t>
      </w:r>
      <w:r w:rsidR="00DC0368" w:rsidRPr="00437EF1">
        <w:rPr>
          <w:rFonts w:ascii="Times New Roman" w:hAnsi="Times New Roman" w:cs="Times New Roman"/>
          <w:color w:val="000000"/>
          <w:sz w:val="24"/>
          <w:szCs w:val="24"/>
        </w:rPr>
        <w:t xml:space="preserve"> платеж</w:t>
      </w:r>
      <w:r w:rsidR="00363819" w:rsidRPr="00437EF1">
        <w:rPr>
          <w:rFonts w:ascii="Times New Roman" w:hAnsi="Times New Roman" w:cs="Times New Roman"/>
          <w:color w:val="000000"/>
          <w:sz w:val="24"/>
          <w:szCs w:val="24"/>
        </w:rPr>
        <w:t>а</w:t>
      </w:r>
      <w:r w:rsidR="00703F34" w:rsidRPr="00437EF1">
        <w:rPr>
          <w:rFonts w:ascii="Times New Roman" w:hAnsi="Times New Roman" w:cs="Times New Roman"/>
          <w:color w:val="000000"/>
          <w:sz w:val="24"/>
          <w:szCs w:val="24"/>
        </w:rPr>
        <w:t xml:space="preserve">, </w:t>
      </w:r>
      <w:r w:rsidRPr="00437EF1">
        <w:rPr>
          <w:rFonts w:ascii="Times New Roman" w:hAnsi="Times New Roman" w:cs="Times New Roman"/>
          <w:color w:val="000000"/>
          <w:sz w:val="24"/>
          <w:szCs w:val="24"/>
        </w:rPr>
        <w:t xml:space="preserve">Генеральный Подрядчик обязан в течение 15 Календарных дней с даты получения требования Заказчика </w:t>
      </w:r>
      <w:r w:rsidR="0067140C" w:rsidRPr="00437EF1">
        <w:rPr>
          <w:rFonts w:ascii="Times New Roman" w:hAnsi="Times New Roman" w:cs="Times New Roman"/>
          <w:color w:val="000000"/>
          <w:sz w:val="24"/>
          <w:szCs w:val="24"/>
        </w:rPr>
        <w:t>возвратить сумму завышения стоимости Работ</w:t>
      </w:r>
      <w:r w:rsidR="00DC0368" w:rsidRPr="00437EF1">
        <w:rPr>
          <w:rFonts w:ascii="Times New Roman" w:hAnsi="Times New Roman" w:cs="Times New Roman"/>
          <w:color w:val="000000"/>
          <w:sz w:val="24"/>
          <w:szCs w:val="24"/>
        </w:rPr>
        <w:t xml:space="preserve"> и/или </w:t>
      </w:r>
      <w:r w:rsidR="00703F34" w:rsidRPr="00437EF1">
        <w:rPr>
          <w:rFonts w:ascii="Times New Roman" w:hAnsi="Times New Roman" w:cs="Times New Roman"/>
          <w:color w:val="000000"/>
          <w:sz w:val="24"/>
          <w:szCs w:val="24"/>
        </w:rPr>
        <w:t>сумму средств, и</w:t>
      </w:r>
      <w:r w:rsidR="00DC0368" w:rsidRPr="00437EF1">
        <w:rPr>
          <w:rFonts w:ascii="Times New Roman" w:hAnsi="Times New Roman" w:cs="Times New Roman"/>
          <w:color w:val="000000"/>
          <w:sz w:val="24"/>
          <w:szCs w:val="24"/>
        </w:rPr>
        <w:t>спользованных нецелевым образом</w:t>
      </w:r>
      <w:r w:rsidR="0067140C" w:rsidRPr="00437EF1">
        <w:rPr>
          <w:rFonts w:ascii="Times New Roman" w:hAnsi="Times New Roman" w:cs="Times New Roman"/>
          <w:color w:val="000000"/>
          <w:sz w:val="24"/>
          <w:szCs w:val="24"/>
        </w:rPr>
        <w:t xml:space="preserve">, а также уплатить Заказчику пени в размере </w:t>
      </w:r>
      <w:r w:rsidR="00331508" w:rsidRPr="00331508">
        <w:rPr>
          <w:rFonts w:ascii="Times New Roman" w:hAnsi="Times New Roman" w:cs="Times New Roman"/>
          <w:color w:val="000000"/>
          <w:sz w:val="24"/>
          <w:szCs w:val="24"/>
        </w:rPr>
        <w:t>0,1%</w:t>
      </w:r>
      <w:r w:rsidR="00331508">
        <w:rPr>
          <w:rFonts w:ascii="Times New Roman" w:hAnsi="Times New Roman" w:cs="Times New Roman"/>
          <w:b/>
          <w:color w:val="000000"/>
          <w:sz w:val="24"/>
          <w:szCs w:val="24"/>
        </w:rPr>
        <w:t xml:space="preserve"> </w:t>
      </w:r>
      <w:r w:rsidR="00331508">
        <w:rPr>
          <w:rFonts w:ascii="Times New Roman" w:hAnsi="Times New Roman" w:cs="Times New Roman"/>
          <w:color w:val="000000"/>
          <w:sz w:val="24"/>
          <w:szCs w:val="24"/>
        </w:rPr>
        <w:t>от указанной суммы</w:t>
      </w:r>
      <w:r w:rsidR="00EE5190">
        <w:rPr>
          <w:rFonts w:ascii="Times New Roman" w:hAnsi="Times New Roman" w:cs="Times New Roman"/>
          <w:b/>
          <w:color w:val="000000"/>
          <w:sz w:val="24"/>
          <w:szCs w:val="24"/>
        </w:rPr>
        <w:t xml:space="preserve"> </w:t>
      </w:r>
      <w:r w:rsidR="0067140C" w:rsidRPr="00437EF1">
        <w:rPr>
          <w:rFonts w:ascii="Times New Roman" w:hAnsi="Times New Roman" w:cs="Times New Roman"/>
          <w:color w:val="000000"/>
          <w:sz w:val="24"/>
          <w:szCs w:val="24"/>
        </w:rPr>
        <w:t>за каждый</w:t>
      </w:r>
      <w:proofErr w:type="gramEnd"/>
      <w:r w:rsidR="0067140C" w:rsidRPr="00437EF1">
        <w:rPr>
          <w:rFonts w:ascii="Times New Roman" w:hAnsi="Times New Roman" w:cs="Times New Roman"/>
          <w:color w:val="000000"/>
          <w:sz w:val="24"/>
          <w:szCs w:val="24"/>
        </w:rPr>
        <w:t xml:space="preserve"> день </w:t>
      </w:r>
      <w:r w:rsidR="00DC0368" w:rsidRPr="00437EF1">
        <w:rPr>
          <w:rFonts w:ascii="Times New Roman" w:hAnsi="Times New Roman" w:cs="Times New Roman"/>
          <w:color w:val="000000"/>
          <w:sz w:val="24"/>
          <w:szCs w:val="24"/>
        </w:rPr>
        <w:t xml:space="preserve">пользования денежными средствами </w:t>
      </w:r>
      <w:r w:rsidR="0067140C" w:rsidRPr="00437EF1">
        <w:rPr>
          <w:rFonts w:ascii="Times New Roman" w:hAnsi="Times New Roman" w:cs="Times New Roman"/>
          <w:color w:val="000000"/>
          <w:sz w:val="24"/>
          <w:szCs w:val="24"/>
        </w:rPr>
        <w:t>с момента получения денежных средств до момента возврата</w:t>
      </w:r>
      <w:r w:rsidR="00EE5190">
        <w:rPr>
          <w:rFonts w:ascii="Times New Roman" w:hAnsi="Times New Roman" w:cs="Times New Roman"/>
          <w:color w:val="000000"/>
          <w:sz w:val="24"/>
          <w:szCs w:val="24"/>
        </w:rPr>
        <w:t xml:space="preserve"> их</w:t>
      </w:r>
      <w:r w:rsidR="0067140C" w:rsidRPr="00437EF1">
        <w:rPr>
          <w:rFonts w:ascii="Times New Roman" w:hAnsi="Times New Roman" w:cs="Times New Roman"/>
          <w:color w:val="000000"/>
          <w:sz w:val="24"/>
          <w:szCs w:val="24"/>
        </w:rPr>
        <w:t xml:space="preserve"> Заказчику. </w:t>
      </w:r>
      <w:r w:rsidRPr="00437EF1">
        <w:rPr>
          <w:rFonts w:ascii="Times New Roman" w:hAnsi="Times New Roman" w:cs="Times New Roman"/>
          <w:color w:val="000000"/>
          <w:sz w:val="24"/>
          <w:szCs w:val="24"/>
        </w:rPr>
        <w:t xml:space="preserve"> </w:t>
      </w:r>
      <w:bookmarkEnd w:id="177"/>
    </w:p>
    <w:p w:rsidR="004B2914" w:rsidRPr="004B2914" w:rsidRDefault="000F16B1" w:rsidP="00FF1420">
      <w:pPr>
        <w:pStyle w:val="a4"/>
        <w:numPr>
          <w:ilvl w:val="2"/>
          <w:numId w:val="54"/>
        </w:numPr>
        <w:tabs>
          <w:tab w:val="left" w:pos="993"/>
          <w:tab w:val="left" w:pos="1276"/>
        </w:tabs>
        <w:spacing w:after="0" w:line="240" w:lineRule="auto"/>
        <w:ind w:left="0" w:right="-1" w:firstLine="709"/>
        <w:jc w:val="both"/>
        <w:rPr>
          <w:rFonts w:ascii="Times New Roman" w:hAnsi="Times New Roman"/>
          <w:color w:val="000000"/>
          <w:sz w:val="24"/>
          <w:szCs w:val="24"/>
        </w:rPr>
      </w:pPr>
      <w:r w:rsidRPr="00437EF1">
        <w:rPr>
          <w:rFonts w:ascii="Times New Roman" w:hAnsi="Times New Roman" w:cs="Times New Roman"/>
          <w:color w:val="000000"/>
          <w:sz w:val="24"/>
          <w:szCs w:val="24"/>
        </w:rPr>
        <w:lastRenderedPageBreak/>
        <w:t xml:space="preserve">За каждое единичное нарушение требований любого из нижеперечисленных условий </w:t>
      </w:r>
      <w:r w:rsidR="00392104" w:rsidRPr="00437EF1">
        <w:rPr>
          <w:rFonts w:ascii="Times New Roman" w:hAnsi="Times New Roman" w:cs="Times New Roman"/>
          <w:color w:val="000000"/>
          <w:sz w:val="24"/>
          <w:szCs w:val="24"/>
        </w:rPr>
        <w:t xml:space="preserve">Заказчик вправе наложить </w:t>
      </w:r>
      <w:r w:rsidRPr="00437EF1">
        <w:rPr>
          <w:rFonts w:ascii="Times New Roman" w:hAnsi="Times New Roman" w:cs="Times New Roman"/>
          <w:color w:val="000000"/>
          <w:sz w:val="24"/>
          <w:szCs w:val="24"/>
        </w:rPr>
        <w:t xml:space="preserve">на Генерального Подрядчика штраф в размере </w:t>
      </w:r>
      <w:r w:rsidR="007F308B" w:rsidRPr="007F308B">
        <w:rPr>
          <w:rFonts w:ascii="Times New Roman" w:hAnsi="Times New Roman" w:cs="Times New Roman"/>
          <w:color w:val="000000"/>
          <w:sz w:val="24"/>
          <w:szCs w:val="24"/>
        </w:rPr>
        <w:t>50 000</w:t>
      </w:r>
      <w:r w:rsidR="00EE5190">
        <w:rPr>
          <w:rFonts w:ascii="Times New Roman" w:hAnsi="Times New Roman" w:cs="Times New Roman"/>
          <w:b/>
          <w:color w:val="000000"/>
          <w:sz w:val="24"/>
          <w:szCs w:val="24"/>
        </w:rPr>
        <w:t xml:space="preserve"> </w:t>
      </w:r>
      <w:r w:rsidR="00331508" w:rsidRPr="00331508">
        <w:rPr>
          <w:rFonts w:ascii="Times New Roman" w:hAnsi="Times New Roman" w:cs="Times New Roman"/>
          <w:color w:val="000000"/>
          <w:sz w:val="24"/>
          <w:szCs w:val="24"/>
        </w:rPr>
        <w:t xml:space="preserve">(пятьдесят тысяч) </w:t>
      </w:r>
      <w:r w:rsidR="00EE5190" w:rsidRPr="00EE5190">
        <w:rPr>
          <w:rFonts w:ascii="Times New Roman" w:hAnsi="Times New Roman" w:cs="Times New Roman"/>
          <w:color w:val="000000"/>
          <w:sz w:val="24"/>
          <w:szCs w:val="24"/>
        </w:rPr>
        <w:t>рублей</w:t>
      </w:r>
      <w:r w:rsidRPr="00437EF1">
        <w:rPr>
          <w:rFonts w:ascii="Times New Roman" w:hAnsi="Times New Roman" w:cs="Times New Roman"/>
          <w:color w:val="000000"/>
          <w:sz w:val="24"/>
          <w:szCs w:val="24"/>
        </w:rPr>
        <w:t xml:space="preserve">. </w:t>
      </w:r>
    </w:p>
    <w:p w:rsidR="00484399" w:rsidRPr="00437EF1" w:rsidRDefault="008615D4" w:rsidP="004B2914">
      <w:pPr>
        <w:pStyle w:val="a4"/>
        <w:tabs>
          <w:tab w:val="left" w:pos="993"/>
          <w:tab w:val="left" w:pos="1276"/>
        </w:tabs>
        <w:spacing w:after="0" w:line="240" w:lineRule="auto"/>
        <w:ind w:left="709" w:right="-1"/>
        <w:jc w:val="both"/>
        <w:rPr>
          <w:rFonts w:ascii="Times New Roman" w:hAnsi="Times New Roman"/>
          <w:color w:val="000000"/>
          <w:sz w:val="24"/>
          <w:szCs w:val="24"/>
        </w:rPr>
      </w:pPr>
      <w:r w:rsidRPr="00437EF1">
        <w:rPr>
          <w:rFonts w:ascii="Times New Roman" w:hAnsi="Times New Roman" w:cs="Times New Roman"/>
          <w:sz w:val="24"/>
          <w:szCs w:val="24"/>
        </w:rPr>
        <w:t>Перечень нарушений, за которые взимается вышеуказанный штраф:</w:t>
      </w:r>
    </w:p>
    <w:p w:rsidR="008615D4" w:rsidRPr="009538BA" w:rsidRDefault="00A512B4"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1</w:t>
      </w:r>
      <w:r w:rsidR="00040A06" w:rsidRPr="009538BA">
        <w:rPr>
          <w:rFonts w:ascii="Times New Roman" w:hAnsi="Times New Roman"/>
          <w:sz w:val="24"/>
          <w:szCs w:val="24"/>
        </w:rPr>
        <w:t>)</w:t>
      </w:r>
      <w:r w:rsidR="008615D4" w:rsidRPr="009538BA">
        <w:rPr>
          <w:rFonts w:ascii="Times New Roman" w:hAnsi="Times New Roman"/>
          <w:sz w:val="24"/>
          <w:szCs w:val="24"/>
        </w:rPr>
        <w:tab/>
        <w:t>нарушение требований техники безопасности</w:t>
      </w:r>
      <w:r w:rsidR="00EE5190">
        <w:rPr>
          <w:rFonts w:ascii="Times New Roman" w:hAnsi="Times New Roman"/>
          <w:sz w:val="24"/>
          <w:szCs w:val="24"/>
        </w:rPr>
        <w:t>, охраны труда</w:t>
      </w:r>
      <w:r w:rsidR="008615D4" w:rsidRPr="009538BA">
        <w:rPr>
          <w:rFonts w:ascii="Times New Roman" w:hAnsi="Times New Roman"/>
          <w:sz w:val="24"/>
          <w:szCs w:val="24"/>
        </w:rPr>
        <w:t xml:space="preserve"> (в том числе нарушение запрета на пронос на территорию </w:t>
      </w:r>
      <w:r w:rsidR="006B327A">
        <w:rPr>
          <w:rFonts w:ascii="Times New Roman" w:hAnsi="Times New Roman"/>
          <w:sz w:val="24"/>
          <w:szCs w:val="24"/>
        </w:rPr>
        <w:t>с</w:t>
      </w:r>
      <w:r w:rsidR="008615D4" w:rsidRPr="009538BA">
        <w:rPr>
          <w:rFonts w:ascii="Times New Roman" w:hAnsi="Times New Roman"/>
          <w:sz w:val="24"/>
          <w:szCs w:val="24"/>
        </w:rPr>
        <w:t>троительной площадки спиртных напитков, наркотиков и иных психотропных веществ, любого оружия) и/или охраны окружающей среды, предусмотренных настоящим Договором;</w:t>
      </w:r>
    </w:p>
    <w:p w:rsidR="008615D4" w:rsidRPr="009538BA"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2</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нарушение требований идентификации сотрудников, предусмотренных настоящим Договором, указанных в п</w:t>
      </w:r>
      <w:r w:rsidR="006534E7" w:rsidRPr="009538BA">
        <w:rPr>
          <w:rFonts w:ascii="Times New Roman" w:hAnsi="Times New Roman"/>
          <w:sz w:val="24"/>
          <w:szCs w:val="24"/>
        </w:rPr>
        <w:t>ункте</w:t>
      </w:r>
      <w:r w:rsidR="008615D4" w:rsidRPr="009538BA">
        <w:rPr>
          <w:rFonts w:ascii="Times New Roman" w:hAnsi="Times New Roman"/>
          <w:sz w:val="24"/>
          <w:szCs w:val="24"/>
        </w:rPr>
        <w:t xml:space="preserve"> </w:t>
      </w:r>
      <w:r w:rsidR="00B54713" w:rsidRPr="009538BA">
        <w:rPr>
          <w:rFonts w:ascii="Times New Roman" w:hAnsi="Times New Roman"/>
          <w:sz w:val="24"/>
          <w:szCs w:val="24"/>
        </w:rPr>
        <w:t>1</w:t>
      </w:r>
      <w:r w:rsidR="002F6B99" w:rsidRPr="009538BA">
        <w:rPr>
          <w:rFonts w:ascii="Times New Roman" w:hAnsi="Times New Roman"/>
          <w:sz w:val="24"/>
          <w:szCs w:val="24"/>
        </w:rPr>
        <w:t>2</w:t>
      </w:r>
      <w:r w:rsidR="00B54713" w:rsidRPr="009538BA">
        <w:rPr>
          <w:rFonts w:ascii="Times New Roman" w:hAnsi="Times New Roman"/>
          <w:sz w:val="24"/>
          <w:szCs w:val="24"/>
        </w:rPr>
        <w:t>.3</w:t>
      </w:r>
      <w:r w:rsidR="00032884" w:rsidRPr="009538BA">
        <w:rPr>
          <w:rFonts w:ascii="Times New Roman" w:hAnsi="Times New Roman"/>
          <w:sz w:val="24"/>
          <w:szCs w:val="24"/>
        </w:rPr>
        <w:t>.</w:t>
      </w:r>
      <w:r w:rsidR="009E05C0" w:rsidRPr="009538BA">
        <w:rPr>
          <w:rFonts w:ascii="Times New Roman" w:hAnsi="Times New Roman"/>
          <w:sz w:val="24"/>
          <w:szCs w:val="24"/>
        </w:rPr>
        <w:t>4</w:t>
      </w:r>
      <w:r w:rsidR="008615D4" w:rsidRPr="009538BA">
        <w:rPr>
          <w:rFonts w:ascii="Times New Roman" w:hAnsi="Times New Roman"/>
          <w:sz w:val="24"/>
          <w:szCs w:val="24"/>
        </w:rPr>
        <w:t xml:space="preserve"> Договора;</w:t>
      </w:r>
    </w:p>
    <w:p w:rsidR="008615D4" w:rsidRPr="007F308B"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3</w:t>
      </w:r>
      <w:r w:rsidR="00040A06" w:rsidRPr="007F308B">
        <w:rPr>
          <w:rFonts w:ascii="Times New Roman" w:hAnsi="Times New Roman"/>
          <w:sz w:val="24"/>
          <w:szCs w:val="24"/>
        </w:rPr>
        <w:t>)</w:t>
      </w:r>
      <w:r w:rsidR="008615D4" w:rsidRPr="007F308B">
        <w:rPr>
          <w:rFonts w:ascii="Times New Roman" w:hAnsi="Times New Roman"/>
          <w:sz w:val="24"/>
          <w:szCs w:val="24"/>
        </w:rPr>
        <w:tab/>
        <w:t xml:space="preserve">нарушение требований </w:t>
      </w:r>
      <w:r w:rsidR="00747DBD" w:rsidRPr="007F308B">
        <w:rPr>
          <w:rFonts w:ascii="Times New Roman" w:hAnsi="Times New Roman"/>
          <w:sz w:val="24"/>
          <w:szCs w:val="24"/>
        </w:rPr>
        <w:t xml:space="preserve">промышленной, </w:t>
      </w:r>
      <w:r w:rsidR="008615D4" w:rsidRPr="007F308B">
        <w:rPr>
          <w:rFonts w:ascii="Times New Roman" w:hAnsi="Times New Roman"/>
          <w:sz w:val="24"/>
          <w:szCs w:val="24"/>
        </w:rPr>
        <w:t>пожарной</w:t>
      </w:r>
      <w:r w:rsidR="006D72ED" w:rsidRPr="007F308B">
        <w:rPr>
          <w:rFonts w:ascii="Times New Roman" w:hAnsi="Times New Roman"/>
          <w:sz w:val="24"/>
          <w:szCs w:val="24"/>
        </w:rPr>
        <w:t xml:space="preserve">, экологической </w:t>
      </w:r>
      <w:r w:rsidR="008615D4" w:rsidRPr="007F308B">
        <w:rPr>
          <w:rFonts w:ascii="Times New Roman" w:hAnsi="Times New Roman"/>
          <w:sz w:val="24"/>
          <w:szCs w:val="24"/>
        </w:rPr>
        <w:t>безопасности</w:t>
      </w:r>
      <w:r w:rsidR="006D72ED" w:rsidRPr="007F308B">
        <w:rPr>
          <w:rFonts w:ascii="Times New Roman" w:hAnsi="Times New Roman"/>
          <w:sz w:val="24"/>
          <w:szCs w:val="24"/>
        </w:rPr>
        <w:t>, санитарных норм и правил</w:t>
      </w:r>
      <w:r w:rsidR="008615D4" w:rsidRPr="007F308B">
        <w:rPr>
          <w:rFonts w:ascii="Times New Roman" w:hAnsi="Times New Roman"/>
          <w:sz w:val="24"/>
          <w:szCs w:val="24"/>
        </w:rPr>
        <w:t xml:space="preserve"> при выполнении Работ</w:t>
      </w:r>
      <w:r w:rsidR="00747DBD" w:rsidRPr="007F308B">
        <w:rPr>
          <w:rFonts w:ascii="Times New Roman" w:hAnsi="Times New Roman"/>
          <w:sz w:val="24"/>
          <w:szCs w:val="24"/>
        </w:rPr>
        <w:t>, в том числе на территории строительных городков</w:t>
      </w:r>
      <w:r w:rsidR="008615D4" w:rsidRPr="007F308B">
        <w:rPr>
          <w:rFonts w:ascii="Times New Roman" w:hAnsi="Times New Roman"/>
          <w:sz w:val="24"/>
          <w:szCs w:val="24"/>
        </w:rPr>
        <w:t>;</w:t>
      </w:r>
    </w:p>
    <w:p w:rsidR="008615D4" w:rsidRPr="009538BA"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4</w:t>
      </w:r>
      <w:r w:rsidR="00040A06" w:rsidRPr="009538BA">
        <w:rPr>
          <w:rFonts w:ascii="Times New Roman" w:hAnsi="Times New Roman"/>
          <w:sz w:val="24"/>
          <w:szCs w:val="24"/>
        </w:rPr>
        <w:t>)</w:t>
      </w:r>
      <w:r w:rsidR="008615D4" w:rsidRPr="009538BA">
        <w:rPr>
          <w:rFonts w:ascii="Times New Roman" w:hAnsi="Times New Roman"/>
          <w:sz w:val="24"/>
          <w:szCs w:val="24"/>
        </w:rPr>
        <w:tab/>
        <w:t xml:space="preserve">нарушение требований к допуску персонала на </w:t>
      </w:r>
      <w:r w:rsidR="006B327A">
        <w:rPr>
          <w:rFonts w:ascii="Times New Roman" w:hAnsi="Times New Roman"/>
          <w:sz w:val="24"/>
          <w:szCs w:val="24"/>
        </w:rPr>
        <w:t>с</w:t>
      </w:r>
      <w:r w:rsidR="008615D4" w:rsidRPr="009538BA">
        <w:rPr>
          <w:rFonts w:ascii="Times New Roman" w:hAnsi="Times New Roman"/>
          <w:sz w:val="24"/>
          <w:szCs w:val="24"/>
        </w:rPr>
        <w:t>троительную площадку, предусмотренных настоящим Договором;</w:t>
      </w:r>
    </w:p>
    <w:p w:rsidR="008615D4" w:rsidRPr="009538BA"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5</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t xml:space="preserve">нарушение требований к оформлению Графика </w:t>
      </w:r>
      <w:r w:rsidR="00BB6B33" w:rsidRPr="009538BA">
        <w:rPr>
          <w:rFonts w:ascii="Times New Roman" w:hAnsi="Times New Roman"/>
          <w:sz w:val="24"/>
          <w:szCs w:val="24"/>
        </w:rPr>
        <w:t>выполнения р</w:t>
      </w:r>
      <w:r w:rsidR="008615D4" w:rsidRPr="009538BA">
        <w:rPr>
          <w:rFonts w:ascii="Times New Roman" w:hAnsi="Times New Roman"/>
          <w:sz w:val="24"/>
          <w:szCs w:val="24"/>
        </w:rPr>
        <w:t>абот, предусмотренных п</w:t>
      </w:r>
      <w:r w:rsidR="006534E7" w:rsidRPr="009538BA">
        <w:rPr>
          <w:rFonts w:ascii="Times New Roman" w:hAnsi="Times New Roman"/>
          <w:sz w:val="24"/>
          <w:szCs w:val="24"/>
        </w:rPr>
        <w:t>унктом</w:t>
      </w:r>
      <w:r w:rsidR="008615D4" w:rsidRPr="009538BA">
        <w:rPr>
          <w:rFonts w:ascii="Times New Roman" w:hAnsi="Times New Roman"/>
          <w:sz w:val="24"/>
          <w:szCs w:val="24"/>
        </w:rPr>
        <w:t xml:space="preserve"> </w:t>
      </w:r>
      <w:r w:rsidR="007F308B">
        <w:rPr>
          <w:rFonts w:ascii="Times New Roman" w:hAnsi="Times New Roman"/>
          <w:sz w:val="24"/>
          <w:szCs w:val="24"/>
        </w:rPr>
        <w:t>6.5</w:t>
      </w:r>
      <w:r w:rsidR="008615D4" w:rsidRPr="009538BA">
        <w:rPr>
          <w:rFonts w:ascii="Times New Roman" w:hAnsi="Times New Roman"/>
          <w:sz w:val="24"/>
          <w:szCs w:val="24"/>
        </w:rPr>
        <w:t xml:space="preserve"> </w:t>
      </w:r>
      <w:r w:rsidR="008615D4" w:rsidRPr="007F308B">
        <w:rPr>
          <w:rFonts w:ascii="Times New Roman" w:hAnsi="Times New Roman"/>
          <w:sz w:val="24"/>
          <w:szCs w:val="24"/>
        </w:rPr>
        <w:t>настоящего</w:t>
      </w:r>
      <w:r w:rsidR="008615D4" w:rsidRPr="009538BA">
        <w:rPr>
          <w:rFonts w:ascii="Times New Roman" w:hAnsi="Times New Roman"/>
          <w:sz w:val="24"/>
          <w:szCs w:val="24"/>
        </w:rPr>
        <w:t xml:space="preserve"> Договора;</w:t>
      </w:r>
      <w:r w:rsidR="007F308B">
        <w:rPr>
          <w:rFonts w:ascii="Times New Roman" w:hAnsi="Times New Roman"/>
          <w:sz w:val="24"/>
          <w:szCs w:val="24"/>
        </w:rPr>
        <w:t xml:space="preserve"> </w:t>
      </w:r>
    </w:p>
    <w:p w:rsidR="008615D4" w:rsidRPr="009538BA"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6</w:t>
      </w:r>
      <w:r w:rsidR="00040A06" w:rsidRPr="009538BA">
        <w:rPr>
          <w:rFonts w:ascii="Times New Roman" w:hAnsi="Times New Roman"/>
          <w:sz w:val="24"/>
          <w:szCs w:val="24"/>
        </w:rPr>
        <w:t>)</w:t>
      </w:r>
      <w:r w:rsidR="008615D4" w:rsidRPr="009538BA">
        <w:rPr>
          <w:rFonts w:ascii="Times New Roman" w:hAnsi="Times New Roman"/>
          <w:sz w:val="24"/>
          <w:szCs w:val="24"/>
        </w:rPr>
        <w:tab/>
        <w:t>непосещение еженедельного или внеочередного Совеща</w:t>
      </w:r>
      <w:r>
        <w:rPr>
          <w:rFonts w:ascii="Times New Roman" w:hAnsi="Times New Roman"/>
          <w:sz w:val="24"/>
          <w:szCs w:val="24"/>
        </w:rPr>
        <w:t>ния по Проекту или иного совещан</w:t>
      </w:r>
      <w:r w:rsidR="008615D4" w:rsidRPr="009538BA">
        <w:rPr>
          <w:rFonts w:ascii="Times New Roman" w:hAnsi="Times New Roman"/>
          <w:sz w:val="24"/>
          <w:szCs w:val="24"/>
        </w:rPr>
        <w:t>ия, на которое приглашен Генеральный Подрядчик;</w:t>
      </w:r>
    </w:p>
    <w:p w:rsidR="008615D4" w:rsidRDefault="00D5059F" w:rsidP="00473D1C">
      <w:pPr>
        <w:tabs>
          <w:tab w:val="left" w:pos="993"/>
          <w:tab w:val="left" w:pos="1276"/>
        </w:tabs>
        <w:autoSpaceDE w:val="0"/>
        <w:autoSpaceDN w:val="0"/>
        <w:adjustRightInd w:val="0"/>
        <w:spacing w:after="0" w:line="240" w:lineRule="auto"/>
        <w:ind w:right="-1" w:firstLine="709"/>
        <w:jc w:val="both"/>
        <w:rPr>
          <w:rFonts w:ascii="Times New Roman" w:hAnsi="Times New Roman"/>
          <w:color w:val="000000"/>
          <w:sz w:val="24"/>
          <w:szCs w:val="24"/>
        </w:rPr>
      </w:pPr>
      <w:r>
        <w:rPr>
          <w:rFonts w:ascii="Times New Roman" w:hAnsi="Times New Roman"/>
          <w:sz w:val="24"/>
          <w:szCs w:val="24"/>
        </w:rPr>
        <w:t>7</w:t>
      </w:r>
      <w:r w:rsidR="00040A06" w:rsidRPr="009538BA">
        <w:rPr>
          <w:rFonts w:ascii="Times New Roman" w:hAnsi="Times New Roman"/>
          <w:sz w:val="24"/>
          <w:szCs w:val="24"/>
        </w:rPr>
        <w:t>)</w:t>
      </w:r>
      <w:r w:rsidR="008615D4" w:rsidRPr="009538BA">
        <w:rPr>
          <w:rFonts w:ascii="Times New Roman" w:hAnsi="Times New Roman"/>
          <w:sz w:val="24"/>
          <w:szCs w:val="24"/>
        </w:rPr>
        <w:t xml:space="preserve"> </w:t>
      </w:r>
      <w:r w:rsidR="008615D4" w:rsidRPr="009538BA">
        <w:rPr>
          <w:rFonts w:ascii="Times New Roman" w:hAnsi="Times New Roman"/>
          <w:sz w:val="24"/>
          <w:szCs w:val="24"/>
        </w:rPr>
        <w:tab/>
      </w:r>
      <w:r w:rsidR="008615D4" w:rsidRPr="009538BA">
        <w:rPr>
          <w:rFonts w:ascii="Times New Roman" w:hAnsi="Times New Roman"/>
          <w:color w:val="000000"/>
          <w:sz w:val="24"/>
          <w:szCs w:val="24"/>
        </w:rPr>
        <w:t xml:space="preserve">просрочка в предоставлении </w:t>
      </w:r>
      <w:r w:rsidR="000C195C" w:rsidRPr="009538BA">
        <w:rPr>
          <w:rFonts w:ascii="Times New Roman" w:hAnsi="Times New Roman"/>
          <w:color w:val="000000"/>
          <w:sz w:val="24"/>
          <w:szCs w:val="24"/>
        </w:rPr>
        <w:t>КС-6а</w:t>
      </w:r>
      <w:r w:rsidR="008615D4" w:rsidRPr="009538BA">
        <w:rPr>
          <w:rFonts w:ascii="Times New Roman" w:hAnsi="Times New Roman"/>
          <w:color w:val="000000"/>
          <w:sz w:val="24"/>
          <w:szCs w:val="24"/>
        </w:rPr>
        <w:t xml:space="preserve">, КС-2, КС-3 и прочих документов, необходимых для приемки и оплаты Заказчиком Работ согласно </w:t>
      </w:r>
      <w:r w:rsidR="00032884" w:rsidRPr="009538BA">
        <w:rPr>
          <w:rFonts w:ascii="Times New Roman" w:hAnsi="Times New Roman"/>
          <w:color w:val="000000"/>
          <w:sz w:val="24"/>
          <w:szCs w:val="24"/>
        </w:rPr>
        <w:t>Разделу</w:t>
      </w:r>
      <w:r w:rsidR="008615D4" w:rsidRPr="009538BA">
        <w:rPr>
          <w:rFonts w:ascii="Times New Roman" w:hAnsi="Times New Roman"/>
          <w:color w:val="000000"/>
          <w:sz w:val="24"/>
          <w:szCs w:val="24"/>
        </w:rPr>
        <w:t xml:space="preserve"> 8 настоящего Договора;</w:t>
      </w:r>
    </w:p>
    <w:p w:rsidR="00A527E0" w:rsidRPr="007F308B" w:rsidRDefault="00A527E0"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8) </w:t>
      </w:r>
      <w:proofErr w:type="spellStart"/>
      <w:r w:rsidR="007F308B" w:rsidRPr="007F308B">
        <w:rPr>
          <w:rFonts w:ascii="Times New Roman" w:hAnsi="Times New Roman"/>
          <w:sz w:val="24"/>
          <w:szCs w:val="24"/>
        </w:rPr>
        <w:t>непредоставление</w:t>
      </w:r>
      <w:proofErr w:type="spellEnd"/>
      <w:r w:rsidR="007F308B" w:rsidRPr="007F308B">
        <w:rPr>
          <w:rFonts w:ascii="Times New Roman" w:hAnsi="Times New Roman"/>
          <w:sz w:val="24"/>
          <w:szCs w:val="24"/>
        </w:rPr>
        <w:t xml:space="preserve"> в адрес Заказчика</w:t>
      </w:r>
      <w:r w:rsidR="00211AD7" w:rsidRPr="007F308B">
        <w:rPr>
          <w:rFonts w:ascii="Times New Roman" w:hAnsi="Times New Roman"/>
          <w:sz w:val="24"/>
          <w:szCs w:val="24"/>
        </w:rPr>
        <w:t xml:space="preserve"> </w:t>
      </w:r>
      <w:r w:rsidRPr="007F308B">
        <w:rPr>
          <w:rFonts w:ascii="Times New Roman" w:hAnsi="Times New Roman"/>
          <w:sz w:val="24"/>
          <w:szCs w:val="24"/>
        </w:rPr>
        <w:t xml:space="preserve">информации </w:t>
      </w:r>
      <w:proofErr w:type="gramStart"/>
      <w:r w:rsidRPr="007F308B">
        <w:rPr>
          <w:rFonts w:ascii="Times New Roman" w:hAnsi="Times New Roman"/>
          <w:sz w:val="24"/>
          <w:szCs w:val="24"/>
        </w:rPr>
        <w:t>о</w:t>
      </w:r>
      <w:proofErr w:type="gramEnd"/>
      <w:r w:rsidRPr="007F308B">
        <w:rPr>
          <w:rFonts w:ascii="Times New Roman" w:hAnsi="Times New Roman"/>
          <w:sz w:val="24"/>
          <w:szCs w:val="24"/>
        </w:rPr>
        <w:t xml:space="preserve"> всех случаях аварий, пожаров, инцидентов, травматизма, гибели работников </w:t>
      </w:r>
      <w:r w:rsidR="00211AD7" w:rsidRPr="007F308B">
        <w:rPr>
          <w:rFonts w:ascii="Times New Roman" w:hAnsi="Times New Roman"/>
          <w:sz w:val="24"/>
          <w:szCs w:val="24"/>
        </w:rPr>
        <w:t>Генерального Подрядчика, Субподрядчиков</w:t>
      </w:r>
      <w:r w:rsidRPr="007F308B">
        <w:rPr>
          <w:rFonts w:ascii="Times New Roman" w:hAnsi="Times New Roman"/>
          <w:sz w:val="24"/>
          <w:szCs w:val="24"/>
        </w:rPr>
        <w:t xml:space="preserve"> и др</w:t>
      </w:r>
      <w:r w:rsidR="00211AD7" w:rsidRPr="007F308B">
        <w:rPr>
          <w:rFonts w:ascii="Times New Roman" w:hAnsi="Times New Roman"/>
          <w:sz w:val="24"/>
          <w:szCs w:val="24"/>
        </w:rPr>
        <w:t>угих организаций</w:t>
      </w:r>
      <w:r w:rsidRPr="007F308B">
        <w:rPr>
          <w:rFonts w:ascii="Times New Roman" w:hAnsi="Times New Roman"/>
          <w:sz w:val="24"/>
          <w:szCs w:val="24"/>
        </w:rPr>
        <w:t xml:space="preserve">, произошедших </w:t>
      </w:r>
      <w:r w:rsidR="00211AD7" w:rsidRPr="007F308B">
        <w:rPr>
          <w:rFonts w:ascii="Times New Roman" w:hAnsi="Times New Roman"/>
          <w:sz w:val="24"/>
          <w:szCs w:val="24"/>
        </w:rPr>
        <w:t>при выполнении Работ</w:t>
      </w:r>
      <w:r w:rsidR="00370BDD" w:rsidRPr="007F308B">
        <w:rPr>
          <w:rFonts w:ascii="Times New Roman" w:hAnsi="Times New Roman"/>
          <w:sz w:val="24"/>
          <w:szCs w:val="24"/>
        </w:rPr>
        <w:t xml:space="preserve"> в соответствии с п. 12.3.1.3 настоящего Договора</w:t>
      </w:r>
      <w:r w:rsidRPr="007F308B">
        <w:rPr>
          <w:rFonts w:ascii="Times New Roman" w:hAnsi="Times New Roman"/>
          <w:sz w:val="24"/>
          <w:szCs w:val="24"/>
        </w:rPr>
        <w:t xml:space="preserve">, </w:t>
      </w:r>
      <w:bookmarkStart w:id="178" w:name="OLE_LINK1"/>
      <w:bookmarkStart w:id="179" w:name="OLE_LINK2"/>
      <w:r w:rsidRPr="007F308B">
        <w:rPr>
          <w:rFonts w:ascii="Times New Roman" w:hAnsi="Times New Roman"/>
          <w:sz w:val="24"/>
          <w:szCs w:val="24"/>
        </w:rPr>
        <w:t xml:space="preserve">в том числе </w:t>
      </w:r>
      <w:proofErr w:type="spellStart"/>
      <w:r w:rsidRPr="007F308B">
        <w:rPr>
          <w:rFonts w:ascii="Times New Roman" w:hAnsi="Times New Roman"/>
          <w:sz w:val="24"/>
          <w:szCs w:val="24"/>
        </w:rPr>
        <w:t>непредоставлени</w:t>
      </w:r>
      <w:r w:rsidR="00370BDD" w:rsidRPr="007F308B">
        <w:rPr>
          <w:rFonts w:ascii="Times New Roman" w:hAnsi="Times New Roman"/>
          <w:sz w:val="24"/>
          <w:szCs w:val="24"/>
        </w:rPr>
        <w:t>е</w:t>
      </w:r>
      <w:proofErr w:type="spellEnd"/>
      <w:r w:rsidRPr="007F308B">
        <w:rPr>
          <w:rFonts w:ascii="Times New Roman" w:hAnsi="Times New Roman"/>
          <w:sz w:val="24"/>
          <w:szCs w:val="24"/>
        </w:rPr>
        <w:t xml:space="preserve"> информации </w:t>
      </w:r>
      <w:r w:rsidR="00211AD7" w:rsidRPr="007F308B">
        <w:rPr>
          <w:rFonts w:ascii="Times New Roman" w:hAnsi="Times New Roman"/>
          <w:sz w:val="24"/>
          <w:szCs w:val="24"/>
        </w:rPr>
        <w:t xml:space="preserve">в ответ </w:t>
      </w:r>
      <w:r w:rsidR="00370BDD" w:rsidRPr="007F308B">
        <w:rPr>
          <w:rFonts w:ascii="Times New Roman" w:hAnsi="Times New Roman"/>
          <w:sz w:val="24"/>
          <w:szCs w:val="24"/>
        </w:rPr>
        <w:t xml:space="preserve">на </w:t>
      </w:r>
      <w:r w:rsidRPr="007F308B">
        <w:rPr>
          <w:rFonts w:ascii="Times New Roman" w:hAnsi="Times New Roman"/>
          <w:sz w:val="24"/>
          <w:szCs w:val="24"/>
        </w:rPr>
        <w:t>письменные запросы Заказчика</w:t>
      </w:r>
      <w:r w:rsidR="00211AD7" w:rsidRPr="007F308B">
        <w:rPr>
          <w:rFonts w:ascii="Times New Roman" w:hAnsi="Times New Roman"/>
          <w:sz w:val="24"/>
          <w:szCs w:val="24"/>
        </w:rPr>
        <w:t xml:space="preserve"> по указанным выше вопросам</w:t>
      </w:r>
      <w:r w:rsidR="00370BDD" w:rsidRPr="007F308B">
        <w:rPr>
          <w:rFonts w:ascii="Times New Roman" w:hAnsi="Times New Roman"/>
          <w:sz w:val="24"/>
          <w:szCs w:val="24"/>
        </w:rPr>
        <w:t xml:space="preserve"> в течение трех рабочих дней с даты получения соответствующего запроса Заказчика</w:t>
      </w:r>
      <w:bookmarkEnd w:id="178"/>
      <w:bookmarkEnd w:id="179"/>
      <w:r w:rsidR="00C03EA7" w:rsidRPr="007F308B">
        <w:rPr>
          <w:rFonts w:ascii="Times New Roman" w:hAnsi="Times New Roman"/>
          <w:sz w:val="24"/>
          <w:szCs w:val="24"/>
        </w:rPr>
        <w:t>;</w:t>
      </w:r>
    </w:p>
    <w:p w:rsidR="00EC40C9" w:rsidRPr="007F308B" w:rsidRDefault="00EC40C9" w:rsidP="00EC40C9">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7F308B">
        <w:rPr>
          <w:rFonts w:ascii="Times New Roman" w:hAnsi="Times New Roman"/>
          <w:sz w:val="24"/>
          <w:szCs w:val="24"/>
        </w:rPr>
        <w:t xml:space="preserve">9) </w:t>
      </w:r>
      <w:r w:rsidR="007F308B" w:rsidRPr="007F308B">
        <w:rPr>
          <w:rFonts w:ascii="Times New Roman" w:hAnsi="Times New Roman"/>
          <w:sz w:val="24"/>
          <w:szCs w:val="24"/>
        </w:rPr>
        <w:t>не</w:t>
      </w:r>
      <w:r w:rsidR="00B50756" w:rsidRPr="007F308B">
        <w:rPr>
          <w:rFonts w:ascii="Times New Roman" w:hAnsi="Times New Roman"/>
          <w:sz w:val="24"/>
          <w:szCs w:val="24"/>
        </w:rPr>
        <w:t xml:space="preserve">выполнение Генеральным Подрядчиком </w:t>
      </w:r>
      <w:r w:rsidRPr="007F308B">
        <w:rPr>
          <w:rFonts w:ascii="Times New Roman" w:hAnsi="Times New Roman"/>
          <w:sz w:val="24"/>
          <w:szCs w:val="24"/>
        </w:rPr>
        <w:t>мероприятий «Плана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w:t>
      </w:r>
      <w:r w:rsidR="00C03EA7" w:rsidRPr="007F308B">
        <w:rPr>
          <w:rFonts w:ascii="Times New Roman" w:hAnsi="Times New Roman"/>
          <w:sz w:val="24"/>
          <w:szCs w:val="24"/>
        </w:rPr>
        <w:t>;</w:t>
      </w:r>
    </w:p>
    <w:p w:rsidR="00C03EA7" w:rsidRPr="007F308B" w:rsidRDefault="007F308B" w:rsidP="00EC40C9">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10) </w:t>
      </w:r>
      <w:r w:rsidR="00C03EA7" w:rsidRPr="007F308B">
        <w:rPr>
          <w:rFonts w:ascii="Times New Roman" w:hAnsi="Times New Roman"/>
          <w:sz w:val="24"/>
          <w:szCs w:val="24"/>
        </w:rPr>
        <w:t xml:space="preserve">невыполнение требований локальных нормативно-правовых актов Заказчика, переданных </w:t>
      </w:r>
      <w:r w:rsidR="00211AD7" w:rsidRPr="007F308B">
        <w:rPr>
          <w:rFonts w:ascii="Times New Roman" w:hAnsi="Times New Roman"/>
          <w:sz w:val="24"/>
          <w:szCs w:val="24"/>
        </w:rPr>
        <w:t>Генеральному Подрядчику</w:t>
      </w:r>
      <w:r w:rsidR="00C03EA7" w:rsidRPr="007F308B">
        <w:rPr>
          <w:rFonts w:ascii="Times New Roman" w:hAnsi="Times New Roman"/>
          <w:sz w:val="24"/>
          <w:szCs w:val="24"/>
        </w:rPr>
        <w:t xml:space="preserve"> </w:t>
      </w:r>
      <w:r w:rsidR="00211AD7" w:rsidRPr="007F308B">
        <w:rPr>
          <w:rFonts w:ascii="Times New Roman" w:hAnsi="Times New Roman"/>
          <w:sz w:val="24"/>
          <w:szCs w:val="24"/>
        </w:rPr>
        <w:t>и</w:t>
      </w:r>
      <w:r w:rsidR="00C03EA7" w:rsidRPr="007F308B">
        <w:rPr>
          <w:rFonts w:ascii="Times New Roman" w:hAnsi="Times New Roman"/>
          <w:sz w:val="24"/>
          <w:szCs w:val="24"/>
        </w:rPr>
        <w:t xml:space="preserve"> </w:t>
      </w:r>
      <w:proofErr w:type="gramStart"/>
      <w:r w:rsidR="00C03EA7" w:rsidRPr="007F308B">
        <w:rPr>
          <w:rFonts w:ascii="Times New Roman" w:hAnsi="Times New Roman"/>
          <w:sz w:val="24"/>
          <w:szCs w:val="24"/>
        </w:rPr>
        <w:t>обязательн</w:t>
      </w:r>
      <w:r w:rsidR="00211AD7" w:rsidRPr="007F308B">
        <w:rPr>
          <w:rFonts w:ascii="Times New Roman" w:hAnsi="Times New Roman"/>
          <w:sz w:val="24"/>
          <w:szCs w:val="24"/>
        </w:rPr>
        <w:t>ых к</w:t>
      </w:r>
      <w:r w:rsidR="00C03EA7" w:rsidRPr="007F308B">
        <w:rPr>
          <w:rFonts w:ascii="Times New Roman" w:hAnsi="Times New Roman"/>
          <w:sz w:val="24"/>
          <w:szCs w:val="24"/>
        </w:rPr>
        <w:t xml:space="preserve"> выполнению</w:t>
      </w:r>
      <w:proofErr w:type="gramEnd"/>
      <w:r w:rsidR="004B6410" w:rsidRPr="007F308B">
        <w:rPr>
          <w:rFonts w:ascii="Times New Roman" w:hAnsi="Times New Roman"/>
          <w:sz w:val="24"/>
          <w:szCs w:val="24"/>
        </w:rPr>
        <w:t xml:space="preserve"> в соответствии с условиями настоящего Договора</w:t>
      </w:r>
      <w:r w:rsidR="00C03EA7" w:rsidRPr="007F308B">
        <w:rPr>
          <w:rFonts w:ascii="Times New Roman" w:hAnsi="Times New Roman"/>
          <w:sz w:val="24"/>
          <w:szCs w:val="24"/>
        </w:rPr>
        <w:t>.</w:t>
      </w:r>
    </w:p>
    <w:p w:rsidR="008615D4" w:rsidRPr="009538BA" w:rsidRDefault="008615D4"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В случае выявления Заказчиком нарушения Заказчик:</w:t>
      </w:r>
    </w:p>
    <w:p w:rsidR="008615D4" w:rsidRPr="009538BA" w:rsidRDefault="008615D4" w:rsidP="00473D1C">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направляет в адрес Генерального Подрядчика письменное уведомление о нарушении; </w:t>
      </w:r>
    </w:p>
    <w:p w:rsidR="008615D4" w:rsidRPr="009538BA" w:rsidRDefault="008615D4"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 xml:space="preserve">- </w:t>
      </w:r>
      <w:r w:rsidRPr="009538BA">
        <w:rPr>
          <w:rFonts w:ascii="Times New Roman" w:hAnsi="Times New Roman"/>
          <w:sz w:val="24"/>
          <w:szCs w:val="24"/>
        </w:rPr>
        <w:tab/>
        <w:t xml:space="preserve">подписывает с представителем Генерального Подрядчика </w:t>
      </w:r>
      <w:r w:rsidR="008C537A" w:rsidRPr="009538BA">
        <w:rPr>
          <w:rFonts w:ascii="Times New Roman" w:hAnsi="Times New Roman"/>
          <w:sz w:val="24"/>
          <w:szCs w:val="24"/>
        </w:rPr>
        <w:t xml:space="preserve">либо самостоятельно в одностороннем порядке </w:t>
      </w:r>
      <w:r w:rsidRPr="009538BA">
        <w:rPr>
          <w:rFonts w:ascii="Times New Roman" w:hAnsi="Times New Roman"/>
          <w:sz w:val="24"/>
          <w:szCs w:val="24"/>
        </w:rPr>
        <w:t>соответствующий акт о выявлении нарушения.</w:t>
      </w:r>
    </w:p>
    <w:p w:rsidR="008615D4" w:rsidRPr="009538BA" w:rsidRDefault="008615D4" w:rsidP="008741C3">
      <w:pPr>
        <w:tabs>
          <w:tab w:val="left" w:pos="993"/>
          <w:tab w:val="left" w:pos="1276"/>
        </w:tabs>
        <w:autoSpaceDE w:val="0"/>
        <w:autoSpaceDN w:val="0"/>
        <w:adjustRightInd w:val="0"/>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Стороны согласны с тем, что если Генеральный Подрядчик в течение 3 (трех) Календарных</w:t>
      </w:r>
      <w:r w:rsidRPr="009538BA" w:rsidDel="00DC1832">
        <w:rPr>
          <w:rFonts w:ascii="Times New Roman" w:hAnsi="Times New Roman"/>
          <w:sz w:val="24"/>
          <w:szCs w:val="24"/>
        </w:rPr>
        <w:t xml:space="preserve"> </w:t>
      </w:r>
      <w:r w:rsidRPr="009538BA">
        <w:rPr>
          <w:rFonts w:ascii="Times New Roman" w:hAnsi="Times New Roman"/>
          <w:sz w:val="24"/>
          <w:szCs w:val="24"/>
        </w:rPr>
        <w:t>дней с момента получения уведомления или подписания акта не докажет</w:t>
      </w:r>
      <w:r w:rsidR="00E47F9D" w:rsidRPr="009538BA">
        <w:rPr>
          <w:rFonts w:ascii="Times New Roman" w:hAnsi="Times New Roman"/>
          <w:sz w:val="24"/>
          <w:szCs w:val="24"/>
        </w:rPr>
        <w:t>, что он не должен нести ответственность за такое нарушение</w:t>
      </w:r>
      <w:r w:rsidRPr="009538BA">
        <w:rPr>
          <w:rFonts w:ascii="Times New Roman" w:hAnsi="Times New Roman"/>
          <w:sz w:val="24"/>
          <w:szCs w:val="24"/>
        </w:rPr>
        <w:t>, Генеральный Подрядчик обязан выплатить Заказчику штраф в со</w:t>
      </w:r>
      <w:r w:rsidR="00921E76" w:rsidRPr="009538BA">
        <w:rPr>
          <w:rFonts w:ascii="Times New Roman" w:hAnsi="Times New Roman"/>
          <w:sz w:val="24"/>
          <w:szCs w:val="24"/>
        </w:rPr>
        <w:t>ответствии с условиями настоящего</w:t>
      </w:r>
      <w:r w:rsidRPr="009538BA">
        <w:rPr>
          <w:rFonts w:ascii="Times New Roman" w:hAnsi="Times New Roman"/>
          <w:sz w:val="24"/>
          <w:szCs w:val="24"/>
        </w:rPr>
        <w:t xml:space="preserve"> </w:t>
      </w:r>
      <w:r w:rsidR="00921E76" w:rsidRPr="009538BA">
        <w:rPr>
          <w:rFonts w:ascii="Times New Roman" w:hAnsi="Times New Roman"/>
          <w:sz w:val="24"/>
          <w:szCs w:val="24"/>
        </w:rPr>
        <w:t xml:space="preserve">пункта </w:t>
      </w:r>
      <w:r w:rsidRPr="009538BA">
        <w:rPr>
          <w:rFonts w:ascii="Times New Roman" w:hAnsi="Times New Roman"/>
          <w:sz w:val="24"/>
          <w:szCs w:val="24"/>
        </w:rPr>
        <w:t>Договора.</w:t>
      </w:r>
    </w:p>
    <w:p w:rsidR="008615D4" w:rsidRDefault="008615D4" w:rsidP="00473D1C">
      <w:pPr>
        <w:tabs>
          <w:tab w:val="left" w:pos="993"/>
          <w:tab w:val="left" w:pos="1276"/>
        </w:tabs>
        <w:spacing w:after="0" w:line="240" w:lineRule="auto"/>
        <w:ind w:right="-1" w:firstLine="709"/>
        <w:jc w:val="both"/>
        <w:rPr>
          <w:rFonts w:ascii="Times New Roman" w:hAnsi="Times New Roman"/>
          <w:sz w:val="24"/>
          <w:szCs w:val="24"/>
        </w:rPr>
      </w:pPr>
      <w:r w:rsidRPr="009538BA">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p>
    <w:p w:rsidR="002F2AD9" w:rsidRPr="002F2AD9" w:rsidRDefault="002F2AD9" w:rsidP="002F2AD9">
      <w:pPr>
        <w:pStyle w:val="a4"/>
        <w:numPr>
          <w:ilvl w:val="2"/>
          <w:numId w:val="54"/>
        </w:numPr>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Подрядчика, что было установл</w:t>
      </w:r>
      <w:r>
        <w:rPr>
          <w:rFonts w:ascii="Times New Roman" w:eastAsia="Arial Unicode MS" w:hAnsi="Times New Roman"/>
          <w:color w:val="000000"/>
          <w:sz w:val="24"/>
          <w:szCs w:val="24"/>
          <w:lang w:eastAsia="ru-RU"/>
        </w:rPr>
        <w:t xml:space="preserve">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 xml:space="preserve">Подрядчик обязан уплатить по требованию Заказчика единовременный штраф в размере </w:t>
      </w:r>
      <w:r>
        <w:rPr>
          <w:rFonts w:ascii="Times New Roman" w:eastAsia="Arial Unicode MS" w:hAnsi="Times New Roman"/>
          <w:color w:val="000000"/>
          <w:sz w:val="24"/>
          <w:szCs w:val="24"/>
          <w:lang w:eastAsia="ru-RU"/>
        </w:rPr>
        <w:t>500 000 (пятьсот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2F2AD9" w:rsidRDefault="002F2AD9" w:rsidP="002F2AD9">
      <w:pPr>
        <w:pStyle w:val="a4"/>
        <w:numPr>
          <w:ilvl w:val="2"/>
          <w:numId w:val="54"/>
        </w:numPr>
        <w:spacing w:after="0" w:line="240" w:lineRule="auto"/>
        <w:ind w:left="0" w:firstLine="709"/>
        <w:contextualSpacing/>
        <w:jc w:val="both"/>
        <w:rPr>
          <w:rFonts w:ascii="Times New Roman" w:eastAsia="Arial Unicode MS" w:hAnsi="Times New Roman"/>
          <w:color w:val="000000"/>
          <w:sz w:val="24"/>
          <w:szCs w:val="24"/>
          <w:lang w:eastAsia="ru-RU"/>
        </w:rPr>
      </w:pPr>
      <w:r w:rsidRPr="002F2AD9">
        <w:rPr>
          <w:rFonts w:ascii="Times New Roman" w:eastAsia="Arial Unicode MS" w:hAnsi="Times New Roman"/>
          <w:color w:val="000000"/>
          <w:sz w:val="24"/>
          <w:szCs w:val="24"/>
          <w:lang w:eastAsia="ru-RU"/>
        </w:rPr>
        <w:t xml:space="preserve">Если в ходе выполнения Работ произошёл несчастный случай с временной или стойкой утратой трудоспособности работником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по обстоятельствам, </w:t>
      </w:r>
      <w:r w:rsidRPr="002F2AD9">
        <w:rPr>
          <w:rFonts w:ascii="Times New Roman" w:eastAsia="Arial Unicode MS" w:hAnsi="Times New Roman"/>
          <w:color w:val="000000"/>
          <w:sz w:val="24"/>
          <w:szCs w:val="24"/>
          <w:lang w:eastAsia="ru-RU"/>
        </w:rPr>
        <w:lastRenderedPageBreak/>
        <w:t xml:space="preserve">зависящим от </w:t>
      </w:r>
      <w:r w:rsidR="00D66594">
        <w:rPr>
          <w:rFonts w:ascii="Times New Roman" w:eastAsia="Arial Unicode MS" w:hAnsi="Times New Roman"/>
          <w:color w:val="000000"/>
          <w:sz w:val="24"/>
          <w:szCs w:val="24"/>
          <w:lang w:eastAsia="ru-RU"/>
        </w:rPr>
        <w:t xml:space="preserve">Генерального </w:t>
      </w:r>
      <w:r w:rsidRPr="002F2AD9">
        <w:rPr>
          <w:rFonts w:ascii="Times New Roman" w:eastAsia="Arial Unicode MS" w:hAnsi="Times New Roman"/>
          <w:color w:val="000000"/>
          <w:sz w:val="24"/>
          <w:szCs w:val="24"/>
          <w:lang w:eastAsia="ru-RU"/>
        </w:rPr>
        <w:t xml:space="preserve">Подрядчика, что было установлено проведенным расследованием, </w:t>
      </w:r>
      <w:r w:rsidR="00D66594">
        <w:rPr>
          <w:rFonts w:ascii="Times New Roman" w:eastAsia="Arial Unicode MS" w:hAnsi="Times New Roman"/>
          <w:color w:val="000000"/>
          <w:sz w:val="24"/>
          <w:szCs w:val="24"/>
          <w:lang w:eastAsia="ru-RU"/>
        </w:rPr>
        <w:t xml:space="preserve">Генеральный </w:t>
      </w:r>
      <w:r w:rsidRPr="002F2AD9">
        <w:rPr>
          <w:rFonts w:ascii="Times New Roman" w:eastAsia="Arial Unicode MS" w:hAnsi="Times New Roman"/>
          <w:color w:val="000000"/>
          <w:sz w:val="24"/>
          <w:szCs w:val="24"/>
          <w:lang w:eastAsia="ru-RU"/>
        </w:rPr>
        <w:t>Подрядчик обязан уплатить по требованию Заказчика</w:t>
      </w:r>
      <w:r>
        <w:rPr>
          <w:rFonts w:ascii="Times New Roman" w:eastAsia="Arial Unicode MS" w:hAnsi="Times New Roman"/>
          <w:color w:val="000000"/>
          <w:sz w:val="24"/>
          <w:szCs w:val="24"/>
          <w:lang w:eastAsia="ru-RU"/>
        </w:rPr>
        <w:t xml:space="preserve"> единовременный штраф в размере 250 000 (двести пятьдесят тысяч) рублей</w:t>
      </w:r>
      <w:r w:rsidRPr="002F2AD9">
        <w:rPr>
          <w:rFonts w:ascii="Times New Roman" w:eastAsia="Arial Unicode MS" w:hAnsi="Times New Roman"/>
          <w:color w:val="000000"/>
          <w:sz w:val="24"/>
          <w:szCs w:val="24"/>
          <w:lang w:eastAsia="ru-RU"/>
        </w:rPr>
        <w:t xml:space="preserve"> за каждый установленный случай</w:t>
      </w:r>
      <w:r w:rsidR="008B719C" w:rsidRPr="008B719C">
        <w:rPr>
          <w:rFonts w:ascii="Times New Roman" w:eastAsia="Arial Unicode MS" w:hAnsi="Times New Roman"/>
          <w:color w:val="000000"/>
          <w:sz w:val="24"/>
          <w:szCs w:val="24"/>
          <w:lang w:eastAsia="ru-RU"/>
        </w:rPr>
        <w:t>.</w:t>
      </w:r>
    </w:p>
    <w:p w:rsidR="00C1211B" w:rsidRPr="00C1211B" w:rsidRDefault="00C1211B" w:rsidP="00C1211B">
      <w:pPr>
        <w:pStyle w:val="a4"/>
        <w:numPr>
          <w:ilvl w:val="2"/>
          <w:numId w:val="54"/>
        </w:numPr>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строительной площадки и территории, прилегающей к строительству, произошло загорание, произошедшее по вине Генерального </w:t>
      </w:r>
      <w:r w:rsidR="00D66594">
        <w:rPr>
          <w:rFonts w:ascii="Times New Roman" w:eastAsia="Arial Unicode MS" w:hAnsi="Times New Roman"/>
          <w:color w:val="000000"/>
          <w:sz w:val="24"/>
          <w:szCs w:val="24"/>
          <w:lang w:eastAsia="ru-RU"/>
        </w:rPr>
        <w:t>П</w:t>
      </w:r>
      <w:r w:rsidRPr="00C1211B">
        <w:rPr>
          <w:rFonts w:ascii="Times New Roman" w:eastAsia="Arial Unicode MS" w:hAnsi="Times New Roman"/>
          <w:color w:val="000000"/>
          <w:sz w:val="24"/>
          <w:szCs w:val="24"/>
          <w:lang w:eastAsia="ru-RU"/>
        </w:rPr>
        <w:t xml:space="preserve">одрядчика, субподрядчика, а также по вине их сотрудников,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единовременный штраф в размере 500 000 (пятьсот тысяч) рублей за каждый установленный случай.</w:t>
      </w:r>
    </w:p>
    <w:p w:rsidR="00C1211B" w:rsidRPr="00C1211B" w:rsidRDefault="00C1211B" w:rsidP="00C1211B">
      <w:pPr>
        <w:pStyle w:val="a4"/>
        <w:numPr>
          <w:ilvl w:val="2"/>
          <w:numId w:val="54"/>
        </w:numPr>
        <w:ind w:left="0" w:firstLine="709"/>
        <w:jc w:val="both"/>
        <w:rPr>
          <w:rFonts w:ascii="Times New Roman" w:eastAsia="Arial Unicode MS" w:hAnsi="Times New Roman"/>
          <w:color w:val="000000"/>
          <w:sz w:val="24"/>
          <w:szCs w:val="24"/>
          <w:lang w:eastAsia="ru-RU"/>
        </w:rPr>
      </w:pPr>
      <w:r w:rsidRPr="00C1211B">
        <w:rPr>
          <w:rFonts w:ascii="Times New Roman" w:eastAsia="Arial Unicode MS" w:hAnsi="Times New Roman"/>
          <w:color w:val="000000"/>
          <w:sz w:val="24"/>
          <w:szCs w:val="24"/>
          <w:lang w:eastAsia="ru-RU"/>
        </w:rPr>
        <w:t xml:space="preserve">Если на территории </w:t>
      </w:r>
      <w:r>
        <w:rPr>
          <w:rFonts w:ascii="Times New Roman" w:eastAsia="Arial Unicode MS" w:hAnsi="Times New Roman"/>
          <w:color w:val="000000"/>
          <w:sz w:val="24"/>
          <w:szCs w:val="24"/>
          <w:lang w:eastAsia="ru-RU"/>
        </w:rPr>
        <w:t xml:space="preserve">инновационного центра «Сколково» </w:t>
      </w:r>
      <w:r w:rsidRPr="00C1211B">
        <w:rPr>
          <w:rFonts w:ascii="Times New Roman" w:eastAsia="Arial Unicode MS" w:hAnsi="Times New Roman"/>
          <w:color w:val="000000"/>
          <w:sz w:val="24"/>
          <w:szCs w:val="24"/>
          <w:lang w:eastAsia="ru-RU"/>
        </w:rPr>
        <w:t xml:space="preserve">произошло </w:t>
      </w:r>
      <w:r>
        <w:rPr>
          <w:rFonts w:ascii="Times New Roman" w:eastAsia="Arial Unicode MS" w:hAnsi="Times New Roman"/>
          <w:color w:val="000000"/>
          <w:sz w:val="24"/>
          <w:szCs w:val="24"/>
          <w:lang w:eastAsia="ru-RU"/>
        </w:rPr>
        <w:t>дорожно-транспортное происшествие</w:t>
      </w:r>
      <w:r w:rsidRPr="00C1211B">
        <w:rPr>
          <w:rFonts w:ascii="Times New Roman" w:eastAsia="Arial Unicode MS" w:hAnsi="Times New Roman"/>
          <w:color w:val="000000"/>
          <w:sz w:val="24"/>
          <w:szCs w:val="24"/>
          <w:lang w:eastAsia="ru-RU"/>
        </w:rPr>
        <w:t xml:space="preserve"> </w:t>
      </w:r>
      <w:r>
        <w:rPr>
          <w:rFonts w:ascii="Times New Roman" w:eastAsia="Arial Unicode MS" w:hAnsi="Times New Roman"/>
          <w:color w:val="000000"/>
          <w:sz w:val="24"/>
          <w:szCs w:val="24"/>
          <w:lang w:eastAsia="ru-RU"/>
        </w:rPr>
        <w:t xml:space="preserve">по вине Генерального </w:t>
      </w:r>
      <w:r w:rsidR="00B242F6">
        <w:rPr>
          <w:rFonts w:ascii="Times New Roman" w:eastAsia="Arial Unicode MS" w:hAnsi="Times New Roman"/>
          <w:color w:val="000000"/>
          <w:sz w:val="24"/>
          <w:szCs w:val="24"/>
          <w:lang w:eastAsia="ru-RU"/>
        </w:rPr>
        <w:t>П</w:t>
      </w:r>
      <w:r>
        <w:rPr>
          <w:rFonts w:ascii="Times New Roman" w:eastAsia="Arial Unicode MS" w:hAnsi="Times New Roman"/>
          <w:color w:val="000000"/>
          <w:sz w:val="24"/>
          <w:szCs w:val="24"/>
          <w:lang w:eastAsia="ru-RU"/>
        </w:rPr>
        <w:t>одрядчика или</w:t>
      </w:r>
      <w:r w:rsidRPr="00C1211B">
        <w:rPr>
          <w:rFonts w:ascii="Times New Roman" w:eastAsia="Arial Unicode MS" w:hAnsi="Times New Roman"/>
          <w:color w:val="000000"/>
          <w:sz w:val="24"/>
          <w:szCs w:val="24"/>
          <w:lang w:eastAsia="ru-RU"/>
        </w:rPr>
        <w:t xml:space="preserve"> субподрядчика</w:t>
      </w:r>
      <w:r>
        <w:rPr>
          <w:rFonts w:ascii="Times New Roman" w:eastAsia="Arial Unicode MS" w:hAnsi="Times New Roman"/>
          <w:color w:val="000000"/>
          <w:sz w:val="24"/>
          <w:szCs w:val="24"/>
          <w:lang w:eastAsia="ru-RU"/>
        </w:rPr>
        <w:t>,</w:t>
      </w:r>
      <w:r w:rsidRPr="00C1211B">
        <w:rPr>
          <w:rFonts w:ascii="Times New Roman" w:eastAsia="Arial Unicode MS" w:hAnsi="Times New Roman"/>
          <w:color w:val="000000"/>
          <w:sz w:val="24"/>
          <w:szCs w:val="24"/>
          <w:lang w:eastAsia="ru-RU"/>
        </w:rPr>
        <w:t xml:space="preserve"> </w:t>
      </w:r>
      <w:r w:rsidR="005E1AF5">
        <w:rPr>
          <w:rFonts w:ascii="Times New Roman" w:eastAsia="Arial Unicode MS" w:hAnsi="Times New Roman"/>
          <w:color w:val="000000"/>
          <w:sz w:val="24"/>
          <w:szCs w:val="24"/>
          <w:lang w:eastAsia="ru-RU"/>
        </w:rPr>
        <w:t xml:space="preserve">Генеральный </w:t>
      </w:r>
      <w:r w:rsidRPr="00C1211B">
        <w:rPr>
          <w:rFonts w:ascii="Times New Roman" w:eastAsia="Arial Unicode MS" w:hAnsi="Times New Roman"/>
          <w:color w:val="000000"/>
          <w:sz w:val="24"/>
          <w:szCs w:val="24"/>
          <w:lang w:eastAsia="ru-RU"/>
        </w:rPr>
        <w:t>Подрядчик обязан уплатить по требованию Заказчика е</w:t>
      </w:r>
      <w:r>
        <w:rPr>
          <w:rFonts w:ascii="Times New Roman" w:eastAsia="Arial Unicode MS" w:hAnsi="Times New Roman"/>
          <w:color w:val="000000"/>
          <w:sz w:val="24"/>
          <w:szCs w:val="24"/>
          <w:lang w:eastAsia="ru-RU"/>
        </w:rPr>
        <w:t>диновременный штраф в размере 250 000 (двести пятьдесят</w:t>
      </w:r>
      <w:r w:rsidRPr="00C1211B">
        <w:rPr>
          <w:rFonts w:ascii="Times New Roman" w:eastAsia="Arial Unicode MS" w:hAnsi="Times New Roman"/>
          <w:color w:val="000000"/>
          <w:sz w:val="24"/>
          <w:szCs w:val="24"/>
          <w:lang w:eastAsia="ru-RU"/>
        </w:rPr>
        <w:t xml:space="preserve"> тысяч) рублей за каждый установленный случай.</w:t>
      </w:r>
    </w:p>
    <w:p w:rsidR="00B512FA" w:rsidRDefault="0067140C" w:rsidP="002F2AD9">
      <w:pPr>
        <w:pStyle w:val="a4"/>
        <w:numPr>
          <w:ilvl w:val="2"/>
          <w:numId w:val="54"/>
        </w:numPr>
        <w:tabs>
          <w:tab w:val="left" w:pos="1276"/>
        </w:tabs>
        <w:spacing w:after="0" w:line="240" w:lineRule="auto"/>
        <w:ind w:left="0" w:right="-1" w:firstLine="708"/>
        <w:jc w:val="both"/>
        <w:rPr>
          <w:rFonts w:ascii="Times New Roman" w:hAnsi="Times New Roman"/>
          <w:sz w:val="24"/>
          <w:szCs w:val="24"/>
        </w:rPr>
      </w:pPr>
      <w:r w:rsidRPr="00437EF1">
        <w:rPr>
          <w:rFonts w:ascii="Times New Roman" w:hAnsi="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Генеральным Подрядчиком своих обязательств по настоящему Договору, Генеральный Подрядчик компенсирует Заказчику убытки в размере взысканных с Заказчика денежных средств.  </w:t>
      </w:r>
      <w:bookmarkStart w:id="180" w:name="_Ref346981888"/>
    </w:p>
    <w:p w:rsidR="00B512FA" w:rsidRPr="00B242F6" w:rsidRDefault="00B512FA" w:rsidP="00B512FA">
      <w:pPr>
        <w:pStyle w:val="a4"/>
        <w:numPr>
          <w:ilvl w:val="2"/>
          <w:numId w:val="54"/>
        </w:numPr>
        <w:tabs>
          <w:tab w:val="left" w:pos="993"/>
          <w:tab w:val="left" w:pos="1276"/>
        </w:tabs>
        <w:spacing w:after="0" w:line="240" w:lineRule="auto"/>
        <w:ind w:left="0" w:right="-1" w:firstLine="708"/>
        <w:jc w:val="both"/>
        <w:rPr>
          <w:rFonts w:ascii="Times New Roman" w:hAnsi="Times New Roman"/>
          <w:sz w:val="24"/>
          <w:szCs w:val="24"/>
        </w:rPr>
      </w:pPr>
      <w:r>
        <w:rPr>
          <w:rFonts w:ascii="Times New Roman" w:hAnsi="Times New Roman" w:cs="Times New Roman"/>
          <w:color w:val="000000" w:themeColor="text1"/>
          <w:sz w:val="24"/>
          <w:szCs w:val="24"/>
        </w:rPr>
        <w:t>При просрочке</w:t>
      </w:r>
      <w:r w:rsidRPr="00B512FA">
        <w:rPr>
          <w:rFonts w:ascii="Times New Roman" w:hAnsi="Times New Roman" w:cs="Times New Roman"/>
          <w:color w:val="000000" w:themeColor="text1"/>
          <w:sz w:val="24"/>
          <w:szCs w:val="24"/>
        </w:rPr>
        <w:t xml:space="preserve"> оплаты Работ </w:t>
      </w:r>
      <w:r>
        <w:rPr>
          <w:rFonts w:ascii="Times New Roman" w:hAnsi="Times New Roman" w:cs="Times New Roman"/>
          <w:color w:val="000000" w:themeColor="text1"/>
          <w:sz w:val="24"/>
          <w:szCs w:val="24"/>
        </w:rPr>
        <w:t>Заказчиком</w:t>
      </w:r>
      <w:r w:rsidRPr="00B512FA">
        <w:rPr>
          <w:rFonts w:ascii="Times New Roman" w:hAnsi="Times New Roman" w:cs="Times New Roman"/>
          <w:color w:val="000000" w:themeColor="text1"/>
          <w:sz w:val="24"/>
          <w:szCs w:val="24"/>
        </w:rPr>
        <w:t xml:space="preserve"> более чем на 10 (десять) Календарных дней </w:t>
      </w:r>
      <w:r>
        <w:rPr>
          <w:rFonts w:ascii="Times New Roman" w:hAnsi="Times New Roman" w:cs="Times New Roman"/>
          <w:color w:val="000000" w:themeColor="text1"/>
          <w:sz w:val="24"/>
          <w:szCs w:val="24"/>
        </w:rPr>
        <w:t>Генеральный Подрядчик</w:t>
      </w:r>
      <w:r w:rsidRPr="00B512F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вправе</w:t>
      </w:r>
      <w:r w:rsidRPr="00B512FA">
        <w:rPr>
          <w:rFonts w:ascii="Times New Roman" w:hAnsi="Times New Roman" w:cs="Times New Roman"/>
          <w:color w:val="000000" w:themeColor="text1"/>
          <w:sz w:val="24"/>
          <w:szCs w:val="24"/>
        </w:rPr>
        <w:t xml:space="preserve"> требовать уплаты </w:t>
      </w:r>
      <w:r>
        <w:rPr>
          <w:rFonts w:ascii="Times New Roman" w:hAnsi="Times New Roman" w:cs="Times New Roman"/>
          <w:color w:val="000000" w:themeColor="text1"/>
          <w:sz w:val="24"/>
          <w:szCs w:val="24"/>
        </w:rPr>
        <w:t>неустойки в размере</w:t>
      </w:r>
      <w:r w:rsidRPr="00B512FA">
        <w:rPr>
          <w:rFonts w:ascii="Times New Roman" w:hAnsi="Times New Roman" w:cs="Times New Roman"/>
          <w:color w:val="000000" w:themeColor="text1"/>
          <w:sz w:val="24"/>
          <w:szCs w:val="24"/>
        </w:rPr>
        <w:t xml:space="preserve"> </w:t>
      </w:r>
      <w:r w:rsidR="00331508" w:rsidRPr="00331508">
        <w:rPr>
          <w:rFonts w:ascii="Times New Roman" w:hAnsi="Times New Roman" w:cs="Times New Roman"/>
          <w:color w:val="000000" w:themeColor="text1"/>
          <w:sz w:val="24"/>
          <w:szCs w:val="24"/>
        </w:rPr>
        <w:t>0,01</w:t>
      </w:r>
      <w:r w:rsidRPr="00B512FA">
        <w:rPr>
          <w:rFonts w:ascii="Times New Roman" w:hAnsi="Times New Roman" w:cs="Times New Roman"/>
          <w:color w:val="000000" w:themeColor="text1"/>
          <w:sz w:val="24"/>
          <w:szCs w:val="24"/>
        </w:rPr>
        <w:t>%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Календарных</w:t>
      </w:r>
      <w:r w:rsidRPr="00B512FA" w:rsidDel="00DC1832">
        <w:rPr>
          <w:rFonts w:ascii="Times New Roman" w:hAnsi="Times New Roman" w:cs="Times New Roman"/>
          <w:color w:val="000000" w:themeColor="text1"/>
          <w:sz w:val="24"/>
          <w:szCs w:val="24"/>
        </w:rPr>
        <w:t xml:space="preserve"> </w:t>
      </w:r>
      <w:r w:rsidRPr="00B512FA">
        <w:rPr>
          <w:rFonts w:ascii="Times New Roman" w:hAnsi="Times New Roman" w:cs="Times New Roman"/>
          <w:color w:val="000000" w:themeColor="text1"/>
          <w:sz w:val="24"/>
          <w:szCs w:val="24"/>
        </w:rPr>
        <w:t>дней после истечения срока исполнения такого обязательства</w:t>
      </w:r>
      <w:r w:rsidR="000C5EE2">
        <w:rPr>
          <w:rFonts w:ascii="Times New Roman" w:hAnsi="Times New Roman" w:cs="Times New Roman"/>
          <w:color w:val="000000" w:themeColor="text1"/>
          <w:sz w:val="24"/>
          <w:szCs w:val="24"/>
        </w:rPr>
        <w:t>,</w:t>
      </w:r>
      <w:r w:rsidRPr="00B512FA">
        <w:rPr>
          <w:rFonts w:ascii="Times New Roman" w:hAnsi="Times New Roman" w:cs="Times New Roman"/>
          <w:color w:val="000000" w:themeColor="text1"/>
          <w:sz w:val="24"/>
          <w:szCs w:val="24"/>
        </w:rPr>
        <w:t xml:space="preserve"> дает право </w:t>
      </w:r>
      <w:r w:rsidR="000C5EE2">
        <w:rPr>
          <w:rFonts w:ascii="Times New Roman" w:hAnsi="Times New Roman" w:cs="Times New Roman"/>
          <w:color w:val="000000" w:themeColor="text1"/>
          <w:sz w:val="24"/>
          <w:szCs w:val="24"/>
        </w:rPr>
        <w:t xml:space="preserve">Генеральному </w:t>
      </w:r>
      <w:r w:rsidRPr="00B512FA">
        <w:rPr>
          <w:rFonts w:ascii="Times New Roman" w:hAnsi="Times New Roman" w:cs="Times New Roman"/>
          <w:color w:val="000000" w:themeColor="text1"/>
          <w:sz w:val="24"/>
          <w:szCs w:val="24"/>
        </w:rPr>
        <w:t>Подрядчику приостановить выполнение Работ, предварительно в письменной форме уведомив об этом Заказчика, потребовав продления сроков испол</w:t>
      </w:r>
      <w:r>
        <w:rPr>
          <w:rFonts w:ascii="Times New Roman" w:hAnsi="Times New Roman" w:cs="Times New Roman"/>
          <w:color w:val="000000" w:themeColor="text1"/>
          <w:sz w:val="24"/>
          <w:szCs w:val="24"/>
        </w:rPr>
        <w:t>нения Работ на период задержки. П</w:t>
      </w:r>
      <w:r w:rsidRPr="00B512FA">
        <w:rPr>
          <w:rFonts w:ascii="Times New Roman" w:hAnsi="Times New Roman" w:cs="Times New Roman"/>
          <w:color w:val="000000" w:themeColor="text1"/>
          <w:sz w:val="24"/>
          <w:szCs w:val="24"/>
        </w:rPr>
        <w:t xml:space="preserve">ри этом </w:t>
      </w:r>
      <w:r>
        <w:rPr>
          <w:rFonts w:ascii="Times New Roman" w:hAnsi="Times New Roman" w:cs="Times New Roman"/>
          <w:color w:val="000000" w:themeColor="text1"/>
          <w:sz w:val="24"/>
          <w:szCs w:val="24"/>
        </w:rPr>
        <w:t xml:space="preserve">Генеральный </w:t>
      </w:r>
      <w:r w:rsidRPr="00B512FA">
        <w:rPr>
          <w:rFonts w:ascii="Times New Roman" w:hAnsi="Times New Roman" w:cs="Times New Roman"/>
          <w:color w:val="000000" w:themeColor="text1"/>
          <w:sz w:val="24"/>
          <w:szCs w:val="24"/>
        </w:rPr>
        <w:t xml:space="preserve">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w:t>
      </w:r>
      <w:r>
        <w:rPr>
          <w:rFonts w:ascii="Times New Roman" w:hAnsi="Times New Roman" w:cs="Times New Roman"/>
          <w:color w:val="000000" w:themeColor="text1"/>
          <w:sz w:val="24"/>
          <w:szCs w:val="24"/>
        </w:rPr>
        <w:t xml:space="preserve">Генерального </w:t>
      </w:r>
      <w:r w:rsidRPr="00B512FA">
        <w:rPr>
          <w:rFonts w:ascii="Times New Roman" w:hAnsi="Times New Roman" w:cs="Times New Roman"/>
          <w:color w:val="000000" w:themeColor="text1"/>
          <w:sz w:val="24"/>
          <w:szCs w:val="24"/>
        </w:rPr>
        <w:t>Подрядчика в соо</w:t>
      </w:r>
      <w:r>
        <w:rPr>
          <w:rFonts w:ascii="Times New Roman" w:hAnsi="Times New Roman" w:cs="Times New Roman"/>
          <w:color w:val="000000" w:themeColor="text1"/>
          <w:sz w:val="24"/>
          <w:szCs w:val="24"/>
        </w:rPr>
        <w:t>тветствии с настоящим Договором</w:t>
      </w:r>
      <w:r w:rsidRPr="00B512FA">
        <w:rPr>
          <w:rFonts w:ascii="Times New Roman" w:hAnsi="Times New Roman" w:cs="Times New Roman"/>
          <w:color w:val="000000" w:themeColor="text1"/>
          <w:sz w:val="24"/>
          <w:szCs w:val="24"/>
        </w:rPr>
        <w:t>.</w:t>
      </w:r>
      <w:bookmarkEnd w:id="180"/>
    </w:p>
    <w:p w:rsidR="00B242F6" w:rsidRPr="00B242F6" w:rsidRDefault="00B242F6" w:rsidP="00B242F6">
      <w:pPr>
        <w:pStyle w:val="a4"/>
        <w:numPr>
          <w:ilvl w:val="2"/>
          <w:numId w:val="54"/>
        </w:numPr>
        <w:tabs>
          <w:tab w:val="left" w:pos="993"/>
          <w:tab w:val="left" w:pos="1276"/>
        </w:tabs>
        <w:spacing w:after="0" w:line="240" w:lineRule="auto"/>
        <w:ind w:left="0" w:right="-1" w:firstLine="708"/>
        <w:jc w:val="both"/>
        <w:rPr>
          <w:rFonts w:ascii="Times New Roman" w:hAnsi="Times New Roman"/>
          <w:sz w:val="24"/>
          <w:szCs w:val="24"/>
        </w:rPr>
      </w:pPr>
      <w:r w:rsidRPr="00C66629">
        <w:rPr>
          <w:rFonts w:ascii="Times New Roman" w:hAnsi="Times New Roman" w:cs="Times New Roman"/>
          <w:color w:val="000000" w:themeColor="text1"/>
          <w:sz w:val="24"/>
          <w:szCs w:val="24"/>
        </w:rPr>
        <w:t xml:space="preserve">При просрочке </w:t>
      </w:r>
      <w:r>
        <w:rPr>
          <w:rFonts w:ascii="Times New Roman" w:hAnsi="Times New Roman" w:cs="Times New Roman"/>
          <w:color w:val="000000" w:themeColor="text1"/>
          <w:sz w:val="24"/>
          <w:szCs w:val="24"/>
        </w:rPr>
        <w:t xml:space="preserve">Генеральным </w:t>
      </w:r>
      <w:r w:rsidRPr="00C66629">
        <w:rPr>
          <w:rFonts w:ascii="Times New Roman" w:hAnsi="Times New Roman" w:cs="Times New Roman"/>
          <w:color w:val="000000" w:themeColor="text1"/>
          <w:sz w:val="24"/>
          <w:szCs w:val="24"/>
        </w:rPr>
        <w:t xml:space="preserve">Подрядчиком оплаты </w:t>
      </w:r>
      <w:r>
        <w:rPr>
          <w:rFonts w:ascii="Times New Roman" w:hAnsi="Times New Roman" w:cs="Times New Roman"/>
          <w:color w:val="000000" w:themeColor="text1"/>
          <w:sz w:val="24"/>
          <w:szCs w:val="24"/>
        </w:rPr>
        <w:t>у</w:t>
      </w:r>
      <w:r w:rsidRPr="00C66629">
        <w:rPr>
          <w:rFonts w:ascii="Times New Roman" w:hAnsi="Times New Roman" w:cs="Times New Roman"/>
          <w:color w:val="000000" w:themeColor="text1"/>
          <w:sz w:val="24"/>
          <w:szCs w:val="24"/>
        </w:rPr>
        <w:t xml:space="preserve">слуг </w:t>
      </w:r>
      <w:r>
        <w:rPr>
          <w:rFonts w:ascii="Times New Roman" w:hAnsi="Times New Roman" w:cs="Times New Roman"/>
          <w:color w:val="000000" w:themeColor="text1"/>
          <w:sz w:val="24"/>
          <w:szCs w:val="24"/>
        </w:rPr>
        <w:t>Заказчика,</w:t>
      </w:r>
      <w:r w:rsidRPr="00C666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определенных в ст. 9 настоящего Договора, </w:t>
      </w:r>
      <w:r w:rsidRPr="00C66629">
        <w:rPr>
          <w:rFonts w:ascii="Times New Roman" w:hAnsi="Times New Roman" w:cs="Times New Roman"/>
          <w:color w:val="000000" w:themeColor="text1"/>
          <w:sz w:val="24"/>
          <w:szCs w:val="24"/>
        </w:rPr>
        <w:t xml:space="preserve"> более чем на 10 (Десять) дней</w:t>
      </w:r>
      <w:r>
        <w:rPr>
          <w:rFonts w:ascii="Times New Roman" w:hAnsi="Times New Roman" w:cs="Times New Roman"/>
          <w:color w:val="000000" w:themeColor="text1"/>
          <w:sz w:val="24"/>
          <w:szCs w:val="24"/>
        </w:rPr>
        <w:t>,</w:t>
      </w:r>
      <w:r w:rsidRPr="00C66629">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w:t>
      </w:r>
      <w:r>
        <w:rPr>
          <w:rFonts w:ascii="Times New Roman" w:hAnsi="Times New Roman" w:cs="Times New Roman"/>
          <w:color w:val="000000" w:themeColor="text1"/>
          <w:sz w:val="24"/>
          <w:szCs w:val="24"/>
        </w:rPr>
        <w:t>договора. При этом Генеральный П</w:t>
      </w:r>
      <w:r w:rsidRPr="00C66629">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w:t>
      </w:r>
      <w:r w:rsidR="00A84C43">
        <w:rPr>
          <w:rFonts w:ascii="Times New Roman" w:hAnsi="Times New Roman" w:cs="Times New Roman"/>
          <w:color w:val="000000" w:themeColor="text1"/>
          <w:sz w:val="24"/>
          <w:szCs w:val="24"/>
        </w:rPr>
        <w:t>вправе удержать у Генерального П</w:t>
      </w:r>
      <w:r w:rsidRPr="00C66629">
        <w:rPr>
          <w:rFonts w:ascii="Times New Roman" w:hAnsi="Times New Roman" w:cs="Times New Roman"/>
          <w:color w:val="000000" w:themeColor="text1"/>
          <w:sz w:val="24"/>
          <w:szCs w:val="24"/>
        </w:rPr>
        <w:t>одрядчика в соответствии с настоящим Договором.</w:t>
      </w:r>
    </w:p>
    <w:p w:rsidR="00B512FA" w:rsidRDefault="00B512FA" w:rsidP="00B512FA">
      <w:pPr>
        <w:pStyle w:val="a4"/>
        <w:numPr>
          <w:ilvl w:val="2"/>
          <w:numId w:val="54"/>
        </w:numPr>
        <w:tabs>
          <w:tab w:val="left" w:pos="993"/>
          <w:tab w:val="left" w:pos="1276"/>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при условии направления </w:t>
      </w:r>
      <w:r>
        <w:rPr>
          <w:rFonts w:ascii="Times New Roman" w:hAnsi="Times New Roman" w:cs="Times New Roman"/>
          <w:sz w:val="24"/>
          <w:szCs w:val="24"/>
        </w:rPr>
        <w:t xml:space="preserve">Стороной </w:t>
      </w:r>
      <w:r w:rsidRPr="00B512FA">
        <w:rPr>
          <w:rFonts w:ascii="Times New Roman" w:hAnsi="Times New Roman" w:cs="Times New Roman"/>
          <w:sz w:val="24"/>
          <w:szCs w:val="24"/>
        </w:rPr>
        <w:t>письменного требования об уплате</w:t>
      </w:r>
      <w:r w:rsidR="00212A3A">
        <w:rPr>
          <w:rFonts w:ascii="Times New Roman" w:hAnsi="Times New Roman" w:cs="Times New Roman"/>
          <w:sz w:val="24"/>
          <w:szCs w:val="24"/>
        </w:rPr>
        <w:t xml:space="preserve"> таких неустоек, в течение 15 (п</w:t>
      </w:r>
      <w:r w:rsidRPr="00B512FA">
        <w:rPr>
          <w:rFonts w:ascii="Times New Roman" w:hAnsi="Times New Roman" w:cs="Times New Roman"/>
          <w:sz w:val="24"/>
          <w:szCs w:val="24"/>
        </w:rPr>
        <w:t xml:space="preserve">ятнадцати) Календарных дней с момента получения </w:t>
      </w:r>
      <w:r>
        <w:rPr>
          <w:rFonts w:ascii="Times New Roman" w:hAnsi="Times New Roman" w:cs="Times New Roman"/>
          <w:sz w:val="24"/>
          <w:szCs w:val="24"/>
        </w:rPr>
        <w:t xml:space="preserve">второй Стороной </w:t>
      </w:r>
      <w:r w:rsidRPr="00B512FA">
        <w:rPr>
          <w:rFonts w:ascii="Times New Roman" w:hAnsi="Times New Roman" w:cs="Times New Roman"/>
          <w:sz w:val="24"/>
          <w:szCs w:val="24"/>
        </w:rPr>
        <w:t>соответствующего требования.</w:t>
      </w:r>
    </w:p>
    <w:p w:rsidR="00B512FA" w:rsidRDefault="008615D4" w:rsidP="00B512FA">
      <w:pPr>
        <w:pStyle w:val="a4"/>
        <w:numPr>
          <w:ilvl w:val="2"/>
          <w:numId w:val="54"/>
        </w:numPr>
        <w:tabs>
          <w:tab w:val="left" w:pos="993"/>
          <w:tab w:val="left" w:pos="1276"/>
          <w:tab w:val="left" w:pos="1701"/>
        </w:tabs>
        <w:spacing w:after="0" w:line="240" w:lineRule="auto"/>
        <w:ind w:left="0" w:right="-1" w:firstLine="708"/>
        <w:jc w:val="both"/>
        <w:rPr>
          <w:rFonts w:ascii="Times New Roman" w:hAnsi="Times New Roman"/>
          <w:sz w:val="24"/>
          <w:szCs w:val="24"/>
        </w:rPr>
      </w:pPr>
      <w:r w:rsidRPr="00B512FA">
        <w:rPr>
          <w:rFonts w:ascii="Times New Roman" w:hAnsi="Times New Roman" w:cs="Times New Roman"/>
          <w:sz w:val="24"/>
          <w:szCs w:val="24"/>
        </w:rPr>
        <w:t>Заказчик вправе удержать сумм</w:t>
      </w:r>
      <w:r w:rsidR="002F7516" w:rsidRPr="00B512FA">
        <w:rPr>
          <w:rFonts w:ascii="Times New Roman" w:hAnsi="Times New Roman" w:cs="Times New Roman"/>
          <w:sz w:val="24"/>
          <w:szCs w:val="24"/>
        </w:rPr>
        <w:t>ы</w:t>
      </w:r>
      <w:r w:rsidR="00703F34"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неустоек</w:t>
      </w:r>
      <w:r w:rsidR="00703F34" w:rsidRPr="00B512FA">
        <w:rPr>
          <w:rFonts w:ascii="Times New Roman" w:hAnsi="Times New Roman" w:cs="Times New Roman"/>
          <w:sz w:val="24"/>
          <w:szCs w:val="24"/>
        </w:rPr>
        <w:t xml:space="preserve"> из сумм</w:t>
      </w:r>
      <w:r w:rsidRPr="00B512FA">
        <w:rPr>
          <w:rFonts w:ascii="Times New Roman" w:hAnsi="Times New Roman" w:cs="Times New Roman"/>
          <w:sz w:val="24"/>
          <w:szCs w:val="24"/>
        </w:rPr>
        <w:t xml:space="preserve"> платежей по Договору,</w:t>
      </w:r>
      <w:r w:rsidR="00921E76" w:rsidRPr="00B512FA">
        <w:rPr>
          <w:rFonts w:ascii="Times New Roman" w:hAnsi="Times New Roman" w:cs="Times New Roman"/>
          <w:sz w:val="24"/>
          <w:szCs w:val="24"/>
        </w:rPr>
        <w:t xml:space="preserve"> при этом, не позднее, чем за 5</w:t>
      </w:r>
      <w:r w:rsidRPr="00B512FA">
        <w:rPr>
          <w:rFonts w:ascii="Times New Roman" w:hAnsi="Times New Roman" w:cs="Times New Roman"/>
          <w:sz w:val="24"/>
          <w:szCs w:val="24"/>
        </w:rPr>
        <w:t xml:space="preserve"> (</w:t>
      </w:r>
      <w:r w:rsidR="00921E76" w:rsidRPr="00B512FA">
        <w:rPr>
          <w:rFonts w:ascii="Times New Roman" w:hAnsi="Times New Roman" w:cs="Times New Roman"/>
          <w:sz w:val="24"/>
          <w:szCs w:val="24"/>
        </w:rPr>
        <w:t>пять</w:t>
      </w:r>
      <w:r w:rsidRPr="00B512FA">
        <w:rPr>
          <w:rFonts w:ascii="Times New Roman" w:hAnsi="Times New Roman" w:cs="Times New Roman"/>
          <w:sz w:val="24"/>
          <w:szCs w:val="24"/>
        </w:rPr>
        <w:t>) Календарных</w:t>
      </w:r>
      <w:r w:rsidRPr="00B512FA" w:rsidDel="00DC1832">
        <w:rPr>
          <w:rFonts w:ascii="Times New Roman" w:hAnsi="Times New Roman" w:cs="Times New Roman"/>
          <w:sz w:val="24"/>
          <w:szCs w:val="24"/>
        </w:rPr>
        <w:t xml:space="preserve"> </w:t>
      </w:r>
      <w:r w:rsidRPr="00B512FA">
        <w:rPr>
          <w:rFonts w:ascii="Times New Roman" w:hAnsi="Times New Roman" w:cs="Times New Roman"/>
          <w:sz w:val="24"/>
          <w:szCs w:val="24"/>
        </w:rPr>
        <w:t>дней до даты удержания Заказчик должен представить Генеральному Подрядчик</w:t>
      </w:r>
      <w:r w:rsidR="00A42FD1" w:rsidRPr="00B512FA">
        <w:rPr>
          <w:rFonts w:ascii="Times New Roman" w:hAnsi="Times New Roman" w:cs="Times New Roman"/>
          <w:sz w:val="24"/>
          <w:szCs w:val="24"/>
        </w:rPr>
        <w:t xml:space="preserve">у расчет суммы </w:t>
      </w:r>
      <w:r w:rsidR="0067140C" w:rsidRPr="00B512FA">
        <w:rPr>
          <w:rFonts w:ascii="Times New Roman" w:hAnsi="Times New Roman" w:cs="Times New Roman"/>
          <w:sz w:val="24"/>
          <w:szCs w:val="24"/>
        </w:rPr>
        <w:t>неустойки</w:t>
      </w:r>
      <w:r w:rsidR="00A42FD1" w:rsidRPr="00B512FA">
        <w:rPr>
          <w:rFonts w:ascii="Times New Roman" w:hAnsi="Times New Roman" w:cs="Times New Roman"/>
          <w:sz w:val="24"/>
          <w:szCs w:val="24"/>
        </w:rPr>
        <w:t>.</w:t>
      </w:r>
    </w:p>
    <w:p w:rsidR="00212A3A" w:rsidRDefault="00212A3A" w:rsidP="008741C3">
      <w:pPr>
        <w:pStyle w:val="a4"/>
        <w:tabs>
          <w:tab w:val="left" w:pos="851"/>
          <w:tab w:val="left" w:pos="993"/>
          <w:tab w:val="left" w:pos="1276"/>
        </w:tabs>
        <w:spacing w:after="0" w:line="240" w:lineRule="auto"/>
        <w:ind w:left="709" w:right="-1"/>
        <w:jc w:val="both"/>
        <w:rPr>
          <w:rFonts w:ascii="Times New Roman" w:hAnsi="Times New Roman" w:cs="Times New Roman"/>
          <w:sz w:val="24"/>
          <w:szCs w:val="24"/>
        </w:rPr>
      </w:pPr>
    </w:p>
    <w:p w:rsidR="00484399" w:rsidRPr="00B512FA" w:rsidRDefault="0043752B" w:rsidP="00B512FA">
      <w:pPr>
        <w:pStyle w:val="a4"/>
        <w:numPr>
          <w:ilvl w:val="0"/>
          <w:numId w:val="54"/>
        </w:numPr>
        <w:tabs>
          <w:tab w:val="left" w:pos="993"/>
          <w:tab w:val="left" w:pos="1276"/>
        </w:tabs>
        <w:spacing w:after="0" w:line="240" w:lineRule="auto"/>
        <w:ind w:right="-1" w:firstLine="49"/>
        <w:jc w:val="both"/>
        <w:rPr>
          <w:rFonts w:ascii="Times New Roman" w:hAnsi="Times New Roman"/>
          <w:b/>
          <w:bCs/>
          <w:caps/>
          <w:sz w:val="24"/>
          <w:szCs w:val="24"/>
        </w:rPr>
      </w:pPr>
      <w:r w:rsidRPr="00B512FA">
        <w:rPr>
          <w:rFonts w:ascii="Times New Roman" w:hAnsi="Times New Roman"/>
          <w:b/>
          <w:bCs/>
          <w:caps/>
          <w:sz w:val="24"/>
          <w:szCs w:val="24"/>
        </w:rPr>
        <w:t>РАСТОРЖЕНИЕ ДОГОВОРА</w:t>
      </w:r>
    </w:p>
    <w:p w:rsidR="00437EF1" w:rsidRDefault="00437EF1" w:rsidP="00437EF1">
      <w:pPr>
        <w:pStyle w:val="a4"/>
        <w:tabs>
          <w:tab w:val="left" w:pos="993"/>
          <w:tab w:val="left" w:pos="1276"/>
        </w:tabs>
        <w:spacing w:after="0" w:line="240" w:lineRule="auto"/>
        <w:ind w:left="1014" w:right="-1"/>
        <w:jc w:val="both"/>
        <w:rPr>
          <w:rFonts w:ascii="Times New Roman" w:hAnsi="Times New Roman" w:cs="Times New Roman"/>
          <w:b/>
          <w:bCs/>
          <w:caps/>
          <w:sz w:val="24"/>
          <w:szCs w:val="24"/>
        </w:rPr>
      </w:pPr>
    </w:p>
    <w:p w:rsidR="00484399" w:rsidRPr="00437EF1" w:rsidRDefault="00437EF1" w:rsidP="00437EF1">
      <w:pPr>
        <w:pStyle w:val="a4"/>
        <w:tabs>
          <w:tab w:val="left" w:pos="993"/>
          <w:tab w:val="left" w:pos="1276"/>
        </w:tabs>
        <w:spacing w:after="0" w:line="240" w:lineRule="auto"/>
        <w:ind w:left="1014" w:right="-1" w:hanging="305"/>
        <w:jc w:val="both"/>
        <w:rPr>
          <w:rFonts w:ascii="Times New Roman" w:hAnsi="Times New Roman"/>
          <w:color w:val="000000"/>
          <w:sz w:val="24"/>
          <w:szCs w:val="24"/>
        </w:rPr>
      </w:pPr>
      <w:r w:rsidRPr="00C50A48">
        <w:rPr>
          <w:rFonts w:ascii="Times New Roman" w:hAnsi="Times New Roman" w:cs="Times New Roman"/>
          <w:b/>
          <w:bCs/>
          <w:caps/>
          <w:sz w:val="24"/>
          <w:szCs w:val="24"/>
        </w:rPr>
        <w:t>24.1.</w:t>
      </w:r>
      <w:r>
        <w:rPr>
          <w:rFonts w:ascii="Times New Roman" w:hAnsi="Times New Roman" w:cs="Times New Roman"/>
          <w:b/>
          <w:bCs/>
          <w:caps/>
          <w:sz w:val="24"/>
          <w:szCs w:val="24"/>
        </w:rPr>
        <w:t xml:space="preserve"> </w:t>
      </w:r>
      <w:r w:rsidR="00EF20F1" w:rsidRPr="00437EF1">
        <w:rPr>
          <w:rFonts w:ascii="Times New Roman" w:hAnsi="Times New Roman"/>
          <w:color w:val="000000"/>
          <w:sz w:val="24"/>
          <w:szCs w:val="24"/>
        </w:rPr>
        <w:t xml:space="preserve">Настоящий Договор может быть прекращен по соглашению Сторон. </w:t>
      </w:r>
    </w:p>
    <w:p w:rsidR="00484399" w:rsidRPr="009538BA" w:rsidRDefault="001F3812" w:rsidP="00B512FA">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bookmarkStart w:id="181" w:name="_Ref348461976"/>
      <w:r w:rsidRPr="009538BA">
        <w:rPr>
          <w:rFonts w:ascii="Times New Roman" w:hAnsi="Times New Roman" w:cs="Times New Roman"/>
          <w:color w:val="000000"/>
          <w:sz w:val="24"/>
          <w:szCs w:val="24"/>
        </w:rPr>
        <w:lastRenderedPageBreak/>
        <w:t xml:space="preserve">Заказчик вправе в одностороннем </w:t>
      </w:r>
      <w:r w:rsidR="00A50E71" w:rsidRPr="009538BA">
        <w:rPr>
          <w:rFonts w:ascii="Times New Roman" w:hAnsi="Times New Roman" w:cs="Times New Roman"/>
          <w:color w:val="000000"/>
          <w:sz w:val="24"/>
          <w:szCs w:val="24"/>
        </w:rPr>
        <w:t xml:space="preserve">внесудебном </w:t>
      </w:r>
      <w:r w:rsidRPr="009538BA">
        <w:rPr>
          <w:rFonts w:ascii="Times New Roman" w:hAnsi="Times New Roman" w:cs="Times New Roman"/>
          <w:color w:val="000000"/>
          <w:sz w:val="24"/>
          <w:szCs w:val="24"/>
        </w:rPr>
        <w:t xml:space="preserve">порядке </w:t>
      </w:r>
      <w:r w:rsidR="0039367B" w:rsidRPr="009538BA">
        <w:rPr>
          <w:rFonts w:ascii="Times New Roman" w:hAnsi="Times New Roman" w:cs="Times New Roman"/>
          <w:color w:val="000000"/>
          <w:sz w:val="24"/>
          <w:szCs w:val="24"/>
        </w:rPr>
        <w:t xml:space="preserve">полностью или частично </w:t>
      </w:r>
      <w:r w:rsidRPr="009538BA">
        <w:rPr>
          <w:rFonts w:ascii="Times New Roman" w:hAnsi="Times New Roman" w:cs="Times New Roman"/>
          <w:color w:val="000000"/>
          <w:sz w:val="24"/>
          <w:szCs w:val="24"/>
        </w:rPr>
        <w:t xml:space="preserve">отказаться от исполнения Договора и потребовать возмещения Генеральным Подрядчиком убытков, без возмещения каких-либо убытков </w:t>
      </w:r>
      <w:r w:rsidR="007F0A00" w:rsidRPr="009538BA">
        <w:rPr>
          <w:rFonts w:ascii="Times New Roman" w:hAnsi="Times New Roman" w:cs="Times New Roman"/>
          <w:color w:val="000000"/>
          <w:sz w:val="24"/>
          <w:szCs w:val="24"/>
        </w:rPr>
        <w:t xml:space="preserve">Генеральному </w:t>
      </w:r>
      <w:r w:rsidRPr="009538BA">
        <w:rPr>
          <w:rFonts w:ascii="Times New Roman" w:hAnsi="Times New Roman" w:cs="Times New Roman"/>
          <w:color w:val="000000"/>
          <w:sz w:val="24"/>
          <w:szCs w:val="24"/>
        </w:rPr>
        <w:t>Подрядчику, в следующих случаях:</w:t>
      </w:r>
      <w:bookmarkEnd w:id="181"/>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задержка Генеральным Подрядчиком или его Субподрядчиками начала выполнения Работ</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более чем на неделю по причинам</w:t>
      </w:r>
      <w:r w:rsidR="00EF20F1"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не зависящим от Заказчика;</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w:t>
      </w:r>
      <w:r w:rsidR="00921E76"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(в том числе, любых сроков, предусмотренных Графиком </w:t>
      </w:r>
      <w:r w:rsidR="008817A1" w:rsidRPr="009538BA">
        <w:rPr>
          <w:rFonts w:ascii="Times New Roman" w:hAnsi="Times New Roman"/>
          <w:color w:val="000000"/>
          <w:sz w:val="24"/>
          <w:szCs w:val="24"/>
        </w:rPr>
        <w:t xml:space="preserve">выполнения </w:t>
      </w:r>
      <w:r w:rsidR="009043F1" w:rsidRPr="009538BA">
        <w:rPr>
          <w:rFonts w:ascii="Times New Roman" w:hAnsi="Times New Roman"/>
          <w:color w:val="000000"/>
          <w:sz w:val="24"/>
          <w:szCs w:val="24"/>
        </w:rPr>
        <w:t>р</w:t>
      </w:r>
      <w:r w:rsidR="00C64240" w:rsidRPr="009538BA">
        <w:rPr>
          <w:rFonts w:ascii="Times New Roman" w:hAnsi="Times New Roman"/>
          <w:color w:val="000000"/>
          <w:sz w:val="24"/>
          <w:szCs w:val="24"/>
        </w:rPr>
        <w:t>абот</w:t>
      </w:r>
      <w:r w:rsidR="008C537A" w:rsidRPr="009538BA">
        <w:rPr>
          <w:rFonts w:ascii="Times New Roman" w:hAnsi="Times New Roman"/>
          <w:color w:val="000000"/>
          <w:sz w:val="24"/>
          <w:szCs w:val="24"/>
        </w:rPr>
        <w:t>)</w:t>
      </w:r>
      <w:r w:rsidR="005D14F6">
        <w:rPr>
          <w:rFonts w:ascii="Times New Roman" w:hAnsi="Times New Roman"/>
          <w:color w:val="000000"/>
          <w:sz w:val="24"/>
          <w:szCs w:val="24"/>
        </w:rPr>
        <w:t xml:space="preserve"> более</w:t>
      </w:r>
      <w:proofErr w:type="gramStart"/>
      <w:r w:rsidR="005D14F6">
        <w:rPr>
          <w:rFonts w:ascii="Times New Roman" w:hAnsi="Times New Roman"/>
          <w:color w:val="000000"/>
          <w:sz w:val="24"/>
          <w:szCs w:val="24"/>
        </w:rPr>
        <w:t>,</w:t>
      </w:r>
      <w:proofErr w:type="gramEnd"/>
      <w:r w:rsidR="005D14F6">
        <w:rPr>
          <w:rFonts w:ascii="Times New Roman" w:hAnsi="Times New Roman"/>
          <w:color w:val="000000"/>
          <w:sz w:val="24"/>
          <w:szCs w:val="24"/>
        </w:rPr>
        <w:t xml:space="preserve"> чем на 10 (десять) Календарных дней</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систематическое (2 (два) и более раза) несоблюдение Генеральным Подрядчиком обоснованных требований Заказчика об устранении обнаруженных </w:t>
      </w:r>
      <w:r w:rsidR="002046C3" w:rsidRPr="009538BA">
        <w:rPr>
          <w:rFonts w:ascii="Times New Roman" w:hAnsi="Times New Roman"/>
          <w:color w:val="000000"/>
          <w:sz w:val="24"/>
          <w:szCs w:val="24"/>
        </w:rPr>
        <w:t xml:space="preserve">Недостатков </w:t>
      </w:r>
      <w:r w:rsidR="001F3812" w:rsidRPr="009538BA">
        <w:rPr>
          <w:rFonts w:ascii="Times New Roman" w:hAnsi="Times New Roman"/>
          <w:color w:val="000000"/>
          <w:sz w:val="24"/>
          <w:szCs w:val="24"/>
        </w:rPr>
        <w:t>в процессе выполнения Работ;</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отзыв или приостановление действия лицензий и/или разрешений (допусков)</w:t>
      </w:r>
      <w:r w:rsidR="009043F1" w:rsidRPr="009538BA">
        <w:rPr>
          <w:rFonts w:ascii="Times New Roman" w:hAnsi="Times New Roman"/>
          <w:color w:val="000000"/>
          <w:sz w:val="24"/>
          <w:szCs w:val="24"/>
        </w:rPr>
        <w:t xml:space="preserve"> Генерального Подрядчика</w:t>
      </w:r>
      <w:r w:rsidR="001F3812" w:rsidRPr="009538BA">
        <w:rPr>
          <w:rFonts w:ascii="Times New Roman" w:hAnsi="Times New Roman"/>
          <w:color w:val="000000"/>
          <w:sz w:val="24"/>
          <w:szCs w:val="24"/>
        </w:rPr>
        <w:t>, необходимых для выполнения Работ по Договору;</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передача Генеральным Подрядчиком полного объема Работ одному Субподрядчику</w:t>
      </w:r>
      <w:r w:rsidR="00804920" w:rsidRPr="009538BA">
        <w:rPr>
          <w:rFonts w:ascii="Times New Roman" w:hAnsi="Times New Roman"/>
          <w:color w:val="000000"/>
          <w:sz w:val="24"/>
          <w:szCs w:val="24"/>
        </w:rPr>
        <w:t xml:space="preserve"> или иное нарушение Генеральным Подрядчиком предусмотренной настоящим Договором процедуры привлечения Субподрядчиков или Поставщиков</w:t>
      </w:r>
      <w:r w:rsidR="001F3812" w:rsidRPr="009538BA">
        <w:rPr>
          <w:rFonts w:ascii="Times New Roman" w:hAnsi="Times New Roman"/>
          <w:color w:val="000000"/>
          <w:sz w:val="24"/>
          <w:szCs w:val="24"/>
        </w:rPr>
        <w:t>;</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нарушение Генеральным Подрядчиком условий и сроков предоставления</w:t>
      </w:r>
      <w:r w:rsidR="00013EEB" w:rsidRPr="009538BA">
        <w:rPr>
          <w:rFonts w:ascii="Times New Roman" w:hAnsi="Times New Roman"/>
          <w:color w:val="000000"/>
          <w:sz w:val="24"/>
          <w:szCs w:val="24"/>
        </w:rPr>
        <w:t xml:space="preserve"> (продления)</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 договоров страхования, а также в случае недействительности </w:t>
      </w:r>
      <w:r w:rsidR="00804920" w:rsidRPr="009538BA">
        <w:rPr>
          <w:rFonts w:ascii="Times New Roman" w:hAnsi="Times New Roman"/>
          <w:color w:val="000000"/>
          <w:sz w:val="24"/>
          <w:szCs w:val="24"/>
        </w:rPr>
        <w:t xml:space="preserve">или прекращения действия </w:t>
      </w:r>
      <w:r w:rsidR="001F3812" w:rsidRPr="009538BA">
        <w:rPr>
          <w:rFonts w:ascii="Times New Roman" w:hAnsi="Times New Roman"/>
          <w:color w:val="000000"/>
          <w:sz w:val="24"/>
          <w:szCs w:val="24"/>
        </w:rPr>
        <w:t>предоставленн</w:t>
      </w:r>
      <w:r w:rsidR="00363819" w:rsidRPr="009538BA">
        <w:rPr>
          <w:rFonts w:ascii="Times New Roman" w:hAnsi="Times New Roman"/>
          <w:color w:val="000000"/>
          <w:sz w:val="24"/>
          <w:szCs w:val="24"/>
        </w:rPr>
        <w:t>ой</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Банковск</w:t>
      </w:r>
      <w:r w:rsidR="00363819" w:rsidRPr="009538BA">
        <w:rPr>
          <w:rFonts w:ascii="Times New Roman" w:hAnsi="Times New Roman"/>
          <w:color w:val="000000"/>
          <w:sz w:val="24"/>
          <w:szCs w:val="24"/>
        </w:rPr>
        <w:t>ой</w:t>
      </w:r>
      <w:r w:rsidR="00A326C0"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гаранти</w:t>
      </w:r>
      <w:r w:rsidR="00363819" w:rsidRPr="009538BA">
        <w:rPr>
          <w:rFonts w:ascii="Times New Roman" w:hAnsi="Times New Roman"/>
          <w:color w:val="000000"/>
          <w:sz w:val="24"/>
          <w:szCs w:val="24"/>
        </w:rPr>
        <w:t>и</w:t>
      </w:r>
      <w:r w:rsidR="001F3812" w:rsidRPr="009538BA">
        <w:rPr>
          <w:rFonts w:ascii="Times New Roman" w:hAnsi="Times New Roman"/>
          <w:color w:val="000000"/>
          <w:sz w:val="24"/>
          <w:szCs w:val="24"/>
        </w:rPr>
        <w:t xml:space="preserve"> или договоров страхования по любым основаниям;</w:t>
      </w:r>
    </w:p>
    <w:p w:rsidR="001F3812" w:rsidRPr="009538BA" w:rsidRDefault="008741C3" w:rsidP="008741C3">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1F3812" w:rsidRPr="009538BA">
        <w:rPr>
          <w:rFonts w:ascii="Times New Roman" w:hAnsi="Times New Roman"/>
          <w:color w:val="000000"/>
          <w:sz w:val="24"/>
          <w:szCs w:val="24"/>
        </w:rPr>
        <w:t xml:space="preserve">предложение </w:t>
      </w:r>
      <w:r w:rsidR="00AE31A0" w:rsidRPr="009538BA">
        <w:rPr>
          <w:rFonts w:ascii="Times New Roman" w:hAnsi="Times New Roman"/>
          <w:color w:val="000000"/>
          <w:sz w:val="24"/>
          <w:szCs w:val="24"/>
        </w:rPr>
        <w:t xml:space="preserve">Генеральным Подрядчиком </w:t>
      </w:r>
      <w:r w:rsidR="001F3812" w:rsidRPr="009538BA">
        <w:rPr>
          <w:rFonts w:ascii="Times New Roman" w:hAnsi="Times New Roman"/>
          <w:color w:val="000000"/>
          <w:sz w:val="24"/>
          <w:szCs w:val="24"/>
        </w:rPr>
        <w:t>взятки или подарка (стоимостью более 500 рублей) представителям Заказчика с целью:</w:t>
      </w:r>
    </w:p>
    <w:p w:rsidR="001F3812" w:rsidRPr="009538BA" w:rsidRDefault="00A512B4" w:rsidP="00473D1C">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1</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выполнения или невыполнения ими </w:t>
      </w:r>
      <w:r w:rsidR="00AE31A0" w:rsidRPr="009538BA">
        <w:rPr>
          <w:rFonts w:ascii="Times New Roman" w:hAnsi="Times New Roman"/>
          <w:color w:val="000000"/>
          <w:sz w:val="24"/>
          <w:szCs w:val="24"/>
        </w:rPr>
        <w:t xml:space="preserve">определенных </w:t>
      </w:r>
      <w:r w:rsidR="001F3812" w:rsidRPr="009538BA">
        <w:rPr>
          <w:rFonts w:ascii="Times New Roman" w:hAnsi="Times New Roman"/>
          <w:color w:val="000000"/>
          <w:sz w:val="24"/>
          <w:szCs w:val="24"/>
        </w:rPr>
        <w:t>действи</w:t>
      </w:r>
      <w:r w:rsidR="00AE31A0" w:rsidRPr="009538BA">
        <w:rPr>
          <w:rFonts w:ascii="Times New Roman" w:hAnsi="Times New Roman"/>
          <w:color w:val="000000"/>
          <w:sz w:val="24"/>
          <w:szCs w:val="24"/>
        </w:rPr>
        <w:t>й</w:t>
      </w:r>
      <w:r w:rsidR="001F3812" w:rsidRPr="009538BA">
        <w:rPr>
          <w:rFonts w:ascii="Times New Roman" w:hAnsi="Times New Roman"/>
          <w:color w:val="000000"/>
          <w:sz w:val="24"/>
          <w:szCs w:val="24"/>
        </w:rPr>
        <w:t xml:space="preserve"> в связи с настоящим Договором,</w:t>
      </w:r>
      <w:r w:rsidR="00804920" w:rsidRPr="009538BA">
        <w:rPr>
          <w:rFonts w:ascii="Times New Roman" w:hAnsi="Times New Roman"/>
          <w:color w:val="000000"/>
          <w:sz w:val="24"/>
          <w:szCs w:val="24"/>
        </w:rPr>
        <w:t xml:space="preserve"> либо</w:t>
      </w:r>
    </w:p>
    <w:p w:rsidR="00804920" w:rsidRPr="009538BA" w:rsidRDefault="00A512B4" w:rsidP="00D90788">
      <w:pPr>
        <w:tabs>
          <w:tab w:val="left" w:pos="993"/>
          <w:tab w:val="left" w:pos="1276"/>
        </w:tabs>
        <w:spacing w:after="0" w:line="240" w:lineRule="auto"/>
        <w:ind w:right="-1" w:firstLine="709"/>
        <w:jc w:val="both"/>
        <w:rPr>
          <w:rFonts w:ascii="Times New Roman" w:hAnsi="Times New Roman"/>
          <w:color w:val="000000"/>
          <w:sz w:val="24"/>
          <w:szCs w:val="24"/>
        </w:rPr>
      </w:pPr>
      <w:r w:rsidRPr="009538BA">
        <w:rPr>
          <w:rFonts w:ascii="Times New Roman" w:hAnsi="Times New Roman"/>
          <w:color w:val="000000"/>
          <w:sz w:val="24"/>
          <w:szCs w:val="24"/>
        </w:rPr>
        <w:t>2</w:t>
      </w:r>
      <w:r w:rsidR="00040A06" w:rsidRPr="009538BA">
        <w:rPr>
          <w:rFonts w:ascii="Times New Roman" w:hAnsi="Times New Roman"/>
          <w:color w:val="000000"/>
          <w:sz w:val="24"/>
          <w:szCs w:val="24"/>
        </w:rPr>
        <w:t>)</w:t>
      </w:r>
      <w:r w:rsidR="001F3812" w:rsidRPr="009538BA">
        <w:rPr>
          <w:rFonts w:ascii="Times New Roman" w:hAnsi="Times New Roman"/>
          <w:color w:val="000000"/>
          <w:sz w:val="24"/>
          <w:szCs w:val="24"/>
        </w:rPr>
        <w:t xml:space="preserve"> </w:t>
      </w:r>
      <w:r w:rsidR="00A326C0" w:rsidRPr="009538BA">
        <w:rPr>
          <w:rFonts w:ascii="Times New Roman" w:hAnsi="Times New Roman"/>
          <w:color w:val="000000"/>
          <w:sz w:val="24"/>
          <w:szCs w:val="24"/>
        </w:rPr>
        <w:tab/>
      </w:r>
      <w:r w:rsidR="001F3812" w:rsidRPr="009538BA">
        <w:rPr>
          <w:rFonts w:ascii="Times New Roman" w:hAnsi="Times New Roman"/>
          <w:color w:val="000000"/>
          <w:sz w:val="24"/>
          <w:szCs w:val="24"/>
        </w:rPr>
        <w:t xml:space="preserve">демонстрации </w:t>
      </w:r>
      <w:r w:rsidR="00AE31A0" w:rsidRPr="009538BA">
        <w:rPr>
          <w:rFonts w:ascii="Times New Roman" w:hAnsi="Times New Roman"/>
          <w:color w:val="000000"/>
          <w:sz w:val="24"/>
          <w:szCs w:val="24"/>
        </w:rPr>
        <w:t>расположения</w:t>
      </w:r>
      <w:r w:rsidR="001F3812" w:rsidRPr="009538BA">
        <w:rPr>
          <w:rFonts w:ascii="Times New Roman" w:hAnsi="Times New Roman"/>
          <w:color w:val="000000"/>
          <w:sz w:val="24"/>
          <w:szCs w:val="24"/>
        </w:rPr>
        <w:t xml:space="preserve"> к любому физическому или юридическому лицу в связи с настоящим Договором</w:t>
      </w:r>
      <w:r w:rsidR="00AE31A0" w:rsidRPr="009538BA">
        <w:rPr>
          <w:rFonts w:ascii="Times New Roman" w:hAnsi="Times New Roman"/>
          <w:color w:val="000000"/>
          <w:sz w:val="24"/>
          <w:szCs w:val="24"/>
        </w:rPr>
        <w:t xml:space="preserve"> или реализацией Проекта;</w:t>
      </w:r>
    </w:p>
    <w:p w:rsidR="00A50E71" w:rsidRPr="009538BA" w:rsidRDefault="008741C3" w:rsidP="008741C3">
      <w:pPr>
        <w:tabs>
          <w:tab w:val="left" w:pos="993"/>
          <w:tab w:val="left" w:pos="1276"/>
        </w:tabs>
        <w:spacing w:after="0" w:line="240" w:lineRule="auto"/>
        <w:ind w:left="709" w:right="-1"/>
        <w:jc w:val="both"/>
        <w:rPr>
          <w:rFonts w:ascii="Times New Roman" w:hAnsi="Times New Roman"/>
          <w:color w:val="000000"/>
          <w:sz w:val="24"/>
          <w:szCs w:val="24"/>
        </w:rPr>
      </w:pPr>
      <w:r w:rsidRPr="009538BA">
        <w:rPr>
          <w:rFonts w:ascii="Times New Roman" w:hAnsi="Times New Roman"/>
          <w:color w:val="000000"/>
          <w:sz w:val="24"/>
          <w:szCs w:val="24"/>
        </w:rPr>
        <w:t xml:space="preserve">- </w:t>
      </w:r>
      <w:r w:rsidR="00804920" w:rsidRPr="009538BA">
        <w:rPr>
          <w:rFonts w:ascii="Times New Roman" w:hAnsi="Times New Roman"/>
          <w:color w:val="000000"/>
          <w:sz w:val="24"/>
          <w:szCs w:val="24"/>
        </w:rPr>
        <w:t>в</w:t>
      </w:r>
      <w:r w:rsidR="00AE31A0" w:rsidRPr="009538BA">
        <w:rPr>
          <w:rFonts w:ascii="Times New Roman" w:hAnsi="Times New Roman"/>
          <w:color w:val="000000"/>
          <w:sz w:val="24"/>
          <w:szCs w:val="24"/>
        </w:rPr>
        <w:t xml:space="preserve"> иных случаях, предусмотренных </w:t>
      </w:r>
      <w:r w:rsidR="0039367B" w:rsidRPr="009538BA">
        <w:rPr>
          <w:rFonts w:ascii="Times New Roman" w:hAnsi="Times New Roman"/>
          <w:color w:val="000000"/>
          <w:sz w:val="24"/>
          <w:szCs w:val="24"/>
        </w:rPr>
        <w:t xml:space="preserve">настоящим Договором или </w:t>
      </w:r>
      <w:r w:rsidR="00AE31A0" w:rsidRPr="009538BA">
        <w:rPr>
          <w:rFonts w:ascii="Times New Roman" w:hAnsi="Times New Roman"/>
          <w:color w:val="000000"/>
          <w:sz w:val="24"/>
          <w:szCs w:val="24"/>
        </w:rPr>
        <w:t>Законодательством РФ</w:t>
      </w:r>
      <w:r w:rsidR="00804920" w:rsidRPr="009538BA">
        <w:rPr>
          <w:rFonts w:ascii="Times New Roman" w:hAnsi="Times New Roman"/>
          <w:color w:val="000000"/>
          <w:sz w:val="24"/>
          <w:szCs w:val="24"/>
        </w:rPr>
        <w:t>.</w:t>
      </w:r>
    </w:p>
    <w:p w:rsidR="005D14F6" w:rsidRDefault="00F25993" w:rsidP="005D14F6">
      <w:pPr>
        <w:tabs>
          <w:tab w:val="left" w:pos="993"/>
          <w:tab w:val="left" w:pos="1276"/>
          <w:tab w:val="left" w:pos="921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При этом Заказчик вправе потребовать передачи ему Генеральным Подрядчиком результатов Работ по Договору</w:t>
      </w:r>
      <w:r w:rsidR="00AE1222">
        <w:rPr>
          <w:rFonts w:ascii="Times New Roman" w:hAnsi="Times New Roman"/>
          <w:color w:val="000000"/>
          <w:sz w:val="24"/>
          <w:szCs w:val="24"/>
        </w:rPr>
        <w:t xml:space="preserve"> </w:t>
      </w:r>
      <w:r w:rsidR="005D14F6">
        <w:rPr>
          <w:rFonts w:ascii="Times New Roman" w:hAnsi="Times New Roman"/>
          <w:color w:val="000000"/>
          <w:sz w:val="24"/>
          <w:szCs w:val="24"/>
        </w:rPr>
        <w:t xml:space="preserve">в порядке, установленном п. </w:t>
      </w:r>
      <w:r w:rsidR="001D0FAE">
        <w:rPr>
          <w:rFonts w:ascii="Times New Roman" w:hAnsi="Times New Roman"/>
          <w:color w:val="000000"/>
          <w:sz w:val="24"/>
          <w:szCs w:val="24"/>
        </w:rPr>
        <w:t>24.4</w:t>
      </w:r>
      <w:r w:rsidR="005D14F6">
        <w:rPr>
          <w:rFonts w:ascii="Times New Roman" w:hAnsi="Times New Roman"/>
          <w:color w:val="000000"/>
          <w:sz w:val="24"/>
          <w:szCs w:val="24"/>
        </w:rPr>
        <w:t xml:space="preserve"> настоящего Договора, </w:t>
      </w:r>
      <w:r w:rsidR="00AE1222">
        <w:rPr>
          <w:rFonts w:ascii="Times New Roman" w:hAnsi="Times New Roman"/>
          <w:color w:val="000000"/>
          <w:sz w:val="24"/>
          <w:szCs w:val="24"/>
        </w:rPr>
        <w:t>с компенсацией Генеральному Подрядчику произведенных затрат</w:t>
      </w:r>
      <w:r>
        <w:rPr>
          <w:rFonts w:ascii="Times New Roman" w:hAnsi="Times New Roman"/>
          <w:color w:val="000000"/>
          <w:sz w:val="24"/>
          <w:szCs w:val="24"/>
        </w:rPr>
        <w:t xml:space="preserve">. </w:t>
      </w:r>
      <w:bookmarkStart w:id="182" w:name="_Ref348461983"/>
    </w:p>
    <w:p w:rsidR="00196E0D" w:rsidRPr="005D14F6" w:rsidRDefault="001F3812" w:rsidP="00B512FA">
      <w:pPr>
        <w:pStyle w:val="a4"/>
        <w:numPr>
          <w:ilvl w:val="1"/>
          <w:numId w:val="54"/>
        </w:numPr>
        <w:tabs>
          <w:tab w:val="left" w:pos="0"/>
          <w:tab w:val="left" w:pos="1276"/>
          <w:tab w:val="left" w:pos="9214"/>
        </w:tabs>
        <w:spacing w:after="0" w:line="240" w:lineRule="auto"/>
        <w:ind w:left="0" w:firstLine="709"/>
        <w:jc w:val="both"/>
        <w:rPr>
          <w:rFonts w:ascii="Times New Roman" w:hAnsi="Times New Roman"/>
          <w:color w:val="000000"/>
          <w:sz w:val="24"/>
          <w:szCs w:val="24"/>
        </w:rPr>
      </w:pPr>
      <w:r w:rsidRPr="005D14F6">
        <w:rPr>
          <w:rFonts w:ascii="Times New Roman" w:hAnsi="Times New Roman"/>
          <w:color w:val="000000"/>
          <w:sz w:val="24"/>
          <w:szCs w:val="24"/>
        </w:rPr>
        <w:t xml:space="preserve">Заказчик имеет право </w:t>
      </w:r>
      <w:r w:rsidR="009E5C67" w:rsidRPr="005D14F6">
        <w:rPr>
          <w:rFonts w:ascii="Times New Roman" w:hAnsi="Times New Roman"/>
          <w:color w:val="000000"/>
          <w:sz w:val="24"/>
          <w:szCs w:val="24"/>
        </w:rPr>
        <w:t xml:space="preserve">в любое время </w:t>
      </w:r>
      <w:r w:rsidR="006F074E" w:rsidRPr="005D14F6">
        <w:rPr>
          <w:rFonts w:ascii="Times New Roman" w:hAnsi="Times New Roman"/>
          <w:color w:val="000000"/>
          <w:sz w:val="24"/>
          <w:szCs w:val="24"/>
        </w:rPr>
        <w:t xml:space="preserve">в одностороннем </w:t>
      </w:r>
      <w:r w:rsidR="00A50E71" w:rsidRPr="005D14F6">
        <w:rPr>
          <w:rFonts w:ascii="Times New Roman" w:hAnsi="Times New Roman"/>
          <w:color w:val="000000"/>
          <w:sz w:val="24"/>
          <w:szCs w:val="24"/>
        </w:rPr>
        <w:t xml:space="preserve">внесудебном </w:t>
      </w:r>
      <w:r w:rsidR="006F074E" w:rsidRPr="005D14F6">
        <w:rPr>
          <w:rFonts w:ascii="Times New Roman" w:hAnsi="Times New Roman"/>
          <w:color w:val="000000"/>
          <w:sz w:val="24"/>
          <w:szCs w:val="24"/>
        </w:rPr>
        <w:t xml:space="preserve">порядке </w:t>
      </w:r>
      <w:r w:rsidR="009E5C67" w:rsidRPr="005D14F6">
        <w:rPr>
          <w:rFonts w:ascii="Times New Roman" w:hAnsi="Times New Roman"/>
          <w:color w:val="000000"/>
          <w:sz w:val="24"/>
          <w:szCs w:val="24"/>
        </w:rPr>
        <w:t>полностью или</w:t>
      </w:r>
      <w:r w:rsidR="00E71CDB" w:rsidRPr="005D14F6">
        <w:rPr>
          <w:rFonts w:ascii="Times New Roman" w:hAnsi="Times New Roman"/>
          <w:color w:val="000000"/>
          <w:sz w:val="24"/>
          <w:szCs w:val="24"/>
        </w:rPr>
        <w:t xml:space="preserve"> в </w:t>
      </w:r>
      <w:r w:rsidR="009E5C67" w:rsidRPr="005D14F6">
        <w:rPr>
          <w:rFonts w:ascii="Times New Roman" w:hAnsi="Times New Roman"/>
          <w:color w:val="000000"/>
          <w:sz w:val="24"/>
          <w:szCs w:val="24"/>
        </w:rPr>
        <w:t xml:space="preserve">части </w:t>
      </w:r>
      <w:r w:rsidR="006F074E" w:rsidRPr="005D14F6">
        <w:rPr>
          <w:rFonts w:ascii="Times New Roman" w:hAnsi="Times New Roman"/>
          <w:color w:val="000000"/>
          <w:sz w:val="24"/>
          <w:szCs w:val="24"/>
        </w:rPr>
        <w:t>отказаться от исполнения настоящего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в отсутствие нарушения со стороны Генерального Подрядчика</w:t>
      </w:r>
      <w:r w:rsidRPr="005D14F6">
        <w:rPr>
          <w:rFonts w:ascii="Times New Roman" w:hAnsi="Times New Roman"/>
          <w:color w:val="000000"/>
          <w:sz w:val="24"/>
          <w:szCs w:val="24"/>
        </w:rPr>
        <w:t>, письменно уведомив Генерального Подрядчика о</w:t>
      </w:r>
      <w:r w:rsidR="00E50DA6" w:rsidRPr="005D14F6">
        <w:rPr>
          <w:rFonts w:ascii="Times New Roman" w:hAnsi="Times New Roman"/>
          <w:color w:val="000000"/>
          <w:sz w:val="24"/>
          <w:szCs w:val="24"/>
        </w:rPr>
        <w:t xml:space="preserve">б этом </w:t>
      </w:r>
      <w:r w:rsidRPr="005D14F6">
        <w:rPr>
          <w:rFonts w:ascii="Times New Roman" w:hAnsi="Times New Roman"/>
          <w:color w:val="000000"/>
          <w:sz w:val="24"/>
          <w:szCs w:val="24"/>
        </w:rPr>
        <w:t xml:space="preserve">за </w:t>
      </w:r>
      <w:r w:rsidR="0099759D" w:rsidRPr="005D14F6">
        <w:rPr>
          <w:rFonts w:ascii="Times New Roman" w:hAnsi="Times New Roman"/>
          <w:color w:val="000000"/>
          <w:sz w:val="24"/>
          <w:szCs w:val="24"/>
        </w:rPr>
        <w:t>30</w:t>
      </w:r>
      <w:r w:rsidRPr="005D14F6">
        <w:rPr>
          <w:rFonts w:ascii="Times New Roman" w:hAnsi="Times New Roman"/>
          <w:color w:val="000000"/>
          <w:sz w:val="24"/>
          <w:szCs w:val="24"/>
        </w:rPr>
        <w:t xml:space="preserve"> (</w:t>
      </w:r>
      <w:r w:rsidR="0099759D" w:rsidRPr="005D14F6">
        <w:rPr>
          <w:rFonts w:ascii="Times New Roman" w:hAnsi="Times New Roman"/>
          <w:color w:val="000000"/>
          <w:sz w:val="24"/>
          <w:szCs w:val="24"/>
        </w:rPr>
        <w:t>тридцать</w:t>
      </w:r>
      <w:r w:rsidRPr="005D14F6">
        <w:rPr>
          <w:rFonts w:ascii="Times New Roman" w:hAnsi="Times New Roman"/>
          <w:color w:val="000000"/>
          <w:sz w:val="24"/>
          <w:szCs w:val="24"/>
        </w:rPr>
        <w:t xml:space="preserve">) </w:t>
      </w:r>
      <w:r w:rsidR="002E3C3A" w:rsidRPr="005D14F6">
        <w:rPr>
          <w:rFonts w:ascii="Times New Roman" w:hAnsi="Times New Roman"/>
          <w:color w:val="000000"/>
          <w:sz w:val="24"/>
          <w:szCs w:val="24"/>
        </w:rPr>
        <w:t xml:space="preserve">Календарных </w:t>
      </w:r>
      <w:r w:rsidRPr="005D14F6">
        <w:rPr>
          <w:rFonts w:ascii="Times New Roman" w:hAnsi="Times New Roman"/>
          <w:color w:val="000000"/>
          <w:sz w:val="24"/>
          <w:szCs w:val="24"/>
        </w:rPr>
        <w:t xml:space="preserve">дней до предполагаемой даты </w:t>
      </w:r>
      <w:r w:rsidR="00E50DA6" w:rsidRPr="005D14F6">
        <w:rPr>
          <w:rFonts w:ascii="Times New Roman" w:hAnsi="Times New Roman"/>
          <w:color w:val="000000"/>
          <w:sz w:val="24"/>
          <w:szCs w:val="24"/>
        </w:rPr>
        <w:t>прекращения настоящего Договора</w:t>
      </w:r>
      <w:r w:rsidRPr="005D14F6">
        <w:rPr>
          <w:rFonts w:ascii="Times New Roman" w:hAnsi="Times New Roman"/>
          <w:color w:val="000000"/>
          <w:sz w:val="24"/>
          <w:szCs w:val="24"/>
        </w:rPr>
        <w:t>. При этом Заказчик уплачивает Генеральному Подрядчику часть Цены</w:t>
      </w:r>
      <w:r w:rsidR="00804920" w:rsidRPr="005D14F6">
        <w:rPr>
          <w:rFonts w:ascii="Times New Roman" w:hAnsi="Times New Roman"/>
          <w:color w:val="000000"/>
          <w:sz w:val="24"/>
          <w:szCs w:val="24"/>
        </w:rPr>
        <w:t xml:space="preserve"> Договора</w:t>
      </w:r>
      <w:r w:rsidRPr="005D14F6">
        <w:rPr>
          <w:rFonts w:ascii="Times New Roman" w:hAnsi="Times New Roman"/>
          <w:color w:val="000000"/>
          <w:sz w:val="24"/>
          <w:szCs w:val="24"/>
        </w:rPr>
        <w:t xml:space="preserve">, </w:t>
      </w:r>
      <w:r w:rsidR="00804920" w:rsidRPr="005D14F6">
        <w:rPr>
          <w:rFonts w:ascii="Times New Roman" w:hAnsi="Times New Roman"/>
          <w:color w:val="000000"/>
          <w:sz w:val="24"/>
          <w:szCs w:val="24"/>
        </w:rPr>
        <w:t xml:space="preserve">соответствующую </w:t>
      </w:r>
      <w:r w:rsidRPr="005D14F6">
        <w:rPr>
          <w:rFonts w:ascii="Times New Roman" w:hAnsi="Times New Roman"/>
          <w:color w:val="000000"/>
          <w:sz w:val="24"/>
          <w:szCs w:val="24"/>
        </w:rPr>
        <w:t xml:space="preserve">стоимости </w:t>
      </w:r>
      <w:r w:rsidR="00945CDA">
        <w:rPr>
          <w:rFonts w:ascii="Times New Roman" w:hAnsi="Times New Roman"/>
          <w:color w:val="000000"/>
          <w:sz w:val="24"/>
          <w:szCs w:val="24"/>
        </w:rPr>
        <w:t xml:space="preserve">выполненных </w:t>
      </w:r>
      <w:r w:rsidR="00B512FA">
        <w:rPr>
          <w:rFonts w:ascii="Times New Roman" w:hAnsi="Times New Roman"/>
          <w:color w:val="000000"/>
          <w:sz w:val="24"/>
          <w:szCs w:val="24"/>
        </w:rPr>
        <w:t xml:space="preserve">Генеральным </w:t>
      </w:r>
      <w:r w:rsidR="00945CDA">
        <w:rPr>
          <w:rFonts w:ascii="Times New Roman" w:hAnsi="Times New Roman"/>
          <w:color w:val="000000"/>
          <w:sz w:val="24"/>
          <w:szCs w:val="24"/>
        </w:rPr>
        <w:t>Подрядчиком и принятых Заказчиком Работ</w:t>
      </w:r>
      <w:r w:rsidR="003C4CD2" w:rsidRPr="005D14F6">
        <w:rPr>
          <w:rFonts w:ascii="Times New Roman" w:hAnsi="Times New Roman"/>
          <w:color w:val="000000"/>
          <w:sz w:val="24"/>
          <w:szCs w:val="24"/>
        </w:rPr>
        <w:t>.</w:t>
      </w:r>
    </w:p>
    <w:p w:rsidR="001D0FAE" w:rsidRPr="001D0FAE" w:rsidRDefault="001D0FAE" w:rsidP="00B512FA">
      <w:pPr>
        <w:pStyle w:val="a4"/>
        <w:numPr>
          <w:ilvl w:val="1"/>
          <w:numId w:val="54"/>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 xml:space="preserve">В </w:t>
      </w:r>
      <w:r>
        <w:rPr>
          <w:rFonts w:ascii="Times New Roman" w:hAnsi="Times New Roman"/>
          <w:color w:val="000000"/>
          <w:sz w:val="24"/>
          <w:szCs w:val="24"/>
        </w:rPr>
        <w:t>целях передачи Заказчику</w:t>
      </w:r>
      <w:r w:rsidRPr="001D0FAE">
        <w:rPr>
          <w:rFonts w:ascii="Times New Roman" w:hAnsi="Times New Roman"/>
          <w:color w:val="000000"/>
          <w:sz w:val="24"/>
          <w:szCs w:val="24"/>
        </w:rPr>
        <w:t xml:space="preserve">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1D0FAE">
        <w:rPr>
          <w:rFonts w:ascii="Times New Roman" w:hAnsi="Times New Roman"/>
          <w:color w:val="000000"/>
          <w:sz w:val="24"/>
          <w:szCs w:val="24"/>
        </w:rPr>
        <w:t xml:space="preserve">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w:t>
      </w:r>
      <w:r w:rsidR="00EE5190">
        <w:rPr>
          <w:rFonts w:ascii="Times New Roman" w:hAnsi="Times New Roman"/>
          <w:color w:val="000000"/>
          <w:sz w:val="24"/>
          <w:szCs w:val="24"/>
        </w:rPr>
        <w:t>Рабочих</w:t>
      </w:r>
      <w:r w:rsidRPr="001D0FAE">
        <w:rPr>
          <w:rFonts w:ascii="Times New Roman" w:hAnsi="Times New Roman"/>
          <w:color w:val="000000"/>
          <w:sz w:val="24"/>
          <w:szCs w:val="24"/>
        </w:rPr>
        <w:t xml:space="preserve"> дней с момента </w:t>
      </w:r>
      <w:r>
        <w:rPr>
          <w:rFonts w:ascii="Times New Roman" w:hAnsi="Times New Roman"/>
          <w:color w:val="000000"/>
          <w:sz w:val="24"/>
          <w:szCs w:val="24"/>
        </w:rPr>
        <w:t>получения требования Заказчика о представлении акта</w:t>
      </w:r>
      <w:r w:rsidRPr="001D0FAE">
        <w:rPr>
          <w:rFonts w:ascii="Times New Roman" w:hAnsi="Times New Roman"/>
          <w:color w:val="000000"/>
          <w:sz w:val="24"/>
          <w:szCs w:val="24"/>
        </w:rPr>
        <w:t>. Заказчик в течение 5 (пяти) Рабочих дней с момента получ</w:t>
      </w:r>
      <w:r w:rsidR="00945CDA">
        <w:rPr>
          <w:rFonts w:ascii="Times New Roman" w:hAnsi="Times New Roman"/>
          <w:color w:val="000000"/>
          <w:sz w:val="24"/>
          <w:szCs w:val="24"/>
        </w:rPr>
        <w:t>ения рассматривает</w:t>
      </w:r>
      <w:r w:rsidRPr="001D0FAE">
        <w:rPr>
          <w:rFonts w:ascii="Times New Roman" w:hAnsi="Times New Roman"/>
          <w:color w:val="000000"/>
          <w:sz w:val="24"/>
          <w:szCs w:val="24"/>
        </w:rPr>
        <w:t xml:space="preserve">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w:t>
      </w:r>
      <w:r w:rsidRPr="001D0FAE">
        <w:rPr>
          <w:rFonts w:ascii="Times New Roman" w:hAnsi="Times New Roman"/>
          <w:color w:val="000000"/>
          <w:sz w:val="24"/>
          <w:szCs w:val="24"/>
        </w:rPr>
        <w:lastRenderedPageBreak/>
        <w:t xml:space="preserve">представленные Заказчиком экземпляры акта сверки взаиморасчетов и передать один экземпляр Заказчику. </w:t>
      </w:r>
    </w:p>
    <w:p w:rsidR="001D0FAE" w:rsidRDefault="001D0FAE" w:rsidP="00B512FA">
      <w:pPr>
        <w:pStyle w:val="a4"/>
        <w:numPr>
          <w:ilvl w:val="1"/>
          <w:numId w:val="54"/>
        </w:numPr>
        <w:tabs>
          <w:tab w:val="left" w:pos="0"/>
        </w:tabs>
        <w:spacing w:after="0" w:line="240" w:lineRule="auto"/>
        <w:ind w:left="0" w:firstLine="709"/>
        <w:jc w:val="both"/>
        <w:rPr>
          <w:rFonts w:ascii="Times New Roman" w:hAnsi="Times New Roman"/>
          <w:color w:val="000000"/>
          <w:sz w:val="24"/>
          <w:szCs w:val="24"/>
        </w:rPr>
      </w:pPr>
      <w:r w:rsidRPr="001D0FAE">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w:t>
      </w:r>
      <w:r w:rsidR="00D5059F">
        <w:rPr>
          <w:rFonts w:ascii="Times New Roman" w:hAnsi="Times New Roman"/>
          <w:color w:val="000000"/>
          <w:sz w:val="24"/>
          <w:szCs w:val="24"/>
        </w:rPr>
        <w:t>я над суммой денежных средств, у</w:t>
      </w:r>
      <w:r w:rsidRPr="001D0FAE">
        <w:rPr>
          <w:rFonts w:ascii="Times New Roman" w:hAnsi="Times New Roman"/>
          <w:color w:val="000000"/>
          <w:sz w:val="24"/>
          <w:szCs w:val="24"/>
        </w:rPr>
        <w:t>плаченных Заказчиком Генеральному Подрядчику</w:t>
      </w:r>
      <w:r w:rsidR="00D5059F">
        <w:rPr>
          <w:rFonts w:ascii="Times New Roman" w:hAnsi="Times New Roman"/>
          <w:color w:val="000000"/>
          <w:sz w:val="24"/>
          <w:szCs w:val="24"/>
        </w:rPr>
        <w:t xml:space="preserve"> (с учетом Авансового платежа)</w:t>
      </w:r>
      <w:r w:rsidRPr="001D0FAE">
        <w:rPr>
          <w:rFonts w:ascii="Times New Roman" w:hAnsi="Times New Roman"/>
          <w:color w:val="000000"/>
          <w:sz w:val="24"/>
          <w:szCs w:val="24"/>
        </w:rPr>
        <w:t xml:space="preserve">, Заказчик обязан в течение 10 (десяти) Рабочих Дней </w:t>
      </w:r>
      <w:proofErr w:type="gramStart"/>
      <w:r w:rsidRPr="001D0FAE">
        <w:rPr>
          <w:rFonts w:ascii="Times New Roman" w:hAnsi="Times New Roman"/>
          <w:color w:val="000000"/>
          <w:sz w:val="24"/>
          <w:szCs w:val="24"/>
        </w:rPr>
        <w:t>с даты подписания</w:t>
      </w:r>
      <w:proofErr w:type="gramEnd"/>
      <w:r w:rsidRPr="001D0FAE">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1D0FAE" w:rsidRPr="001D0FAE" w:rsidRDefault="001D0FAE" w:rsidP="00B512FA">
      <w:pPr>
        <w:pStyle w:val="a4"/>
        <w:numPr>
          <w:ilvl w:val="1"/>
          <w:numId w:val="54"/>
        </w:numPr>
        <w:tabs>
          <w:tab w:val="left" w:pos="0"/>
        </w:tabs>
        <w:spacing w:after="0" w:line="240" w:lineRule="auto"/>
        <w:ind w:left="0" w:firstLine="709"/>
        <w:jc w:val="both"/>
        <w:rPr>
          <w:rFonts w:ascii="Times New Roman" w:hAnsi="Times New Roman"/>
          <w:color w:val="000000"/>
          <w:sz w:val="24"/>
          <w:szCs w:val="24"/>
        </w:rPr>
      </w:pPr>
      <w:proofErr w:type="gramStart"/>
      <w:r w:rsidRPr="001D0FAE">
        <w:rPr>
          <w:rFonts w:ascii="Times New Roman" w:hAnsi="Times New Roman"/>
          <w:color w:val="000000"/>
          <w:sz w:val="24"/>
          <w:szCs w:val="24"/>
        </w:rPr>
        <w:t>При этом в случае если Генеральный Подрядчик не подпишет согласованный Заказчиком акт св</w:t>
      </w:r>
      <w:r w:rsidR="00212A3A">
        <w:rPr>
          <w:rFonts w:ascii="Times New Roman" w:hAnsi="Times New Roman"/>
          <w:color w:val="000000"/>
          <w:sz w:val="24"/>
          <w:szCs w:val="24"/>
        </w:rPr>
        <w:t>ерки взаиморасчетов в течение 25 (двадцати пяти</w:t>
      </w:r>
      <w:r w:rsidRPr="001D0FAE">
        <w:rPr>
          <w:rFonts w:ascii="Times New Roman" w:hAnsi="Times New Roman"/>
          <w:color w:val="000000"/>
          <w:sz w:val="24"/>
          <w:szCs w:val="24"/>
        </w:rPr>
        <w:t>) Календарных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w:t>
      </w:r>
      <w:r w:rsidR="00212A3A">
        <w:rPr>
          <w:rFonts w:ascii="Times New Roman" w:hAnsi="Times New Roman"/>
          <w:color w:val="000000"/>
          <w:sz w:val="24"/>
          <w:szCs w:val="24"/>
        </w:rPr>
        <w:t>латеж не позднее истечения 30 (тридцат</w:t>
      </w:r>
      <w:r w:rsidRPr="001D0FAE">
        <w:rPr>
          <w:rFonts w:ascii="Times New Roman" w:hAnsi="Times New Roman"/>
          <w:color w:val="000000"/>
          <w:sz w:val="24"/>
          <w:szCs w:val="24"/>
        </w:rPr>
        <w:t>и) Календарных дней с момента получения уведомления Заказчика об одностороннем отказе от исполнения Договора.</w:t>
      </w:r>
      <w:proofErr w:type="gramEnd"/>
    </w:p>
    <w:p w:rsidR="00484399" w:rsidRPr="002A610E" w:rsidRDefault="001F3812" w:rsidP="00B512FA">
      <w:pPr>
        <w:pStyle w:val="a4"/>
        <w:numPr>
          <w:ilvl w:val="1"/>
          <w:numId w:val="54"/>
        </w:numPr>
        <w:tabs>
          <w:tab w:val="left" w:pos="993"/>
          <w:tab w:val="left" w:pos="1276"/>
        </w:tabs>
        <w:spacing w:after="0" w:line="240" w:lineRule="auto"/>
        <w:ind w:left="0" w:right="-1" w:firstLine="709"/>
        <w:jc w:val="both"/>
        <w:rPr>
          <w:rFonts w:ascii="Times New Roman" w:hAnsi="Times New Roman" w:cs="Times New Roman"/>
          <w:b/>
          <w:bCs/>
          <w:caps/>
          <w:sz w:val="24"/>
          <w:szCs w:val="24"/>
        </w:rPr>
      </w:pPr>
      <w:bookmarkStart w:id="183" w:name="_Ref304053959"/>
      <w:bookmarkEnd w:id="182"/>
      <w:r w:rsidRPr="009538BA">
        <w:rPr>
          <w:rFonts w:ascii="Times New Roman" w:hAnsi="Times New Roman" w:cs="Times New Roman"/>
          <w:b/>
          <w:color w:val="000000"/>
          <w:sz w:val="24"/>
          <w:szCs w:val="24"/>
        </w:rPr>
        <w:t>Последствия расторжения Договора</w:t>
      </w:r>
      <w:bookmarkEnd w:id="183"/>
    </w:p>
    <w:p w:rsidR="002A610E" w:rsidRPr="002A610E" w:rsidRDefault="002A610E" w:rsidP="002A610E">
      <w:pPr>
        <w:tabs>
          <w:tab w:val="left" w:pos="993"/>
          <w:tab w:val="left" w:pos="1276"/>
        </w:tabs>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24.7.1. </w:t>
      </w:r>
      <w:proofErr w:type="gramStart"/>
      <w:r w:rsidRPr="002A610E">
        <w:rPr>
          <w:rFonts w:ascii="Times New Roman" w:hAnsi="Times New Roman"/>
          <w:sz w:val="24"/>
          <w:szCs w:val="24"/>
        </w:rPr>
        <w:t>В том случае, если к моменту расторжения Договора по любому основанию, стоимость фактически выполненных Генеральным Подрядчиком и принятых Заказчиком Работ составит сумму менее полученного Генеральным Подрядчиком Авансового платежа, излишне уплаченная сумма подлежит возврату Генеральным Подрядчиком по требованию Заказчика не позднее 20 (двадцати) Календарных дней после даты подписания акта сверки взаимных расчетов, который, в свою очередь, должен быть подписан Сторонами не</w:t>
      </w:r>
      <w:proofErr w:type="gramEnd"/>
      <w:r w:rsidRPr="002A610E">
        <w:rPr>
          <w:rFonts w:ascii="Times New Roman" w:hAnsi="Times New Roman"/>
          <w:sz w:val="24"/>
          <w:szCs w:val="24"/>
        </w:rPr>
        <w:t xml:space="preserve"> позднее 10 Календарных дней с момента расторжения Договора. При отказе Генерального Подрядчика подписать Акт сверки расчетов излишне уплаченная сумма Авансового платежа подлежит возврату Генеральным Подрядчиком по требованию Заказчика не позднее 10 (десяти) Календарных дней после получения от Заказчика требования о возврате излишне уплаченной суммы. </w:t>
      </w:r>
    </w:p>
    <w:p w:rsidR="002A610E" w:rsidRPr="008F5E85" w:rsidRDefault="002A610E" w:rsidP="002A610E">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8F5E85">
        <w:rPr>
          <w:rFonts w:ascii="Times New Roman" w:hAnsi="Times New Roman" w:cs="Times New Roman"/>
          <w:sz w:val="24"/>
          <w:szCs w:val="24"/>
        </w:rPr>
        <w:t>При отказе Генерального Подрядчика подписать Акт сверки расчетов Заказчик вправе также удержать стоимость излишне уплаченного Авансового платежа из любых сумм, подлежащих перечислению Генеральному Подрядчику.</w:t>
      </w:r>
    </w:p>
    <w:p w:rsidR="00D5059F" w:rsidRDefault="001F3812" w:rsidP="002A610E">
      <w:pPr>
        <w:pStyle w:val="a4"/>
        <w:numPr>
          <w:ilvl w:val="2"/>
          <w:numId w:val="62"/>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olor w:val="000000"/>
          <w:sz w:val="24"/>
          <w:szCs w:val="24"/>
        </w:rPr>
        <w:t xml:space="preserve">Генеральный Подрядчик, если этого требует Заказчик, в течение 10 (десяти) Календарных дней с момента расторжения настоящего Договора по любому основанию безвозмездно передает Заказчику права требования по любому договору поставки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 xml:space="preserve">ов 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и/или на выполнение каких-либо Работ по настоящему Договору. Генеральный </w:t>
      </w:r>
      <w:r w:rsidR="00B85522" w:rsidRPr="002A610E">
        <w:rPr>
          <w:rFonts w:ascii="Times New Roman" w:hAnsi="Times New Roman"/>
          <w:color w:val="000000"/>
          <w:sz w:val="24"/>
          <w:szCs w:val="24"/>
        </w:rPr>
        <w:t>Подрядчик</w:t>
      </w:r>
      <w:r w:rsidRPr="002A610E">
        <w:rPr>
          <w:rFonts w:ascii="Times New Roman" w:hAnsi="Times New Roman"/>
          <w:color w:val="000000"/>
          <w:sz w:val="24"/>
          <w:szCs w:val="24"/>
        </w:rPr>
        <w:t xml:space="preserve"> настоящим обязуется включать во все договоры купли-продажи </w:t>
      </w:r>
      <w:r w:rsidR="007B27DB" w:rsidRPr="002A610E">
        <w:rPr>
          <w:rFonts w:ascii="Times New Roman" w:hAnsi="Times New Roman"/>
          <w:color w:val="000000"/>
          <w:sz w:val="24"/>
          <w:szCs w:val="24"/>
        </w:rPr>
        <w:t>Оборудован</w:t>
      </w:r>
      <w:r w:rsidRPr="002A610E">
        <w:rPr>
          <w:rFonts w:ascii="Times New Roman" w:hAnsi="Times New Roman"/>
          <w:color w:val="000000"/>
          <w:sz w:val="24"/>
          <w:szCs w:val="24"/>
        </w:rPr>
        <w:t xml:space="preserve">ия и </w:t>
      </w:r>
      <w:r w:rsidR="007B27DB" w:rsidRPr="002A610E">
        <w:rPr>
          <w:rFonts w:ascii="Times New Roman" w:hAnsi="Times New Roman"/>
          <w:color w:val="000000"/>
          <w:sz w:val="24"/>
          <w:szCs w:val="24"/>
        </w:rPr>
        <w:t>Материал</w:t>
      </w:r>
      <w:r w:rsidRPr="002A610E">
        <w:rPr>
          <w:rFonts w:ascii="Times New Roman" w:hAnsi="Times New Roman"/>
          <w:color w:val="000000"/>
          <w:sz w:val="24"/>
          <w:szCs w:val="24"/>
        </w:rPr>
        <w:t>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w:t>
      </w:r>
      <w:bookmarkStart w:id="184" w:name="_Ref348460685"/>
    </w:p>
    <w:p w:rsidR="00D5059F" w:rsidRPr="002A610E" w:rsidRDefault="001F3812" w:rsidP="002A610E">
      <w:pPr>
        <w:pStyle w:val="a4"/>
        <w:numPr>
          <w:ilvl w:val="2"/>
          <w:numId w:val="62"/>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В случае расторжения Договора по любому </w:t>
      </w:r>
      <w:r w:rsidR="00EE5190" w:rsidRPr="002A610E">
        <w:rPr>
          <w:rFonts w:ascii="Times New Roman" w:hAnsi="Times New Roman" w:cs="Times New Roman"/>
          <w:color w:val="000000"/>
          <w:sz w:val="24"/>
          <w:szCs w:val="24"/>
        </w:rPr>
        <w:t>основанию Генеральный Подрядчик</w:t>
      </w:r>
      <w:r w:rsidRPr="002A610E">
        <w:rPr>
          <w:rFonts w:ascii="Times New Roman" w:hAnsi="Times New Roman" w:cs="Times New Roman"/>
          <w:color w:val="000000"/>
          <w:sz w:val="24"/>
          <w:szCs w:val="24"/>
        </w:rPr>
        <w:t xml:space="preserve"> </w:t>
      </w:r>
      <w:r w:rsidR="00C91D26" w:rsidRPr="002A610E">
        <w:rPr>
          <w:rFonts w:ascii="Times New Roman" w:hAnsi="Times New Roman" w:cs="Times New Roman"/>
          <w:color w:val="000000"/>
          <w:sz w:val="24"/>
          <w:szCs w:val="24"/>
        </w:rPr>
        <w:t>(</w:t>
      </w:r>
      <w:r w:rsidRPr="002A610E">
        <w:rPr>
          <w:rFonts w:ascii="Times New Roman" w:hAnsi="Times New Roman" w:cs="Times New Roman"/>
          <w:color w:val="000000"/>
          <w:sz w:val="24"/>
          <w:szCs w:val="24"/>
        </w:rPr>
        <w:t xml:space="preserve">если </w:t>
      </w:r>
      <w:r w:rsidR="00C91D26" w:rsidRPr="002A610E">
        <w:rPr>
          <w:rFonts w:ascii="Times New Roman" w:hAnsi="Times New Roman" w:cs="Times New Roman"/>
          <w:color w:val="000000"/>
          <w:sz w:val="24"/>
          <w:szCs w:val="24"/>
        </w:rPr>
        <w:t>отсутствует иное Указание от</w:t>
      </w:r>
      <w:r w:rsidRPr="002A610E">
        <w:rPr>
          <w:rFonts w:ascii="Times New Roman" w:hAnsi="Times New Roman" w:cs="Times New Roman"/>
          <w:color w:val="000000"/>
          <w:sz w:val="24"/>
          <w:szCs w:val="24"/>
        </w:rPr>
        <w:t xml:space="preserve"> Заказчик</w:t>
      </w:r>
      <w:r w:rsidR="00C91D26" w:rsidRPr="002A610E">
        <w:rPr>
          <w:rFonts w:ascii="Times New Roman" w:hAnsi="Times New Roman" w:cs="Times New Roman"/>
          <w:color w:val="000000"/>
          <w:sz w:val="24"/>
          <w:szCs w:val="24"/>
        </w:rPr>
        <w:t>а)</w:t>
      </w:r>
      <w:r w:rsidRPr="002A610E">
        <w:rPr>
          <w:rFonts w:ascii="Times New Roman" w:hAnsi="Times New Roman" w:cs="Times New Roman"/>
          <w:color w:val="000000"/>
          <w:sz w:val="24"/>
          <w:szCs w:val="24"/>
        </w:rPr>
        <w:t xml:space="preserve"> освобождает </w:t>
      </w:r>
      <w:r w:rsidR="006B327A">
        <w:rPr>
          <w:rFonts w:ascii="Times New Roman" w:hAnsi="Times New Roman" w:cs="Times New Roman"/>
          <w:color w:val="000000"/>
          <w:sz w:val="24"/>
          <w:szCs w:val="24"/>
        </w:rPr>
        <w:t>с</w:t>
      </w:r>
      <w:r w:rsidRPr="002A610E">
        <w:rPr>
          <w:rFonts w:ascii="Times New Roman" w:hAnsi="Times New Roman" w:cs="Times New Roman"/>
          <w:color w:val="000000"/>
          <w:sz w:val="24"/>
          <w:szCs w:val="24"/>
        </w:rPr>
        <w:t xml:space="preserve">троительную площадку </w:t>
      </w:r>
      <w:r w:rsidR="006B327A">
        <w:rPr>
          <w:rFonts w:ascii="Times New Roman" w:hAnsi="Times New Roman" w:cs="Times New Roman"/>
          <w:color w:val="000000"/>
          <w:sz w:val="24"/>
          <w:szCs w:val="24"/>
        </w:rPr>
        <w:t xml:space="preserve">и Помещения </w:t>
      </w:r>
      <w:r w:rsidRPr="002A610E">
        <w:rPr>
          <w:rFonts w:ascii="Times New Roman" w:hAnsi="Times New Roman" w:cs="Times New Roman"/>
          <w:color w:val="000000"/>
          <w:sz w:val="24"/>
          <w:szCs w:val="24"/>
        </w:rPr>
        <w:t>от всех</w:t>
      </w:r>
      <w:r w:rsidR="00D5059F" w:rsidRPr="002A610E">
        <w:rPr>
          <w:rFonts w:ascii="Times New Roman" w:hAnsi="Times New Roman" w:cs="Times New Roman"/>
          <w:color w:val="000000"/>
          <w:sz w:val="24"/>
          <w:szCs w:val="24"/>
        </w:rPr>
        <w:t xml:space="preserve"> принадлежащих ему </w:t>
      </w:r>
      <w:r w:rsidRPr="002A610E">
        <w:rPr>
          <w:rFonts w:ascii="Times New Roman" w:hAnsi="Times New Roman" w:cs="Times New Roman"/>
          <w:color w:val="000000"/>
          <w:sz w:val="24"/>
          <w:szCs w:val="24"/>
        </w:rPr>
        <w:t xml:space="preserve"> временных зданий, сооружений, инструментов, </w:t>
      </w:r>
      <w:r w:rsidR="008C537A" w:rsidRPr="002A610E">
        <w:rPr>
          <w:rFonts w:ascii="Times New Roman" w:hAnsi="Times New Roman" w:cs="Times New Roman"/>
          <w:color w:val="000000"/>
          <w:sz w:val="24"/>
          <w:szCs w:val="24"/>
        </w:rPr>
        <w:t>оборудования</w:t>
      </w:r>
      <w:r w:rsidRPr="002A610E">
        <w:rPr>
          <w:rFonts w:ascii="Times New Roman" w:hAnsi="Times New Roman" w:cs="Times New Roman"/>
          <w:color w:val="000000"/>
          <w:sz w:val="24"/>
          <w:szCs w:val="24"/>
        </w:rPr>
        <w:t xml:space="preserve">, товаров или </w:t>
      </w:r>
      <w:r w:rsidR="007B27DB" w:rsidRPr="002A610E">
        <w:rPr>
          <w:rFonts w:ascii="Times New Roman" w:hAnsi="Times New Roman" w:cs="Times New Roman"/>
          <w:color w:val="000000"/>
          <w:sz w:val="24"/>
          <w:szCs w:val="24"/>
        </w:rPr>
        <w:t>Материал</w:t>
      </w:r>
      <w:r w:rsidR="00D5059F" w:rsidRPr="002A610E">
        <w:rPr>
          <w:rFonts w:ascii="Times New Roman" w:hAnsi="Times New Roman" w:cs="Times New Roman"/>
          <w:color w:val="000000"/>
          <w:sz w:val="24"/>
          <w:szCs w:val="24"/>
        </w:rPr>
        <w:t>ов</w:t>
      </w:r>
      <w:r w:rsidRPr="002A610E">
        <w:rPr>
          <w:rFonts w:ascii="Times New Roman" w:hAnsi="Times New Roman" w:cs="Times New Roman"/>
          <w:color w:val="000000"/>
          <w:sz w:val="24"/>
          <w:szCs w:val="24"/>
        </w:rPr>
        <w:t>. Если в течение 10 (десяти) Календарных дней Генеральный Подрядчик не выполнит данного т</w:t>
      </w:r>
      <w:r w:rsidR="005D3FCB" w:rsidRPr="002A610E">
        <w:rPr>
          <w:rFonts w:ascii="Times New Roman" w:hAnsi="Times New Roman" w:cs="Times New Roman"/>
          <w:color w:val="000000"/>
          <w:sz w:val="24"/>
          <w:szCs w:val="24"/>
        </w:rPr>
        <w:t>ребования, Заказчик имеет право</w:t>
      </w:r>
      <w:r w:rsidRPr="002A610E">
        <w:rPr>
          <w:rFonts w:ascii="Times New Roman" w:hAnsi="Times New Roman" w:cs="Times New Roman"/>
          <w:color w:val="000000"/>
          <w:sz w:val="24"/>
          <w:szCs w:val="24"/>
        </w:rPr>
        <w:t xml:space="preserve"> убрать </w:t>
      </w:r>
      <w:r w:rsidR="005D3FCB" w:rsidRPr="002A610E">
        <w:rPr>
          <w:rFonts w:ascii="Times New Roman" w:hAnsi="Times New Roman" w:cs="Times New Roman"/>
          <w:color w:val="000000"/>
          <w:sz w:val="24"/>
          <w:szCs w:val="24"/>
        </w:rPr>
        <w:t xml:space="preserve">со </w:t>
      </w:r>
      <w:r w:rsidR="006B327A">
        <w:rPr>
          <w:rFonts w:ascii="Times New Roman" w:hAnsi="Times New Roman" w:cs="Times New Roman"/>
          <w:color w:val="000000"/>
          <w:sz w:val="24"/>
          <w:szCs w:val="24"/>
        </w:rPr>
        <w:t>с</w:t>
      </w:r>
      <w:r w:rsidR="005D3FCB" w:rsidRPr="002A610E">
        <w:rPr>
          <w:rFonts w:ascii="Times New Roman" w:hAnsi="Times New Roman" w:cs="Times New Roman"/>
          <w:color w:val="000000"/>
          <w:sz w:val="24"/>
          <w:szCs w:val="24"/>
        </w:rPr>
        <w:t xml:space="preserve">троительной площадки </w:t>
      </w:r>
      <w:r w:rsidR="006B327A">
        <w:rPr>
          <w:rFonts w:ascii="Times New Roman" w:hAnsi="Times New Roman" w:cs="Times New Roman"/>
          <w:color w:val="000000"/>
          <w:sz w:val="24"/>
          <w:szCs w:val="24"/>
        </w:rPr>
        <w:t xml:space="preserve">и из Помещений </w:t>
      </w:r>
      <w:r w:rsidRPr="002A610E">
        <w:rPr>
          <w:rFonts w:ascii="Times New Roman" w:hAnsi="Times New Roman" w:cs="Times New Roman"/>
          <w:color w:val="000000"/>
          <w:sz w:val="24"/>
          <w:szCs w:val="24"/>
        </w:rPr>
        <w:t>любое иму</w:t>
      </w:r>
      <w:r w:rsidR="00804B3F" w:rsidRPr="002A610E">
        <w:rPr>
          <w:rFonts w:ascii="Times New Roman" w:hAnsi="Times New Roman" w:cs="Times New Roman"/>
          <w:color w:val="000000"/>
          <w:sz w:val="24"/>
          <w:szCs w:val="24"/>
        </w:rPr>
        <w:t xml:space="preserve">щество Генерального Подрядчика. </w:t>
      </w:r>
      <w:r w:rsidRPr="002A610E">
        <w:rPr>
          <w:rFonts w:ascii="Times New Roman" w:hAnsi="Times New Roman" w:cs="Times New Roman"/>
          <w:color w:val="000000"/>
          <w:sz w:val="24"/>
          <w:szCs w:val="24"/>
        </w:rPr>
        <w:t>Все возникшие расходы</w:t>
      </w:r>
      <w:r w:rsidR="00FD05CA" w:rsidRPr="002A610E">
        <w:rPr>
          <w:rFonts w:ascii="Times New Roman" w:hAnsi="Times New Roman" w:cs="Times New Roman"/>
          <w:color w:val="000000"/>
          <w:sz w:val="24"/>
          <w:szCs w:val="24"/>
        </w:rPr>
        <w:t>, в том числе расходы на хранение,</w:t>
      </w:r>
      <w:r w:rsidRPr="002A610E">
        <w:rPr>
          <w:rFonts w:ascii="Times New Roman" w:hAnsi="Times New Roman" w:cs="Times New Roman"/>
          <w:color w:val="000000"/>
          <w:sz w:val="24"/>
          <w:szCs w:val="24"/>
        </w:rPr>
        <w:t xml:space="preserve"> несет в этом случае Генеральный Подрядчик.</w:t>
      </w:r>
      <w:bookmarkEnd w:id="184"/>
    </w:p>
    <w:p w:rsidR="00D5059F" w:rsidRPr="002A610E" w:rsidRDefault="002A610E" w:rsidP="002A610E">
      <w:pPr>
        <w:pStyle w:val="a4"/>
        <w:numPr>
          <w:ilvl w:val="2"/>
          <w:numId w:val="62"/>
        </w:numPr>
        <w:tabs>
          <w:tab w:val="left" w:pos="993"/>
          <w:tab w:val="left" w:pos="1276"/>
        </w:tabs>
        <w:spacing w:after="0" w:line="240" w:lineRule="auto"/>
        <w:ind w:left="0" w:right="-1" w:firstLine="708"/>
        <w:jc w:val="both"/>
        <w:rPr>
          <w:rFonts w:ascii="Times New Roman" w:hAnsi="Times New Roman"/>
          <w:color w:val="000000"/>
          <w:sz w:val="24"/>
          <w:szCs w:val="24"/>
        </w:rPr>
      </w:pPr>
      <w:r>
        <w:rPr>
          <w:rFonts w:ascii="Times New Roman" w:hAnsi="Times New Roman" w:cs="Times New Roman"/>
          <w:color w:val="000000"/>
          <w:sz w:val="24"/>
          <w:szCs w:val="24"/>
        </w:rPr>
        <w:t>В течение 10 (д</w:t>
      </w:r>
      <w:r w:rsidR="001F3812" w:rsidRPr="002A610E">
        <w:rPr>
          <w:rFonts w:ascii="Times New Roman" w:hAnsi="Times New Roman" w:cs="Times New Roman"/>
          <w:color w:val="000000"/>
          <w:sz w:val="24"/>
          <w:szCs w:val="24"/>
        </w:rPr>
        <w:t xml:space="preserve">есяти) Календарных дней с момента </w:t>
      </w:r>
      <w:r w:rsidR="004D2B93" w:rsidRPr="002A610E">
        <w:rPr>
          <w:rFonts w:ascii="Times New Roman" w:hAnsi="Times New Roman" w:cs="Times New Roman"/>
          <w:color w:val="000000"/>
          <w:sz w:val="24"/>
          <w:szCs w:val="24"/>
        </w:rPr>
        <w:t>получения уведомления Заказчика об одностороннем отказе от исполнения</w:t>
      </w:r>
      <w:r w:rsidR="001F3812" w:rsidRPr="002A610E">
        <w:rPr>
          <w:rFonts w:ascii="Times New Roman" w:hAnsi="Times New Roman" w:cs="Times New Roman"/>
          <w:color w:val="000000"/>
          <w:sz w:val="24"/>
          <w:szCs w:val="24"/>
        </w:rPr>
        <w:t xml:space="preserve"> настоящего Договора Генеральный Подрядчик обязан передать Заказчику</w:t>
      </w:r>
      <w:r w:rsidR="0033684A" w:rsidRPr="002A610E">
        <w:rPr>
          <w:rFonts w:ascii="Times New Roman" w:hAnsi="Times New Roman" w:cs="Times New Roman"/>
          <w:color w:val="000000"/>
          <w:sz w:val="24"/>
          <w:szCs w:val="24"/>
        </w:rPr>
        <w:t xml:space="preserve"> по требованию последнего</w:t>
      </w:r>
      <w:r w:rsidR="00804B3F" w:rsidRPr="002A610E">
        <w:rPr>
          <w:rFonts w:ascii="Times New Roman" w:hAnsi="Times New Roman" w:cs="Times New Roman"/>
          <w:color w:val="000000"/>
          <w:sz w:val="24"/>
          <w:szCs w:val="24"/>
        </w:rPr>
        <w:t>:</w:t>
      </w:r>
      <w:r w:rsidR="001F3812" w:rsidRPr="002A610E">
        <w:rPr>
          <w:rFonts w:ascii="Times New Roman" w:hAnsi="Times New Roman" w:cs="Times New Roman"/>
          <w:color w:val="000000"/>
          <w:sz w:val="24"/>
          <w:szCs w:val="24"/>
        </w:rPr>
        <w:t xml:space="preserve"> </w:t>
      </w:r>
      <w:r w:rsidR="00804B3F" w:rsidRPr="002A610E">
        <w:rPr>
          <w:rFonts w:ascii="Times New Roman" w:hAnsi="Times New Roman" w:cs="Times New Roman"/>
          <w:color w:val="000000"/>
          <w:sz w:val="24"/>
          <w:szCs w:val="24"/>
        </w:rPr>
        <w:t xml:space="preserve">всю полученную от Заказчика </w:t>
      </w:r>
      <w:r w:rsidR="00804B3F" w:rsidRPr="002A610E">
        <w:rPr>
          <w:rFonts w:ascii="Times New Roman" w:hAnsi="Times New Roman" w:cs="Times New Roman"/>
          <w:color w:val="000000"/>
          <w:sz w:val="24"/>
          <w:szCs w:val="24"/>
        </w:rPr>
        <w:lastRenderedPageBreak/>
        <w:t xml:space="preserve">документацию, в том числе Проектную документацию, Рабочую документацию, </w:t>
      </w:r>
      <w:r w:rsidR="001F3812" w:rsidRPr="002A610E">
        <w:rPr>
          <w:rFonts w:ascii="Times New Roman" w:hAnsi="Times New Roman" w:cs="Times New Roman"/>
          <w:color w:val="000000"/>
          <w:sz w:val="24"/>
          <w:szCs w:val="24"/>
        </w:rPr>
        <w:t xml:space="preserve"> </w:t>
      </w:r>
      <w:r w:rsidR="002E3C3A" w:rsidRPr="002A610E">
        <w:rPr>
          <w:rFonts w:ascii="Times New Roman" w:hAnsi="Times New Roman" w:cs="Times New Roman"/>
          <w:color w:val="000000"/>
          <w:sz w:val="24"/>
          <w:szCs w:val="24"/>
        </w:rPr>
        <w:t xml:space="preserve">Исполнительную </w:t>
      </w:r>
      <w:r w:rsidR="00BD4724" w:rsidRPr="002A610E">
        <w:rPr>
          <w:rFonts w:ascii="Times New Roman" w:hAnsi="Times New Roman" w:cs="Times New Roman"/>
          <w:color w:val="000000"/>
          <w:sz w:val="24"/>
          <w:szCs w:val="24"/>
        </w:rPr>
        <w:t>Д</w:t>
      </w:r>
      <w:r w:rsidR="00E2088A" w:rsidRPr="002A610E">
        <w:rPr>
          <w:rFonts w:ascii="Times New Roman" w:hAnsi="Times New Roman" w:cs="Times New Roman"/>
          <w:color w:val="000000"/>
          <w:sz w:val="24"/>
          <w:szCs w:val="24"/>
        </w:rPr>
        <w:t xml:space="preserve">окументацию </w:t>
      </w:r>
      <w:r w:rsidR="001F3812" w:rsidRPr="002A610E">
        <w:rPr>
          <w:rFonts w:ascii="Times New Roman" w:hAnsi="Times New Roman" w:cs="Times New Roman"/>
          <w:color w:val="000000"/>
          <w:sz w:val="24"/>
          <w:szCs w:val="24"/>
        </w:rPr>
        <w:t>и иную документацию в полном объеме.</w:t>
      </w:r>
    </w:p>
    <w:p w:rsidR="00484399" w:rsidRPr="002A610E" w:rsidRDefault="001F3812" w:rsidP="002A610E">
      <w:pPr>
        <w:pStyle w:val="a4"/>
        <w:numPr>
          <w:ilvl w:val="2"/>
          <w:numId w:val="62"/>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w:t>
      </w:r>
      <w:r w:rsidR="007B27DB" w:rsidRPr="002A610E">
        <w:rPr>
          <w:rFonts w:ascii="Times New Roman" w:hAnsi="Times New Roman" w:cs="Times New Roman"/>
          <w:color w:val="000000"/>
          <w:sz w:val="24"/>
          <w:szCs w:val="24"/>
        </w:rPr>
        <w:t>Оборудован</w:t>
      </w:r>
      <w:r w:rsidRPr="002A610E">
        <w:rPr>
          <w:rFonts w:ascii="Times New Roman" w:hAnsi="Times New Roman" w:cs="Times New Roman"/>
          <w:color w:val="000000"/>
          <w:sz w:val="24"/>
          <w:szCs w:val="24"/>
        </w:rPr>
        <w:t xml:space="preserve">ие, остатки </w:t>
      </w:r>
      <w:r w:rsidR="00E2088A" w:rsidRPr="002A610E">
        <w:rPr>
          <w:rFonts w:ascii="Times New Roman" w:hAnsi="Times New Roman" w:cs="Times New Roman"/>
          <w:color w:val="000000"/>
          <w:sz w:val="24"/>
          <w:szCs w:val="24"/>
        </w:rPr>
        <w:t>Материалов</w:t>
      </w:r>
      <w:r w:rsidRPr="002A610E">
        <w:rPr>
          <w:rFonts w:ascii="Times New Roman" w:hAnsi="Times New Roman" w:cs="Times New Roman"/>
          <w:color w:val="000000"/>
          <w:sz w:val="24"/>
          <w:szCs w:val="24"/>
        </w:rPr>
        <w:t xml:space="preserve">, а также иное имущество, оказавшееся у Генерального Подрядчика и принадлежащее Заказчику, в целях обеспечения своих </w:t>
      </w:r>
      <w:proofErr w:type="gramStart"/>
      <w:r w:rsidRPr="002A610E">
        <w:rPr>
          <w:rFonts w:ascii="Times New Roman" w:hAnsi="Times New Roman" w:cs="Times New Roman"/>
          <w:color w:val="000000"/>
          <w:sz w:val="24"/>
          <w:szCs w:val="24"/>
        </w:rPr>
        <w:t>требований</w:t>
      </w:r>
      <w:proofErr w:type="gramEnd"/>
      <w:r w:rsidRPr="002A610E">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D5059F" w:rsidRPr="002A610E" w:rsidRDefault="00D5059F" w:rsidP="002A610E">
      <w:pPr>
        <w:pStyle w:val="a4"/>
        <w:numPr>
          <w:ilvl w:val="2"/>
          <w:numId w:val="62"/>
        </w:numPr>
        <w:tabs>
          <w:tab w:val="left" w:pos="993"/>
          <w:tab w:val="left" w:pos="1276"/>
        </w:tabs>
        <w:spacing w:after="0" w:line="240" w:lineRule="auto"/>
        <w:ind w:left="0" w:right="-1" w:firstLine="708"/>
        <w:jc w:val="both"/>
        <w:rPr>
          <w:rFonts w:ascii="Times New Roman" w:hAnsi="Times New Roman"/>
          <w:color w:val="000000"/>
          <w:sz w:val="24"/>
          <w:szCs w:val="24"/>
        </w:rPr>
      </w:pPr>
      <w:r w:rsidRPr="002A610E">
        <w:rPr>
          <w:rFonts w:ascii="Times New Roman" w:hAnsi="Times New Roman" w:cs="Times New Roman"/>
          <w:color w:val="000000"/>
          <w:sz w:val="24"/>
          <w:szCs w:val="24"/>
        </w:rPr>
        <w:t xml:space="preserve">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EE5190" w:rsidRPr="009538BA" w:rsidRDefault="00EE5190" w:rsidP="00473D1C">
      <w:pPr>
        <w:tabs>
          <w:tab w:val="left" w:pos="993"/>
          <w:tab w:val="left" w:pos="1276"/>
        </w:tabs>
        <w:spacing w:after="0" w:line="240" w:lineRule="auto"/>
        <w:ind w:right="-1" w:firstLine="709"/>
        <w:jc w:val="both"/>
        <w:rPr>
          <w:rFonts w:ascii="Times New Roman" w:hAnsi="Times New Roman"/>
          <w:b/>
          <w:caps/>
          <w:sz w:val="24"/>
          <w:szCs w:val="24"/>
        </w:rPr>
      </w:pPr>
    </w:p>
    <w:p w:rsidR="00765A93" w:rsidRPr="00FB223C" w:rsidRDefault="00CC4F8F" w:rsidP="00FB223C">
      <w:pPr>
        <w:pStyle w:val="a4"/>
        <w:numPr>
          <w:ilvl w:val="0"/>
          <w:numId w:val="56"/>
        </w:numPr>
        <w:tabs>
          <w:tab w:val="left" w:pos="993"/>
          <w:tab w:val="left" w:pos="1276"/>
        </w:tabs>
        <w:spacing w:after="0" w:line="240" w:lineRule="auto"/>
        <w:ind w:right="-1"/>
        <w:jc w:val="center"/>
        <w:rPr>
          <w:rFonts w:ascii="Times New Roman" w:hAnsi="Times New Roman"/>
          <w:b/>
          <w:bCs/>
          <w:caps/>
          <w:color w:val="000000"/>
          <w:sz w:val="24"/>
          <w:szCs w:val="24"/>
        </w:rPr>
      </w:pPr>
      <w:r w:rsidRPr="00FB223C">
        <w:rPr>
          <w:rFonts w:ascii="Times New Roman" w:hAnsi="Times New Roman"/>
          <w:b/>
          <w:bCs/>
          <w:caps/>
          <w:color w:val="000000"/>
          <w:sz w:val="24"/>
          <w:szCs w:val="24"/>
        </w:rPr>
        <w:t>Представители Генерального Подрядчика и Заказчика</w:t>
      </w:r>
    </w:p>
    <w:p w:rsidR="00F45761"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F45761" w:rsidRDefault="00526BAC" w:rsidP="00FF1420">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9538BA">
        <w:rPr>
          <w:rFonts w:ascii="Times New Roman" w:hAnsi="Times New Roman" w:cs="Times New Roman"/>
          <w:color w:val="000000"/>
          <w:sz w:val="24"/>
          <w:szCs w:val="24"/>
        </w:rPr>
        <w:t>Стороны</w:t>
      </w:r>
      <w:r w:rsidR="00B9516A" w:rsidRPr="009538BA">
        <w:rPr>
          <w:rFonts w:ascii="Times New Roman" w:hAnsi="Times New Roman" w:cs="Times New Roman"/>
          <w:color w:val="000000"/>
          <w:sz w:val="24"/>
          <w:szCs w:val="24"/>
        </w:rPr>
        <w:t xml:space="preserve"> в течение 5 (пяти) Календарных дней, следующих за датой вступления настоящего Договора в силу, </w:t>
      </w:r>
      <w:r w:rsidR="004E5104" w:rsidRPr="009538BA">
        <w:rPr>
          <w:rFonts w:ascii="Times New Roman" w:hAnsi="Times New Roman" w:cs="Times New Roman"/>
          <w:color w:val="000000"/>
          <w:sz w:val="24"/>
          <w:szCs w:val="24"/>
        </w:rPr>
        <w:t>обязаны назначить</w:t>
      </w:r>
      <w:r w:rsidR="00B9516A" w:rsidRPr="009538BA">
        <w:rPr>
          <w:rFonts w:ascii="Times New Roman" w:hAnsi="Times New Roman" w:cs="Times New Roman"/>
          <w:color w:val="000000"/>
          <w:sz w:val="24"/>
          <w:szCs w:val="24"/>
        </w:rPr>
        <w:t xml:space="preserve"> своих полномочных представителей </w:t>
      </w:r>
      <w:r w:rsidR="0024645C" w:rsidRPr="009538BA">
        <w:rPr>
          <w:rFonts w:ascii="Times New Roman" w:hAnsi="Times New Roman" w:cs="Times New Roman"/>
          <w:color w:val="000000"/>
          <w:sz w:val="24"/>
          <w:szCs w:val="24"/>
        </w:rPr>
        <w:t xml:space="preserve">по вопросам исполнения </w:t>
      </w:r>
      <w:r w:rsidR="0024645C" w:rsidRPr="009538BA">
        <w:rPr>
          <w:rFonts w:ascii="Times New Roman" w:hAnsi="Times New Roman" w:cs="Times New Roman"/>
          <w:sz w:val="24"/>
          <w:szCs w:val="24"/>
        </w:rPr>
        <w:t>настоящего Договора</w:t>
      </w:r>
      <w:r w:rsidR="0024645C" w:rsidRPr="009538BA">
        <w:rPr>
          <w:rFonts w:ascii="Times New Roman" w:hAnsi="Times New Roman" w:cs="Times New Roman"/>
          <w:color w:val="000000"/>
          <w:sz w:val="24"/>
          <w:szCs w:val="24"/>
        </w:rPr>
        <w:t xml:space="preserve"> (</w:t>
      </w:r>
      <w:r w:rsidR="00B9516A" w:rsidRPr="009538BA">
        <w:rPr>
          <w:rFonts w:ascii="Times New Roman" w:hAnsi="Times New Roman" w:cs="Times New Roman"/>
          <w:color w:val="000000"/>
          <w:sz w:val="24"/>
          <w:szCs w:val="24"/>
        </w:rPr>
        <w:t>с указанием предоставленных полномочий</w:t>
      </w:r>
      <w:r w:rsidR="0024645C" w:rsidRPr="009538BA">
        <w:rPr>
          <w:rFonts w:ascii="Times New Roman" w:hAnsi="Times New Roman" w:cs="Times New Roman"/>
          <w:color w:val="000000"/>
          <w:sz w:val="24"/>
          <w:szCs w:val="24"/>
        </w:rPr>
        <w:t>, контактных телефонов, адреса электронной почты, местонахождения)</w:t>
      </w:r>
      <w:r w:rsidR="00B9516A" w:rsidRPr="009538BA">
        <w:rPr>
          <w:rFonts w:ascii="Times New Roman" w:hAnsi="Times New Roman" w:cs="Times New Roman"/>
          <w:color w:val="000000"/>
          <w:sz w:val="24"/>
          <w:szCs w:val="24"/>
        </w:rPr>
        <w:t xml:space="preserve">, официально известив об этом </w:t>
      </w:r>
      <w:r w:rsidRPr="009538BA">
        <w:rPr>
          <w:rFonts w:ascii="Times New Roman" w:hAnsi="Times New Roman" w:cs="Times New Roman"/>
          <w:color w:val="000000"/>
          <w:sz w:val="24"/>
          <w:szCs w:val="24"/>
        </w:rPr>
        <w:t>другую Сторону</w:t>
      </w:r>
      <w:r w:rsidR="00B9516A" w:rsidRPr="009538BA">
        <w:rPr>
          <w:rFonts w:ascii="Times New Roman" w:hAnsi="Times New Roman" w:cs="Times New Roman"/>
          <w:color w:val="000000"/>
          <w:sz w:val="24"/>
          <w:szCs w:val="24"/>
        </w:rPr>
        <w:t xml:space="preserve"> в письменной форме.</w:t>
      </w:r>
      <w:proofErr w:type="gramEnd"/>
      <w:r w:rsidR="0024645C" w:rsidRPr="009538BA">
        <w:rPr>
          <w:rFonts w:ascii="Times New Roman" w:hAnsi="Times New Roman" w:cs="Times New Roman"/>
          <w:color w:val="000000"/>
          <w:sz w:val="24"/>
          <w:szCs w:val="24"/>
        </w:rPr>
        <w:t xml:space="preserve"> В случае изменения какой-либо информации о</w:t>
      </w:r>
      <w:r w:rsidRPr="009538BA">
        <w:rPr>
          <w:rFonts w:ascii="Times New Roman" w:hAnsi="Times New Roman" w:cs="Times New Roman"/>
          <w:color w:val="000000"/>
          <w:sz w:val="24"/>
          <w:szCs w:val="24"/>
        </w:rPr>
        <w:t xml:space="preserve"> своих </w:t>
      </w:r>
      <w:r w:rsidR="0024645C" w:rsidRPr="009538BA">
        <w:rPr>
          <w:rFonts w:ascii="Times New Roman" w:hAnsi="Times New Roman" w:cs="Times New Roman"/>
          <w:color w:val="000000"/>
          <w:sz w:val="24"/>
          <w:szCs w:val="24"/>
        </w:rPr>
        <w:t>уполномоченных представителях Сторона в течени</w:t>
      </w:r>
      <w:ins w:id="185" w:author="Stolyar Vadim" w:date="2014-07-07T14:47:00Z">
        <w:r w:rsidR="009A3BA2">
          <w:rPr>
            <w:rFonts w:ascii="Times New Roman" w:hAnsi="Times New Roman" w:cs="Times New Roman"/>
            <w:color w:val="000000"/>
            <w:sz w:val="24"/>
            <w:szCs w:val="24"/>
          </w:rPr>
          <w:t>е</w:t>
        </w:r>
      </w:ins>
      <w:del w:id="186" w:author="Stolyar Vadim" w:date="2014-07-07T14:47:00Z">
        <w:r w:rsidR="0024645C" w:rsidRPr="009538BA" w:rsidDel="009A3BA2">
          <w:rPr>
            <w:rFonts w:ascii="Times New Roman" w:hAnsi="Times New Roman" w:cs="Times New Roman"/>
            <w:color w:val="000000"/>
            <w:sz w:val="24"/>
            <w:szCs w:val="24"/>
          </w:rPr>
          <w:delText>и</w:delText>
        </w:r>
      </w:del>
      <w:r w:rsidR="0024645C" w:rsidRPr="009538BA">
        <w:rPr>
          <w:rFonts w:ascii="Times New Roman" w:hAnsi="Times New Roman" w:cs="Times New Roman"/>
          <w:color w:val="000000"/>
          <w:sz w:val="24"/>
          <w:szCs w:val="24"/>
        </w:rPr>
        <w:t xml:space="preserve"> 1 (одного) Календарного дня, следующего за датой такого изменения, обязана </w:t>
      </w:r>
      <w:r w:rsidRPr="009538BA">
        <w:rPr>
          <w:rFonts w:ascii="Times New Roman" w:hAnsi="Times New Roman" w:cs="Times New Roman"/>
          <w:color w:val="000000"/>
          <w:sz w:val="24"/>
          <w:szCs w:val="24"/>
        </w:rPr>
        <w:t xml:space="preserve">официально </w:t>
      </w:r>
      <w:r w:rsidR="0024645C" w:rsidRPr="009538BA">
        <w:rPr>
          <w:rFonts w:ascii="Times New Roman" w:hAnsi="Times New Roman" w:cs="Times New Roman"/>
          <w:color w:val="000000"/>
          <w:sz w:val="24"/>
          <w:szCs w:val="24"/>
        </w:rPr>
        <w:t xml:space="preserve">известить </w:t>
      </w:r>
      <w:r w:rsidRPr="009538BA">
        <w:rPr>
          <w:rFonts w:ascii="Times New Roman" w:hAnsi="Times New Roman" w:cs="Times New Roman"/>
          <w:color w:val="000000"/>
          <w:sz w:val="24"/>
          <w:szCs w:val="24"/>
        </w:rPr>
        <w:t xml:space="preserve">об этом </w:t>
      </w:r>
      <w:r w:rsidR="0024645C" w:rsidRPr="009538BA">
        <w:rPr>
          <w:rFonts w:ascii="Times New Roman" w:hAnsi="Times New Roman" w:cs="Times New Roman"/>
          <w:color w:val="000000"/>
          <w:sz w:val="24"/>
          <w:szCs w:val="24"/>
        </w:rPr>
        <w:t>другую Сторону в письменной форме</w:t>
      </w:r>
      <w:r w:rsidRPr="009538BA">
        <w:rPr>
          <w:rFonts w:ascii="Times New Roman" w:hAnsi="Times New Roman" w:cs="Times New Roman"/>
          <w:color w:val="000000"/>
          <w:sz w:val="24"/>
          <w:szCs w:val="24"/>
        </w:rPr>
        <w:t xml:space="preserve">. </w:t>
      </w:r>
    </w:p>
    <w:p w:rsidR="00526BAC" w:rsidRPr="00F45761" w:rsidRDefault="00526BAC" w:rsidP="00FF1420">
      <w:pPr>
        <w:pStyle w:val="a4"/>
        <w:numPr>
          <w:ilvl w:val="1"/>
          <w:numId w:val="56"/>
        </w:numPr>
        <w:tabs>
          <w:tab w:val="left" w:pos="0"/>
          <w:tab w:val="left" w:pos="1276"/>
        </w:tabs>
        <w:spacing w:after="0" w:line="240" w:lineRule="auto"/>
        <w:ind w:left="0" w:right="-1" w:firstLine="709"/>
        <w:jc w:val="both"/>
        <w:rPr>
          <w:rFonts w:ascii="Times New Roman" w:hAnsi="Times New Roman" w:cs="Times New Roman"/>
          <w:color w:val="000000"/>
          <w:sz w:val="24"/>
          <w:szCs w:val="24"/>
        </w:rPr>
      </w:pPr>
      <w:proofErr w:type="gramStart"/>
      <w:r w:rsidRPr="00F45761">
        <w:rPr>
          <w:rFonts w:ascii="Times New Roman" w:hAnsi="Times New Roman" w:cs="Times New Roman"/>
          <w:color w:val="000000"/>
          <w:sz w:val="24"/>
          <w:szCs w:val="24"/>
        </w:rPr>
        <w:t>В случае привлечения Генеральным Подрядчиком к выполнению работ по настоящему Договору</w:t>
      </w:r>
      <w:r w:rsidR="00B9516A" w:rsidRPr="00F45761">
        <w:rPr>
          <w:rFonts w:ascii="Times New Roman" w:hAnsi="Times New Roman" w:cs="Times New Roman"/>
          <w:color w:val="000000"/>
          <w:sz w:val="24"/>
          <w:szCs w:val="24"/>
        </w:rPr>
        <w:t xml:space="preserve"> Субподрядчик</w:t>
      </w:r>
      <w:r w:rsidRPr="00F45761">
        <w:rPr>
          <w:rFonts w:ascii="Times New Roman" w:hAnsi="Times New Roman" w:cs="Times New Roman"/>
          <w:color w:val="000000"/>
          <w:sz w:val="24"/>
          <w:szCs w:val="24"/>
        </w:rPr>
        <w:t>ов такие Субподрядчики в течение 5 (пяти) Календарных дней, следующих за датой</w:t>
      </w:r>
      <w:r w:rsidR="004E5104" w:rsidRPr="00F45761">
        <w:rPr>
          <w:rFonts w:ascii="Times New Roman" w:hAnsi="Times New Roman" w:cs="Times New Roman"/>
          <w:color w:val="000000"/>
          <w:sz w:val="24"/>
          <w:szCs w:val="24"/>
        </w:rPr>
        <w:t xml:space="preserve"> подписания договора на</w:t>
      </w:r>
      <w:r w:rsidRPr="00F45761">
        <w:rPr>
          <w:rFonts w:ascii="Times New Roman" w:hAnsi="Times New Roman" w:cs="Times New Roman"/>
          <w:color w:val="000000"/>
          <w:sz w:val="24"/>
          <w:szCs w:val="24"/>
        </w:rPr>
        <w:t xml:space="preserve"> выполнени</w:t>
      </w:r>
      <w:r w:rsidR="004E5104" w:rsidRPr="00F45761">
        <w:rPr>
          <w:rFonts w:ascii="Times New Roman" w:hAnsi="Times New Roman" w:cs="Times New Roman"/>
          <w:color w:val="000000"/>
          <w:sz w:val="24"/>
          <w:szCs w:val="24"/>
        </w:rPr>
        <w:t>е</w:t>
      </w:r>
      <w:r w:rsidRPr="00F45761">
        <w:rPr>
          <w:rFonts w:ascii="Times New Roman" w:hAnsi="Times New Roman" w:cs="Times New Roman"/>
          <w:color w:val="000000"/>
          <w:sz w:val="24"/>
          <w:szCs w:val="24"/>
        </w:rPr>
        <w:t xml:space="preserve"> Работ по настоящему Договору с Генеральным Подрядчиком</w:t>
      </w:r>
      <w:r w:rsidR="00B9516A" w:rsidRPr="00F45761">
        <w:rPr>
          <w:rFonts w:ascii="Times New Roman" w:hAnsi="Times New Roman" w:cs="Times New Roman"/>
          <w:color w:val="000000"/>
          <w:sz w:val="24"/>
          <w:szCs w:val="24"/>
        </w:rPr>
        <w:t>,</w:t>
      </w:r>
      <w:r w:rsidRPr="00F45761">
        <w:rPr>
          <w:rFonts w:ascii="Times New Roman" w:hAnsi="Times New Roman" w:cs="Times New Roman"/>
          <w:color w:val="000000"/>
          <w:sz w:val="24"/>
          <w:szCs w:val="24"/>
        </w:rPr>
        <w:t xml:space="preserve"> обязаны назначить своих полномочных представителей по вопросам </w:t>
      </w:r>
      <w:proofErr w:type="spellStart"/>
      <w:r w:rsidR="003C4CD2" w:rsidRPr="00F45761">
        <w:rPr>
          <w:rFonts w:ascii="Times New Roman" w:hAnsi="Times New Roman" w:cs="Times New Roman"/>
          <w:color w:val="000000"/>
          <w:sz w:val="24"/>
          <w:szCs w:val="24"/>
        </w:rPr>
        <w:t>выполнени</w:t>
      </w:r>
      <w:proofErr w:type="spellEnd"/>
      <w:r w:rsidR="003C4CD2" w:rsidRPr="00F45761">
        <w:rPr>
          <w:rFonts w:ascii="Times New Roman" w:hAnsi="Times New Roman" w:cs="Times New Roman"/>
          <w:color w:val="000000"/>
          <w:sz w:val="24"/>
          <w:szCs w:val="24"/>
        </w:rPr>
        <w:t xml:space="preserve"> </w:t>
      </w:r>
      <w:r w:rsidR="003C4CD2" w:rsidRPr="00F45761">
        <w:rPr>
          <w:rFonts w:ascii="Times New Roman" w:hAnsi="Times New Roman" w:cs="Times New Roman"/>
          <w:sz w:val="24"/>
          <w:szCs w:val="24"/>
        </w:rPr>
        <w:t>работ</w:t>
      </w:r>
      <w:r w:rsidRPr="00F45761">
        <w:rPr>
          <w:rFonts w:ascii="Times New Roman" w:hAnsi="Times New Roman" w:cs="Times New Roman"/>
          <w:color w:val="000000"/>
          <w:sz w:val="24"/>
          <w:szCs w:val="24"/>
        </w:rPr>
        <w:t xml:space="preserve"> (с указанием предоставленных полномочий, контактных телефонов, адреса электронной почты, местонахождения), официально известив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w:t>
      </w:r>
      <w:proofErr w:type="gramEnd"/>
      <w:r w:rsidRPr="00F45761">
        <w:rPr>
          <w:rFonts w:ascii="Times New Roman" w:hAnsi="Times New Roman" w:cs="Times New Roman"/>
          <w:color w:val="000000"/>
          <w:sz w:val="24"/>
          <w:szCs w:val="24"/>
        </w:rPr>
        <w:t xml:space="preserve"> форме. В случае изменения какой-либо информации о своих уполномоченных представителях </w:t>
      </w:r>
      <w:r w:rsidR="004E5104" w:rsidRPr="00F45761">
        <w:rPr>
          <w:rFonts w:ascii="Times New Roman" w:hAnsi="Times New Roman" w:cs="Times New Roman"/>
          <w:color w:val="000000"/>
          <w:sz w:val="24"/>
          <w:szCs w:val="24"/>
        </w:rPr>
        <w:t xml:space="preserve">Субподрядчик </w:t>
      </w:r>
      <w:r w:rsidRPr="00F45761">
        <w:rPr>
          <w:rFonts w:ascii="Times New Roman" w:hAnsi="Times New Roman" w:cs="Times New Roman"/>
          <w:color w:val="000000"/>
          <w:sz w:val="24"/>
          <w:szCs w:val="24"/>
        </w:rPr>
        <w:t>в течени</w:t>
      </w:r>
      <w:proofErr w:type="gramStart"/>
      <w:r w:rsidRPr="00F45761">
        <w:rPr>
          <w:rFonts w:ascii="Times New Roman" w:hAnsi="Times New Roman" w:cs="Times New Roman"/>
          <w:color w:val="000000"/>
          <w:sz w:val="24"/>
          <w:szCs w:val="24"/>
        </w:rPr>
        <w:t>и</w:t>
      </w:r>
      <w:proofErr w:type="gramEnd"/>
      <w:r w:rsidRPr="00F45761">
        <w:rPr>
          <w:rFonts w:ascii="Times New Roman" w:hAnsi="Times New Roman" w:cs="Times New Roman"/>
          <w:color w:val="000000"/>
          <w:sz w:val="24"/>
          <w:szCs w:val="24"/>
        </w:rPr>
        <w:t xml:space="preserve"> 1 (одного) Календарного дня, следующего за датой такого из</w:t>
      </w:r>
      <w:r w:rsidR="004E5104" w:rsidRPr="00F45761">
        <w:rPr>
          <w:rFonts w:ascii="Times New Roman" w:hAnsi="Times New Roman" w:cs="Times New Roman"/>
          <w:color w:val="000000"/>
          <w:sz w:val="24"/>
          <w:szCs w:val="24"/>
        </w:rPr>
        <w:t>менения, обязан</w:t>
      </w:r>
      <w:r w:rsidRPr="00F45761">
        <w:rPr>
          <w:rFonts w:ascii="Times New Roman" w:hAnsi="Times New Roman" w:cs="Times New Roman"/>
          <w:color w:val="000000"/>
          <w:sz w:val="24"/>
          <w:szCs w:val="24"/>
        </w:rPr>
        <w:t xml:space="preserve"> официально известить об этом </w:t>
      </w:r>
      <w:r w:rsidR="004E5104" w:rsidRPr="00F45761">
        <w:rPr>
          <w:rFonts w:ascii="Times New Roman" w:hAnsi="Times New Roman" w:cs="Times New Roman"/>
          <w:color w:val="000000"/>
          <w:sz w:val="24"/>
          <w:szCs w:val="24"/>
        </w:rPr>
        <w:t>Заказчика</w:t>
      </w:r>
      <w:r w:rsidRPr="00F45761">
        <w:rPr>
          <w:rFonts w:ascii="Times New Roman" w:hAnsi="Times New Roman" w:cs="Times New Roman"/>
          <w:color w:val="000000"/>
          <w:sz w:val="24"/>
          <w:szCs w:val="24"/>
        </w:rPr>
        <w:t xml:space="preserve"> в письменной форме. </w:t>
      </w:r>
      <w:r w:rsidR="004E5104" w:rsidRPr="00F45761">
        <w:rPr>
          <w:rFonts w:ascii="Times New Roman" w:hAnsi="Times New Roman" w:cs="Times New Roman"/>
          <w:color w:val="000000"/>
          <w:sz w:val="24"/>
          <w:szCs w:val="24"/>
        </w:rPr>
        <w:t xml:space="preserve">Настоящее положение подлежит включению </w:t>
      </w:r>
      <w:r w:rsidR="003C4CD2" w:rsidRPr="00F45761">
        <w:rPr>
          <w:rFonts w:ascii="Times New Roman" w:hAnsi="Times New Roman" w:cs="Times New Roman"/>
          <w:color w:val="000000"/>
          <w:sz w:val="24"/>
          <w:szCs w:val="24"/>
        </w:rPr>
        <w:t xml:space="preserve">Генеральным Подрядчиком </w:t>
      </w:r>
      <w:r w:rsidR="004E5104" w:rsidRPr="00F45761">
        <w:rPr>
          <w:rFonts w:ascii="Times New Roman" w:hAnsi="Times New Roman" w:cs="Times New Roman"/>
          <w:color w:val="000000"/>
          <w:sz w:val="24"/>
          <w:szCs w:val="24"/>
        </w:rPr>
        <w:t>в договор</w:t>
      </w:r>
      <w:r w:rsidR="003C4CD2" w:rsidRPr="00F45761">
        <w:rPr>
          <w:rFonts w:ascii="Times New Roman" w:hAnsi="Times New Roman" w:cs="Times New Roman"/>
          <w:color w:val="000000"/>
          <w:sz w:val="24"/>
          <w:szCs w:val="24"/>
        </w:rPr>
        <w:t>ы</w:t>
      </w:r>
      <w:r w:rsidR="004E5104" w:rsidRPr="00F45761">
        <w:rPr>
          <w:rFonts w:ascii="Times New Roman" w:hAnsi="Times New Roman" w:cs="Times New Roman"/>
          <w:color w:val="000000"/>
          <w:sz w:val="24"/>
          <w:szCs w:val="24"/>
        </w:rPr>
        <w:t xml:space="preserve"> </w:t>
      </w:r>
      <w:r w:rsidR="003C4CD2" w:rsidRPr="00F45761">
        <w:rPr>
          <w:rFonts w:ascii="Times New Roman" w:hAnsi="Times New Roman" w:cs="Times New Roman"/>
          <w:color w:val="000000"/>
          <w:sz w:val="24"/>
          <w:szCs w:val="24"/>
        </w:rPr>
        <w:t xml:space="preserve">с </w:t>
      </w:r>
      <w:r w:rsidR="004E5104" w:rsidRPr="00F45761">
        <w:rPr>
          <w:rFonts w:ascii="Times New Roman" w:hAnsi="Times New Roman" w:cs="Times New Roman"/>
          <w:color w:val="000000"/>
          <w:sz w:val="24"/>
          <w:szCs w:val="24"/>
        </w:rPr>
        <w:t>Субподрядчик</w:t>
      </w:r>
      <w:r w:rsidR="003C4CD2" w:rsidRPr="00F45761">
        <w:rPr>
          <w:rFonts w:ascii="Times New Roman" w:hAnsi="Times New Roman" w:cs="Times New Roman"/>
          <w:color w:val="000000"/>
          <w:sz w:val="24"/>
          <w:szCs w:val="24"/>
        </w:rPr>
        <w:t>а</w:t>
      </w:r>
      <w:r w:rsidR="004E5104" w:rsidRPr="00F45761">
        <w:rPr>
          <w:rFonts w:ascii="Times New Roman" w:hAnsi="Times New Roman" w:cs="Times New Roman"/>
          <w:color w:val="000000"/>
          <w:sz w:val="24"/>
          <w:szCs w:val="24"/>
        </w:rPr>
        <w:t>м</w:t>
      </w:r>
      <w:r w:rsidR="003C4CD2" w:rsidRPr="00F45761">
        <w:rPr>
          <w:rFonts w:ascii="Times New Roman" w:hAnsi="Times New Roman" w:cs="Times New Roman"/>
          <w:color w:val="000000"/>
          <w:sz w:val="24"/>
          <w:szCs w:val="24"/>
        </w:rPr>
        <w:t>и</w:t>
      </w:r>
      <w:r w:rsidR="004E5104" w:rsidRPr="00F45761">
        <w:rPr>
          <w:rFonts w:ascii="Times New Roman" w:hAnsi="Times New Roman" w:cs="Times New Roman"/>
          <w:color w:val="000000"/>
          <w:sz w:val="24"/>
          <w:szCs w:val="24"/>
        </w:rPr>
        <w:t>.</w:t>
      </w:r>
    </w:p>
    <w:p w:rsidR="00B9516A" w:rsidRPr="009538BA" w:rsidRDefault="00B9516A" w:rsidP="00473D1C">
      <w:pPr>
        <w:pStyle w:val="a4"/>
        <w:tabs>
          <w:tab w:val="left" w:pos="993"/>
          <w:tab w:val="left" w:pos="1276"/>
        </w:tabs>
        <w:spacing w:after="0" w:line="240" w:lineRule="auto"/>
        <w:ind w:left="0" w:right="-1" w:firstLine="709"/>
        <w:jc w:val="both"/>
        <w:rPr>
          <w:rFonts w:ascii="Times New Roman" w:hAnsi="Times New Roman" w:cs="Times New Roman"/>
          <w:color w:val="000000"/>
          <w:sz w:val="24"/>
          <w:szCs w:val="24"/>
        </w:rPr>
      </w:pPr>
    </w:p>
    <w:p w:rsidR="00CC4F8F" w:rsidRPr="009538BA" w:rsidRDefault="00CC4F8F" w:rsidP="00FF1420">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УВЕДОМЛЕНИЯ И КОРРЕСПОНДЕНЦИЯ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A33B9C" w:rsidRPr="009538BA" w:rsidRDefault="00A33B9C"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9538BA">
        <w:rPr>
          <w:rFonts w:ascii="Times New Roman" w:hAnsi="Times New Roman" w:cs="Times New Roman"/>
          <w:color w:val="000000"/>
          <w:sz w:val="24"/>
          <w:szCs w:val="24"/>
        </w:rPr>
        <w:t xml:space="preserve">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w:t>
      </w:r>
      <w:r w:rsidR="00FB223C">
        <w:rPr>
          <w:rFonts w:ascii="Times New Roman" w:hAnsi="Times New Roman" w:cs="Times New Roman"/>
          <w:color w:val="000000"/>
          <w:sz w:val="24"/>
          <w:szCs w:val="24"/>
        </w:rPr>
        <w:t>уполномоченным лицом</w:t>
      </w:r>
      <w:r w:rsidRPr="009538BA">
        <w:rPr>
          <w:rFonts w:ascii="Times New Roman" w:hAnsi="Times New Roman" w:cs="Times New Roman"/>
          <w:color w:val="000000"/>
          <w:sz w:val="24"/>
          <w:szCs w:val="24"/>
        </w:rPr>
        <w:t>. Любое уведомление считается направленным должным образом:</w:t>
      </w:r>
    </w:p>
    <w:p w:rsidR="00A33B9C" w:rsidRPr="009538BA" w:rsidRDefault="00BA3DB1" w:rsidP="00BA3DB1">
      <w:pPr>
        <w:pStyle w:val="BMKHeading3"/>
        <w:tabs>
          <w:tab w:val="clear" w:pos="1440"/>
          <w:tab w:val="left" w:pos="1134"/>
          <w:tab w:val="left" w:pos="1276"/>
        </w:tabs>
        <w:spacing w:after="0"/>
        <w:ind w:left="0" w:right="-1" w:firstLine="709"/>
        <w:rPr>
          <w:sz w:val="24"/>
          <w:szCs w:val="24"/>
          <w:lang w:val="ru-RU"/>
        </w:rPr>
      </w:pPr>
      <w:bookmarkStart w:id="187" w:name="_Toc321466324"/>
      <w:r w:rsidRPr="009538BA">
        <w:rPr>
          <w:sz w:val="24"/>
          <w:szCs w:val="24"/>
          <w:lang w:val="ru-RU"/>
        </w:rPr>
        <w:t xml:space="preserve">- </w:t>
      </w:r>
      <w:r w:rsidR="00A33B9C" w:rsidRPr="009538BA">
        <w:rPr>
          <w:sz w:val="24"/>
          <w:szCs w:val="24"/>
          <w:lang w:val="ru-RU"/>
        </w:rPr>
        <w:t>в случае направления заказной почтой, в момент передачи, указанный в уведомлении о вручении; или</w:t>
      </w:r>
      <w:bookmarkEnd w:id="187"/>
    </w:p>
    <w:p w:rsidR="00CC4F8F" w:rsidRPr="009538BA" w:rsidRDefault="00BA3DB1" w:rsidP="00BA3DB1">
      <w:pPr>
        <w:pStyle w:val="BMKHeading3"/>
        <w:tabs>
          <w:tab w:val="clear" w:pos="1440"/>
          <w:tab w:val="left" w:pos="1134"/>
          <w:tab w:val="left" w:pos="1276"/>
        </w:tabs>
        <w:spacing w:after="0"/>
        <w:ind w:left="0" w:right="-1" w:firstLine="709"/>
        <w:rPr>
          <w:color w:val="000000"/>
          <w:sz w:val="24"/>
          <w:szCs w:val="24"/>
          <w:lang w:val="ru-RU"/>
        </w:rPr>
      </w:pPr>
      <w:bookmarkStart w:id="188" w:name="_Toc321466325"/>
      <w:r w:rsidRPr="009538BA">
        <w:rPr>
          <w:color w:val="000000"/>
          <w:sz w:val="24"/>
          <w:szCs w:val="24"/>
          <w:lang w:val="ru-RU"/>
        </w:rPr>
        <w:t xml:space="preserve">- </w:t>
      </w:r>
      <w:r w:rsidR="00A33B9C" w:rsidRPr="009538BA">
        <w:rPr>
          <w:color w:val="000000"/>
          <w:sz w:val="24"/>
          <w:szCs w:val="24"/>
          <w:lang w:val="ru-RU"/>
        </w:rPr>
        <w:t xml:space="preserve">в случае </w:t>
      </w:r>
      <w:r w:rsidR="00A33B9C" w:rsidRPr="009538BA">
        <w:rPr>
          <w:sz w:val="24"/>
          <w:szCs w:val="24"/>
          <w:lang w:val="ru-RU"/>
        </w:rPr>
        <w:t>доставки</w:t>
      </w:r>
      <w:r w:rsidR="00A33B9C" w:rsidRPr="009538BA">
        <w:rPr>
          <w:color w:val="000000"/>
          <w:sz w:val="24"/>
          <w:szCs w:val="24"/>
          <w:lang w:val="ru-RU"/>
        </w:rPr>
        <w:t xml:space="preserve"> с курьером, в момент доставки</w:t>
      </w:r>
      <w:r w:rsidR="0020765A" w:rsidRPr="009538BA">
        <w:rPr>
          <w:color w:val="000000"/>
          <w:sz w:val="24"/>
          <w:szCs w:val="24"/>
          <w:lang w:val="ru-RU"/>
        </w:rPr>
        <w:t>.</w:t>
      </w:r>
      <w:bookmarkEnd w:id="188"/>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1336C4"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Стороны обязаны незамедлительно уведомлять друг друга обо всех</w:t>
      </w:r>
      <w:r w:rsidR="00C91D26">
        <w:rPr>
          <w:rFonts w:ascii="Times New Roman" w:hAnsi="Times New Roman" w:cs="Times New Roman"/>
          <w:sz w:val="24"/>
          <w:szCs w:val="24"/>
        </w:rPr>
        <w:t xml:space="preserve"> могущих повлиять на исполнение Договора </w:t>
      </w:r>
      <w:r w:rsidRPr="009538BA">
        <w:rPr>
          <w:rFonts w:ascii="Times New Roman" w:hAnsi="Times New Roman" w:cs="Times New Roman"/>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w:t>
      </w:r>
      <w:r w:rsidRPr="009538BA">
        <w:rPr>
          <w:rFonts w:ascii="Times New Roman" w:hAnsi="Times New Roman" w:cs="Times New Roman"/>
          <w:sz w:val="24"/>
          <w:szCs w:val="24"/>
        </w:rPr>
        <w:lastRenderedPageBreak/>
        <w:t>обстоятельства как на основани</w:t>
      </w:r>
      <w:proofErr w:type="gramStart"/>
      <w:r w:rsidRPr="009538BA">
        <w:rPr>
          <w:rFonts w:ascii="Times New Roman" w:hAnsi="Times New Roman" w:cs="Times New Roman"/>
          <w:sz w:val="24"/>
          <w:szCs w:val="24"/>
        </w:rPr>
        <w:t>е</w:t>
      </w:r>
      <w:proofErr w:type="gramEnd"/>
      <w:r w:rsidRPr="009538BA">
        <w:rPr>
          <w:rFonts w:ascii="Times New Roman" w:hAnsi="Times New Roman" w:cs="Times New Roman"/>
          <w:sz w:val="24"/>
          <w:szCs w:val="24"/>
        </w:rPr>
        <w:t xml:space="preserve"> освобождения от исполнения обязательств и (или) от ответственности. </w:t>
      </w:r>
    </w:p>
    <w:p w:rsidR="00792326" w:rsidRPr="009538BA" w:rsidRDefault="00792326"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Уведомления </w:t>
      </w:r>
      <w:r w:rsidRPr="009538BA">
        <w:rPr>
          <w:rFonts w:ascii="Times New Roman" w:hAnsi="Times New Roman" w:cs="Times New Roman"/>
          <w:color w:val="000000"/>
          <w:sz w:val="24"/>
          <w:szCs w:val="24"/>
        </w:rPr>
        <w:t>от одной Стороны другой Стороне должны передаваться в письменной форме по следующим адресам:</w:t>
      </w:r>
    </w:p>
    <w:p w:rsidR="00CC4F8F" w:rsidRPr="009538BA" w:rsidRDefault="00CC4F8F" w:rsidP="00FF1420">
      <w:pPr>
        <w:pStyle w:val="a4"/>
        <w:numPr>
          <w:ilvl w:val="2"/>
          <w:numId w:val="5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Если</w:t>
      </w:r>
      <w:r w:rsidRPr="009538BA">
        <w:rPr>
          <w:rFonts w:ascii="Times New Roman" w:hAnsi="Times New Roman" w:cs="Times New Roman"/>
          <w:b/>
          <w:bCs/>
          <w:sz w:val="24"/>
          <w:szCs w:val="24"/>
        </w:rPr>
        <w:t xml:space="preserve"> </w:t>
      </w: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Генеральный Подрядчик:</w:t>
      </w:r>
    </w:p>
    <w:tbl>
      <w:tblPr>
        <w:tblW w:w="0" w:type="auto"/>
        <w:tblInd w:w="708" w:type="dxa"/>
        <w:tblLook w:val="04A0" w:firstRow="1" w:lastRow="0" w:firstColumn="1" w:lastColumn="0" w:noHBand="0" w:noVBand="1"/>
      </w:tblPr>
      <w:tblGrid>
        <w:gridCol w:w="3816"/>
        <w:gridCol w:w="5756"/>
      </w:tblGrid>
      <w:tr w:rsidR="00CC4F8F" w:rsidRPr="002857EC" w:rsidTr="00FB223C">
        <w:trPr>
          <w:trHeight w:val="185"/>
        </w:trPr>
        <w:tc>
          <w:tcPr>
            <w:tcW w:w="3816" w:type="dxa"/>
            <w:shd w:val="clear" w:color="auto" w:fill="auto"/>
          </w:tcPr>
          <w:p w:rsidR="00CC4F8F" w:rsidRPr="002857EC" w:rsidRDefault="00CC4F8F" w:rsidP="002857EC">
            <w:pPr>
              <w:pStyle w:val="Nonformat"/>
              <w:tabs>
                <w:tab w:val="left" w:pos="993"/>
                <w:tab w:val="left" w:pos="1276"/>
                <w:tab w:val="right" w:pos="2877"/>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Место нахождения:</w:t>
            </w:r>
          </w:p>
        </w:tc>
        <w:tc>
          <w:tcPr>
            <w:tcW w:w="5756" w:type="dxa"/>
            <w:shd w:val="clear" w:color="auto" w:fill="auto"/>
          </w:tcPr>
          <w:p w:rsidR="00CC4F8F" w:rsidRPr="002857EC" w:rsidRDefault="00CC4F8F"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CC4F8F" w:rsidRPr="002857EC" w:rsidTr="00FB223C">
        <w:trPr>
          <w:trHeight w:val="218"/>
        </w:trPr>
        <w:tc>
          <w:tcPr>
            <w:tcW w:w="381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Почтовый адрес:</w:t>
            </w:r>
          </w:p>
        </w:tc>
        <w:tc>
          <w:tcPr>
            <w:tcW w:w="5756" w:type="dxa"/>
            <w:shd w:val="clear" w:color="auto" w:fill="auto"/>
          </w:tcPr>
          <w:p w:rsidR="00CC4F8F" w:rsidRPr="002857EC"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80"/>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Кому:</w:t>
            </w:r>
          </w:p>
        </w:tc>
        <w:tc>
          <w:tcPr>
            <w:tcW w:w="5756" w:type="dxa"/>
            <w:shd w:val="clear" w:color="auto" w:fill="auto"/>
          </w:tcPr>
          <w:p w:rsidR="001336C4" w:rsidRPr="002857EC" w:rsidRDefault="001336C4"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Телефон:</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2857EC" w:rsidTr="00FB223C">
        <w:trPr>
          <w:trHeight w:val="253"/>
        </w:trPr>
        <w:tc>
          <w:tcPr>
            <w:tcW w:w="381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r w:rsidRPr="002857EC">
              <w:rPr>
                <w:rFonts w:ascii="Times New Roman" w:hAnsi="Times New Roman" w:cs="Times New Roman"/>
                <w:sz w:val="24"/>
                <w:szCs w:val="24"/>
                <w:lang w:eastAsia="en-US"/>
              </w:rPr>
              <w:t>Факс:</w:t>
            </w:r>
          </w:p>
        </w:tc>
        <w:tc>
          <w:tcPr>
            <w:tcW w:w="5756" w:type="dxa"/>
            <w:shd w:val="clear" w:color="auto" w:fill="auto"/>
          </w:tcPr>
          <w:p w:rsidR="001336C4" w:rsidRPr="002857EC"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9538BA" w:rsidRDefault="00CC4F8F" w:rsidP="00FF1420">
      <w:pPr>
        <w:pStyle w:val="a4"/>
        <w:numPr>
          <w:ilvl w:val="2"/>
          <w:numId w:val="56"/>
        </w:numPr>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bCs/>
          <w:sz w:val="24"/>
          <w:szCs w:val="24"/>
        </w:rPr>
        <w:t>получатель</w:t>
      </w:r>
      <w:r w:rsidRPr="009538BA">
        <w:rPr>
          <w:rFonts w:ascii="Times New Roman" w:hAnsi="Times New Roman" w:cs="Times New Roman"/>
          <w:b/>
          <w:bCs/>
          <w:sz w:val="24"/>
          <w:szCs w:val="24"/>
        </w:rPr>
        <w:t> Заказчик:</w:t>
      </w:r>
    </w:p>
    <w:tbl>
      <w:tblPr>
        <w:tblW w:w="0" w:type="auto"/>
        <w:tblInd w:w="708" w:type="dxa"/>
        <w:tblLook w:val="04A0" w:firstRow="1" w:lastRow="0" w:firstColumn="1" w:lastColumn="0" w:noHBand="0" w:noVBand="1"/>
      </w:tblPr>
      <w:tblGrid>
        <w:gridCol w:w="3819"/>
        <w:gridCol w:w="5753"/>
      </w:tblGrid>
      <w:tr w:rsidR="005A507C" w:rsidRPr="002857EC" w:rsidTr="00FB223C">
        <w:trPr>
          <w:trHeight w:val="276"/>
        </w:trPr>
        <w:tc>
          <w:tcPr>
            <w:tcW w:w="3819" w:type="dxa"/>
            <w:shd w:val="clear" w:color="auto" w:fill="auto"/>
          </w:tcPr>
          <w:p w:rsidR="005A507C" w:rsidRPr="002857EC" w:rsidRDefault="00C91D26" w:rsidP="002857EC">
            <w:pPr>
              <w:tabs>
                <w:tab w:val="left" w:pos="993"/>
                <w:tab w:val="left" w:pos="1276"/>
              </w:tabs>
              <w:snapToGrid w:val="0"/>
              <w:spacing w:after="0" w:line="240" w:lineRule="auto"/>
              <w:ind w:right="-1" w:firstLine="709"/>
              <w:jc w:val="both"/>
              <w:rPr>
                <w:rFonts w:ascii="Times New Roman" w:hAnsi="Times New Roman"/>
                <w:sz w:val="24"/>
                <w:szCs w:val="24"/>
              </w:rPr>
            </w:pPr>
            <w:r>
              <w:rPr>
                <w:rFonts w:ascii="Times New Roman" w:hAnsi="Times New Roman"/>
                <w:sz w:val="24"/>
                <w:szCs w:val="24"/>
              </w:rPr>
              <w:t>Место</w:t>
            </w:r>
            <w:r w:rsidR="005A507C" w:rsidRPr="002857EC">
              <w:rPr>
                <w:rFonts w:ascii="Times New Roman" w:hAnsi="Times New Roman"/>
                <w:sz w:val="24"/>
                <w:szCs w:val="24"/>
              </w:rPr>
              <w:t xml:space="preserve"> нахождения:</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Почтовый адрес: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color w:val="000000"/>
                <w:sz w:val="24"/>
                <w:szCs w:val="24"/>
                <w:lang w:eastAsia="ru-RU"/>
              </w:rPr>
              <w:t>Р</w:t>
            </w:r>
            <w:r w:rsidR="00F725CA">
              <w:rPr>
                <w:rFonts w:ascii="Times New Roman" w:hAnsi="Times New Roman"/>
                <w:color w:val="000000"/>
                <w:sz w:val="24"/>
                <w:szCs w:val="24"/>
                <w:lang w:eastAsia="ru-RU"/>
              </w:rPr>
              <w:t xml:space="preserve">оссийская Федерация, 143026, </w:t>
            </w:r>
            <w:proofErr w:type="spellStart"/>
            <w:r w:rsidR="00F725CA">
              <w:rPr>
                <w:rFonts w:ascii="Times New Roman" w:hAnsi="Times New Roman"/>
                <w:color w:val="000000"/>
                <w:sz w:val="24"/>
                <w:szCs w:val="24"/>
                <w:lang w:eastAsia="ru-RU"/>
              </w:rPr>
              <w:t>г</w:t>
            </w:r>
            <w:proofErr w:type="gramStart"/>
            <w:r w:rsidR="00F725CA">
              <w:rPr>
                <w:rFonts w:ascii="Times New Roman" w:hAnsi="Times New Roman"/>
                <w:color w:val="000000"/>
                <w:sz w:val="24"/>
                <w:szCs w:val="24"/>
                <w:lang w:eastAsia="ru-RU"/>
              </w:rPr>
              <w:t>.</w:t>
            </w:r>
            <w:r>
              <w:rPr>
                <w:rFonts w:ascii="Times New Roman" w:hAnsi="Times New Roman"/>
                <w:color w:val="000000"/>
                <w:sz w:val="24"/>
                <w:szCs w:val="24"/>
                <w:lang w:eastAsia="ru-RU"/>
              </w:rPr>
              <w:t>М</w:t>
            </w:r>
            <w:proofErr w:type="gramEnd"/>
            <w:r>
              <w:rPr>
                <w:rFonts w:ascii="Times New Roman" w:hAnsi="Times New Roman"/>
                <w:color w:val="000000"/>
                <w:sz w:val="24"/>
                <w:szCs w:val="24"/>
                <w:lang w:eastAsia="ru-RU"/>
              </w:rPr>
              <w:t>осква</w:t>
            </w:r>
            <w:proofErr w:type="spellEnd"/>
            <w:r>
              <w:rPr>
                <w:rFonts w:ascii="Times New Roman" w:hAnsi="Times New Roman"/>
                <w:color w:val="000000"/>
                <w:sz w:val="24"/>
                <w:szCs w:val="24"/>
                <w:lang w:eastAsia="ru-RU"/>
              </w:rPr>
              <w:t>, территория инновационного центра «Сколково», Луговая ул., 4, кор.2</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Кому:</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rPr>
                <w:rFonts w:ascii="Times New Roman" w:hAnsi="Times New Roman"/>
                <w:sz w:val="24"/>
                <w:szCs w:val="24"/>
              </w:rPr>
            </w:pPr>
            <w:proofErr w:type="spellStart"/>
            <w:r>
              <w:rPr>
                <w:rFonts w:ascii="Times New Roman" w:hAnsi="Times New Roman"/>
                <w:sz w:val="24"/>
                <w:szCs w:val="24"/>
              </w:rPr>
              <w:t>Лумельскому</w:t>
            </w:r>
            <w:proofErr w:type="spellEnd"/>
            <w:r>
              <w:rPr>
                <w:rFonts w:ascii="Times New Roman" w:hAnsi="Times New Roman"/>
                <w:sz w:val="24"/>
                <w:szCs w:val="24"/>
              </w:rPr>
              <w:t xml:space="preserve"> Александру</w:t>
            </w:r>
          </w:p>
        </w:tc>
      </w:tr>
      <w:tr w:rsidR="005A507C" w:rsidRPr="002857EC" w:rsidTr="00FB223C">
        <w:trPr>
          <w:trHeight w:val="276"/>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Телефон:</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967-01-48, доб. 2146</w:t>
            </w:r>
          </w:p>
        </w:tc>
      </w:tr>
      <w:tr w:rsidR="005A507C" w:rsidRPr="002857EC" w:rsidTr="00FB223C">
        <w:trPr>
          <w:trHeight w:val="262"/>
        </w:trPr>
        <w:tc>
          <w:tcPr>
            <w:tcW w:w="3819" w:type="dxa"/>
            <w:shd w:val="clear" w:color="auto" w:fill="auto"/>
          </w:tcPr>
          <w:p w:rsidR="005A507C" w:rsidRPr="002857EC" w:rsidRDefault="005A507C" w:rsidP="002857EC">
            <w:pPr>
              <w:tabs>
                <w:tab w:val="left" w:pos="993"/>
                <w:tab w:val="left" w:pos="1276"/>
              </w:tabs>
              <w:snapToGrid w:val="0"/>
              <w:spacing w:after="0" w:line="240" w:lineRule="auto"/>
              <w:ind w:right="-1" w:firstLine="709"/>
              <w:jc w:val="both"/>
              <w:rPr>
                <w:rFonts w:ascii="Times New Roman" w:hAnsi="Times New Roman"/>
                <w:sz w:val="24"/>
                <w:szCs w:val="24"/>
              </w:rPr>
            </w:pPr>
            <w:r w:rsidRPr="002857EC">
              <w:rPr>
                <w:rFonts w:ascii="Times New Roman" w:hAnsi="Times New Roman"/>
                <w:sz w:val="24"/>
                <w:szCs w:val="24"/>
              </w:rPr>
              <w:t>Факс:</w:t>
            </w:r>
          </w:p>
        </w:tc>
        <w:tc>
          <w:tcPr>
            <w:tcW w:w="5753" w:type="dxa"/>
            <w:shd w:val="clear" w:color="auto" w:fill="auto"/>
          </w:tcPr>
          <w:p w:rsidR="005A507C" w:rsidRPr="002857EC" w:rsidRDefault="006A05B0" w:rsidP="006A05B0">
            <w:pPr>
              <w:tabs>
                <w:tab w:val="left" w:pos="993"/>
                <w:tab w:val="left" w:pos="1276"/>
              </w:tabs>
              <w:snapToGrid w:val="0"/>
              <w:spacing w:after="0" w:line="240" w:lineRule="auto"/>
              <w:ind w:right="-1"/>
              <w:jc w:val="both"/>
              <w:rPr>
                <w:rFonts w:ascii="Times New Roman" w:hAnsi="Times New Roman"/>
                <w:sz w:val="24"/>
                <w:szCs w:val="24"/>
              </w:rPr>
            </w:pPr>
            <w:r>
              <w:rPr>
                <w:rFonts w:ascii="Times New Roman" w:hAnsi="Times New Roman"/>
                <w:sz w:val="24"/>
                <w:szCs w:val="24"/>
              </w:rPr>
              <w:t>(495) 967-01-48, доб. 2153</w:t>
            </w:r>
          </w:p>
        </w:tc>
      </w:tr>
      <w:tr w:rsidR="006A05B0" w:rsidRPr="002857EC" w:rsidTr="00FB223C">
        <w:trPr>
          <w:trHeight w:val="262"/>
        </w:trPr>
        <w:tc>
          <w:tcPr>
            <w:tcW w:w="3819" w:type="dxa"/>
            <w:shd w:val="clear" w:color="auto" w:fill="auto"/>
          </w:tcPr>
          <w:p w:rsidR="006A05B0" w:rsidRPr="002857EC" w:rsidRDefault="006A05B0" w:rsidP="002857EC">
            <w:pPr>
              <w:tabs>
                <w:tab w:val="left" w:pos="993"/>
                <w:tab w:val="left" w:pos="1276"/>
              </w:tabs>
              <w:snapToGrid w:val="0"/>
              <w:spacing w:after="0" w:line="240" w:lineRule="auto"/>
              <w:ind w:right="-1" w:firstLine="709"/>
              <w:jc w:val="both"/>
              <w:rPr>
                <w:rFonts w:ascii="Times New Roman" w:hAnsi="Times New Roman"/>
                <w:sz w:val="24"/>
                <w:szCs w:val="24"/>
              </w:rPr>
            </w:pPr>
          </w:p>
        </w:tc>
        <w:tc>
          <w:tcPr>
            <w:tcW w:w="5753" w:type="dxa"/>
            <w:shd w:val="clear" w:color="auto" w:fill="auto"/>
          </w:tcPr>
          <w:p w:rsidR="006A05B0" w:rsidRDefault="006A05B0" w:rsidP="006A05B0">
            <w:pPr>
              <w:tabs>
                <w:tab w:val="left" w:pos="993"/>
                <w:tab w:val="left" w:pos="1276"/>
              </w:tabs>
              <w:snapToGrid w:val="0"/>
              <w:spacing w:after="0" w:line="240" w:lineRule="auto"/>
              <w:ind w:right="-1"/>
              <w:jc w:val="both"/>
              <w:rPr>
                <w:rFonts w:ascii="Times New Roman" w:hAnsi="Times New Roman"/>
                <w:sz w:val="24"/>
                <w:szCs w:val="24"/>
              </w:rPr>
            </w:pPr>
          </w:p>
        </w:tc>
      </w:tr>
    </w:tbl>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w:t>
      </w:r>
      <w:r w:rsidR="0014651F" w:rsidRPr="009538BA">
        <w:rPr>
          <w:rFonts w:ascii="Times New Roman" w:hAnsi="Times New Roman" w:cs="Times New Roman"/>
          <w:sz w:val="24"/>
          <w:szCs w:val="24"/>
        </w:rPr>
        <w:t>Заказчиком Генерального Подрядчика</w:t>
      </w:r>
      <w:r w:rsidRPr="009538BA">
        <w:rPr>
          <w:rFonts w:ascii="Times New Roman" w:hAnsi="Times New Roman" w:cs="Times New Roman"/>
          <w:sz w:val="24"/>
          <w:szCs w:val="24"/>
        </w:rPr>
        <w:t>.</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ОБСТОЯТЕЛЬСТВА НЕПРЕОДОЛИМОЙ СИЛЫ</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9538BA">
        <w:rPr>
          <w:rFonts w:ascii="Times New Roman" w:hAnsi="Times New Roman" w:cs="Times New Roman"/>
          <w:sz w:val="24"/>
          <w:szCs w:val="24"/>
        </w:rPr>
        <w:t>разумными</w:t>
      </w:r>
      <w:r w:rsidRPr="009538BA">
        <w:rPr>
          <w:rFonts w:ascii="Times New Roman" w:hAnsi="Times New Roman" w:cs="Times New Roman"/>
          <w:color w:val="000000"/>
          <w:sz w:val="24"/>
          <w:szCs w:val="24"/>
        </w:rPr>
        <w:t xml:space="preserve"> мерами, </w:t>
      </w:r>
      <w:r w:rsidR="00A03350" w:rsidRPr="009538BA">
        <w:rPr>
          <w:rFonts w:ascii="Times New Roman" w:hAnsi="Times New Roman" w:cs="Times New Roman"/>
          <w:color w:val="000000"/>
          <w:sz w:val="24"/>
          <w:szCs w:val="24"/>
        </w:rPr>
        <w:t>в том числе</w:t>
      </w:r>
      <w:r w:rsidRPr="009538BA">
        <w:rPr>
          <w:rFonts w:ascii="Times New Roman" w:hAnsi="Times New Roman" w:cs="Times New Roman"/>
          <w:color w:val="000000"/>
          <w:sz w:val="24"/>
          <w:szCs w:val="24"/>
        </w:rPr>
        <w:t xml:space="preserve"> объявленными и фактическими военными действиями; гражданской войной;</w:t>
      </w:r>
      <w:proofErr w:type="gramEnd"/>
      <w:r w:rsidRPr="009538BA">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w:t>
      </w:r>
      <w:r w:rsidR="005D3FCB" w:rsidRPr="009538BA">
        <w:rPr>
          <w:rFonts w:ascii="Times New Roman" w:hAnsi="Times New Roman" w:cs="Times New Roman"/>
          <w:color w:val="000000"/>
          <w:sz w:val="24"/>
          <w:szCs w:val="24"/>
        </w:rPr>
        <w:t>Законодательства</w:t>
      </w:r>
      <w:r w:rsidRPr="009538BA">
        <w:rPr>
          <w:rFonts w:ascii="Times New Roman" w:hAnsi="Times New Roman" w:cs="Times New Roman"/>
          <w:color w:val="000000"/>
          <w:sz w:val="24"/>
          <w:szCs w:val="24"/>
        </w:rPr>
        <w:t xml:space="preserve">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w:t>
      </w:r>
      <w:r w:rsidR="005F2590" w:rsidRPr="009538BA">
        <w:rPr>
          <w:rFonts w:ascii="Times New Roman" w:hAnsi="Times New Roman" w:cs="Times New Roman"/>
          <w:color w:val="000000"/>
          <w:sz w:val="24"/>
          <w:szCs w:val="24"/>
        </w:rPr>
        <w:t>Законодательству РФ</w:t>
      </w:r>
      <w:r w:rsidRPr="009538BA">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9538BA">
        <w:rPr>
          <w:rFonts w:ascii="Times New Roman" w:hAnsi="Times New Roman" w:cs="Times New Roman"/>
          <w:color w:val="000000"/>
          <w:sz w:val="24"/>
          <w:szCs w:val="24"/>
        </w:rPr>
        <w:t>Обстоятельства непреодолимой силы</w:t>
      </w:r>
      <w:r w:rsidRPr="009538BA">
        <w:rPr>
          <w:rFonts w:ascii="Times New Roman" w:hAnsi="Times New Roman" w:cs="Times New Roman"/>
          <w:color w:val="000000"/>
          <w:sz w:val="24"/>
          <w:szCs w:val="24"/>
        </w:rPr>
        <w:t>.</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proofErr w:type="gramStart"/>
      <w:r w:rsidRPr="009538BA">
        <w:rPr>
          <w:rFonts w:ascii="Times New Roman" w:hAnsi="Times New Roman" w:cs="Times New Roman"/>
          <w:color w:val="000000"/>
          <w:sz w:val="24"/>
          <w:szCs w:val="24"/>
        </w:rPr>
        <w:t xml:space="preserve">Затронутая </w:t>
      </w:r>
      <w:r w:rsidR="005F2590"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9538BA">
        <w:rPr>
          <w:rFonts w:ascii="Times New Roman" w:hAnsi="Times New Roman" w:cs="Times New Roman"/>
          <w:color w:val="000000"/>
          <w:sz w:val="24"/>
          <w:szCs w:val="24"/>
        </w:rPr>
        <w:t xml:space="preserve">Обстоятельствами </w:t>
      </w:r>
      <w:r w:rsidRPr="009538BA">
        <w:rPr>
          <w:rFonts w:ascii="Times New Roman" w:hAnsi="Times New Roman" w:cs="Times New Roman"/>
          <w:color w:val="000000"/>
          <w:sz w:val="24"/>
          <w:szCs w:val="24"/>
        </w:rPr>
        <w:t>непреодолимой силы.</w:t>
      </w:r>
      <w:proofErr w:type="gramEnd"/>
      <w:r w:rsidRPr="009538BA">
        <w:rPr>
          <w:rFonts w:ascii="Times New Roman" w:hAnsi="Times New Roman" w:cs="Times New Roman"/>
          <w:color w:val="000000"/>
          <w:sz w:val="24"/>
          <w:szCs w:val="24"/>
        </w:rPr>
        <w:t xml:space="preserve"> Сторона, для которой создались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должна также без промедления, но не </w:t>
      </w:r>
      <w:r w:rsidRPr="009538BA">
        <w:rPr>
          <w:rFonts w:ascii="Times New Roman" w:hAnsi="Times New Roman" w:cs="Times New Roman"/>
          <w:color w:val="000000"/>
          <w:sz w:val="24"/>
          <w:szCs w:val="24"/>
        </w:rPr>
        <w:lastRenderedPageBreak/>
        <w:t xml:space="preserve">позднее, чем через 10 (десять) </w:t>
      </w:r>
      <w:r w:rsidR="00FC4531"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9538BA" w:rsidRDefault="0020765A"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Не извещение</w:t>
      </w:r>
      <w:r w:rsidR="00CC4F8F" w:rsidRPr="009538BA">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9538BA">
        <w:rPr>
          <w:rFonts w:ascii="Times New Roman" w:hAnsi="Times New Roman" w:cs="Times New Roman"/>
          <w:color w:val="000000"/>
          <w:sz w:val="24"/>
          <w:szCs w:val="24"/>
        </w:rPr>
        <w:t xml:space="preserve">Обстоятельств </w:t>
      </w:r>
      <w:r w:rsidR="00CC4F8F" w:rsidRPr="009538BA">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5D3FCB" w:rsidRPr="009538BA">
        <w:rPr>
          <w:rFonts w:ascii="Times New Roman" w:hAnsi="Times New Roman" w:cs="Times New Roman"/>
          <w:color w:val="000000"/>
          <w:sz w:val="24"/>
          <w:szCs w:val="24"/>
        </w:rPr>
        <w:t>О</w:t>
      </w:r>
      <w:r w:rsidRPr="009538BA">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9538BA">
        <w:rPr>
          <w:rFonts w:ascii="Times New Roman" w:hAnsi="Times New Roman" w:cs="Times New Roman"/>
          <w:color w:val="000000"/>
          <w:sz w:val="24"/>
          <w:szCs w:val="24"/>
        </w:rPr>
        <w:t>которые могут быть исполнены вне зависимости от таких обстоятельств</w:t>
      </w:r>
      <w:r w:rsidRPr="009538BA">
        <w:rPr>
          <w:rFonts w:ascii="Times New Roman" w:hAnsi="Times New Roman" w:cs="Times New Roman"/>
          <w:color w:val="000000"/>
          <w:sz w:val="24"/>
          <w:szCs w:val="24"/>
        </w:rPr>
        <w:t>.</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течение 10 (десяти) </w:t>
      </w:r>
      <w:r w:rsidR="002E3C3A" w:rsidRPr="009538BA">
        <w:rPr>
          <w:rFonts w:ascii="Times New Roman" w:hAnsi="Times New Roman" w:cs="Times New Roman"/>
          <w:color w:val="000000"/>
          <w:sz w:val="24"/>
          <w:szCs w:val="24"/>
        </w:rPr>
        <w:t xml:space="preserve">Календарных </w:t>
      </w:r>
      <w:r w:rsidRPr="009538BA">
        <w:rPr>
          <w:rFonts w:ascii="Times New Roman" w:hAnsi="Times New Roman" w:cs="Times New Roman"/>
          <w:color w:val="000000"/>
          <w:sz w:val="24"/>
          <w:szCs w:val="24"/>
        </w:rPr>
        <w:t xml:space="preserve">дней после наступления </w:t>
      </w:r>
      <w:r w:rsidR="00317798" w:rsidRPr="009538BA">
        <w:rPr>
          <w:rFonts w:ascii="Times New Roman" w:hAnsi="Times New Roman" w:cs="Times New Roman"/>
          <w:color w:val="000000"/>
          <w:sz w:val="24"/>
          <w:szCs w:val="24"/>
        </w:rPr>
        <w:t xml:space="preserve">Обстоятельств </w:t>
      </w:r>
      <w:r w:rsidRPr="009538BA">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317798" w:rsidRPr="009538BA">
        <w:rPr>
          <w:rFonts w:ascii="Times New Roman" w:hAnsi="Times New Roman" w:cs="Times New Roman"/>
          <w:color w:val="000000"/>
          <w:sz w:val="24"/>
          <w:szCs w:val="24"/>
        </w:rPr>
        <w:t xml:space="preserve">Обстоятельства </w:t>
      </w:r>
      <w:r w:rsidRPr="009538BA">
        <w:rPr>
          <w:rFonts w:ascii="Times New Roman" w:hAnsi="Times New Roman" w:cs="Times New Roman"/>
          <w:color w:val="000000"/>
          <w:sz w:val="24"/>
          <w:szCs w:val="24"/>
        </w:rPr>
        <w:t xml:space="preserve">непреодолимой силы. Если </w:t>
      </w:r>
      <w:r w:rsidR="00947FF2" w:rsidRPr="009538BA">
        <w:rPr>
          <w:rFonts w:ascii="Times New Roman" w:hAnsi="Times New Roman" w:cs="Times New Roman"/>
          <w:color w:val="000000"/>
          <w:sz w:val="24"/>
          <w:szCs w:val="24"/>
        </w:rPr>
        <w:t xml:space="preserve">Сторона </w:t>
      </w:r>
      <w:r w:rsidRPr="009538BA">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ПРИМЕНИМОЕ ПРАВО И РАЗРЕШЕНИЕ СПОРОВ</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5D3FCB"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Настоящий Договор регулируется в соответствии с Законодательством РФ</w:t>
      </w:r>
      <w:r w:rsidR="00CC4F8F" w:rsidRPr="009538BA">
        <w:rPr>
          <w:rFonts w:ascii="Times New Roman" w:hAnsi="Times New Roman" w:cs="Times New Roman"/>
          <w:color w:val="000000"/>
          <w:sz w:val="24"/>
          <w:szCs w:val="24"/>
        </w:rPr>
        <w:t>.</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В случае возникновения</w:t>
      </w:r>
      <w:r w:rsidR="005D3FCB" w:rsidRPr="009538BA">
        <w:rPr>
          <w:rFonts w:ascii="Times New Roman" w:hAnsi="Times New Roman" w:cs="Times New Roman"/>
          <w:color w:val="000000"/>
          <w:sz w:val="24"/>
          <w:szCs w:val="24"/>
        </w:rPr>
        <w:t xml:space="preserve"> споров, </w:t>
      </w:r>
      <w:r w:rsidRPr="009538BA">
        <w:rPr>
          <w:rFonts w:ascii="Times New Roman" w:hAnsi="Times New Roman" w:cs="Times New Roman"/>
          <w:color w:val="000000"/>
          <w:sz w:val="24"/>
          <w:szCs w:val="24"/>
        </w:rPr>
        <w:t>Стороны примут все меры к разрешению их путем переговоров.</w:t>
      </w:r>
      <w:r w:rsidR="00255B9C" w:rsidRPr="009538BA">
        <w:rPr>
          <w:rFonts w:ascii="Times New Roman" w:hAnsi="Times New Roman" w:cs="Times New Roman"/>
          <w:color w:val="000000"/>
          <w:sz w:val="24"/>
          <w:szCs w:val="24"/>
        </w:rPr>
        <w:t xml:space="preserve"> </w:t>
      </w:r>
      <w:r w:rsidRPr="009538BA">
        <w:rPr>
          <w:rFonts w:ascii="Times New Roman" w:hAnsi="Times New Roman" w:cs="Times New Roman"/>
          <w:color w:val="000000"/>
          <w:sz w:val="24"/>
          <w:szCs w:val="24"/>
        </w:rPr>
        <w:t>В случае невозможности разрешения споров путем переговоров, споры</w:t>
      </w:r>
      <w:r w:rsidR="005D3FCB" w:rsidRPr="009538BA">
        <w:rPr>
          <w:rFonts w:ascii="Times New Roman" w:hAnsi="Times New Roman" w:cs="Times New Roman"/>
          <w:color w:val="000000"/>
          <w:sz w:val="24"/>
          <w:szCs w:val="24"/>
        </w:rPr>
        <w:t xml:space="preserve">, в том числе связанные с заключением, исполнением, расторжением, недействительностью настоящего Договора, </w:t>
      </w:r>
      <w:r w:rsidRPr="009538BA">
        <w:rPr>
          <w:rFonts w:ascii="Times New Roman" w:hAnsi="Times New Roman" w:cs="Times New Roman"/>
          <w:color w:val="000000"/>
          <w:sz w:val="24"/>
          <w:szCs w:val="24"/>
        </w:rPr>
        <w:t xml:space="preserve">передаются на рассмотрение в Арбитражный суд </w:t>
      </w:r>
      <w:r w:rsidR="005D3FCB" w:rsidRPr="009538BA">
        <w:rPr>
          <w:rFonts w:ascii="Times New Roman" w:hAnsi="Times New Roman" w:cs="Times New Roman"/>
          <w:color w:val="000000"/>
          <w:sz w:val="24"/>
          <w:szCs w:val="24"/>
        </w:rPr>
        <w:t>города</w:t>
      </w:r>
      <w:r w:rsidRPr="009538BA">
        <w:rPr>
          <w:rFonts w:ascii="Times New Roman" w:hAnsi="Times New Roman" w:cs="Times New Roman"/>
          <w:color w:val="000000"/>
          <w:sz w:val="24"/>
          <w:szCs w:val="24"/>
        </w:rPr>
        <w:t xml:space="preserve"> Москвы.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 xml:space="preserve">Конфиденциальность </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Стороны обязуются охранять конфиденциальность всей информации, </w:t>
      </w:r>
      <w:r w:rsidR="005F2590" w:rsidRPr="009538BA">
        <w:rPr>
          <w:rFonts w:ascii="Times New Roman" w:hAnsi="Times New Roman" w:cs="Times New Roman"/>
          <w:noProof/>
          <w:color w:val="000000"/>
          <w:sz w:val="24"/>
          <w:szCs w:val="24"/>
        </w:rPr>
        <w:t xml:space="preserve">предоставленной </w:t>
      </w:r>
      <w:r w:rsidR="00FB223C">
        <w:rPr>
          <w:rFonts w:ascii="Times New Roman" w:hAnsi="Times New Roman" w:cs="Times New Roman"/>
          <w:noProof/>
          <w:color w:val="000000"/>
          <w:sz w:val="24"/>
          <w:szCs w:val="24"/>
        </w:rPr>
        <w:t>другой Стороной</w:t>
      </w:r>
      <w:r w:rsidRPr="009538BA">
        <w:rPr>
          <w:rFonts w:ascii="Times New Roman" w:hAnsi="Times New Roman" w:cs="Times New Roman"/>
          <w:noProof/>
          <w:color w:val="000000"/>
          <w:sz w:val="24"/>
          <w:szCs w:val="24"/>
        </w:rPr>
        <w:t>, и не будут раскрывать или передавать третьим лицам такую информацию, за исключением случаев</w:t>
      </w:r>
      <w:r w:rsidR="005F2590" w:rsidRPr="009538BA">
        <w:rPr>
          <w:rFonts w:ascii="Times New Roman" w:hAnsi="Times New Roman" w:cs="Times New Roman"/>
          <w:noProof/>
          <w:color w:val="000000"/>
          <w:sz w:val="24"/>
          <w:szCs w:val="24"/>
        </w:rPr>
        <w:t>,</w:t>
      </w:r>
      <w:r w:rsidRPr="009538BA">
        <w:rPr>
          <w:rFonts w:ascii="Times New Roman" w:hAnsi="Times New Roman" w:cs="Times New Roman"/>
          <w:noProof/>
          <w:color w:val="000000"/>
          <w:sz w:val="24"/>
          <w:szCs w:val="24"/>
        </w:rPr>
        <w:t xml:space="preserve"> когда на это было получено письменное согласие другой Стороны</w:t>
      </w:r>
      <w:r w:rsidR="00B6313F" w:rsidRPr="009538BA">
        <w:rPr>
          <w:rFonts w:ascii="Times New Roman" w:hAnsi="Times New Roman" w:cs="Times New Roman"/>
          <w:noProof/>
          <w:color w:val="000000"/>
          <w:sz w:val="24"/>
          <w:szCs w:val="24"/>
        </w:rPr>
        <w:t xml:space="preserve"> или такое раскрытие информации требуется в соответствии с</w:t>
      </w:r>
      <w:r w:rsidR="00FB223C">
        <w:rPr>
          <w:rFonts w:ascii="Times New Roman" w:hAnsi="Times New Roman" w:cs="Times New Roman"/>
          <w:noProof/>
          <w:color w:val="000000"/>
          <w:sz w:val="24"/>
          <w:szCs w:val="24"/>
        </w:rPr>
        <w:t xml:space="preserve"> законодательством Российской Ф</w:t>
      </w:r>
      <w:r w:rsidR="00B6313F" w:rsidRPr="009538BA">
        <w:rPr>
          <w:rFonts w:ascii="Times New Roman" w:hAnsi="Times New Roman" w:cs="Times New Roman"/>
          <w:noProof/>
          <w:color w:val="000000"/>
          <w:sz w:val="24"/>
          <w:szCs w:val="24"/>
        </w:rPr>
        <w:t>ед</w:t>
      </w:r>
      <w:r w:rsidR="00FB223C">
        <w:rPr>
          <w:rFonts w:ascii="Times New Roman" w:hAnsi="Times New Roman" w:cs="Times New Roman"/>
          <w:noProof/>
          <w:color w:val="000000"/>
          <w:sz w:val="24"/>
          <w:szCs w:val="24"/>
        </w:rPr>
        <w:t>е</w:t>
      </w:r>
      <w:r w:rsidR="00B6313F" w:rsidRPr="009538BA">
        <w:rPr>
          <w:rFonts w:ascii="Times New Roman" w:hAnsi="Times New Roman" w:cs="Times New Roman"/>
          <w:noProof/>
          <w:color w:val="000000"/>
          <w:sz w:val="24"/>
          <w:szCs w:val="24"/>
        </w:rPr>
        <w:t>рации уполномоченн</w:t>
      </w:r>
      <w:r w:rsidR="00FB223C">
        <w:rPr>
          <w:rFonts w:ascii="Times New Roman" w:hAnsi="Times New Roman" w:cs="Times New Roman"/>
          <w:noProof/>
          <w:color w:val="000000"/>
          <w:sz w:val="24"/>
          <w:szCs w:val="24"/>
        </w:rPr>
        <w:t>ым</w:t>
      </w:r>
      <w:r w:rsidR="00B6313F" w:rsidRPr="009538BA">
        <w:rPr>
          <w:rFonts w:ascii="Times New Roman" w:hAnsi="Times New Roman" w:cs="Times New Roman"/>
          <w:noProof/>
          <w:color w:val="000000"/>
          <w:sz w:val="24"/>
          <w:szCs w:val="24"/>
        </w:rPr>
        <w:t xml:space="preserve"> органам власти</w:t>
      </w:r>
      <w:r w:rsidRPr="009538BA">
        <w:rPr>
          <w:rFonts w:ascii="Times New Roman" w:hAnsi="Times New Roman" w:cs="Times New Roman"/>
          <w:noProof/>
          <w:color w:val="000000"/>
          <w:sz w:val="24"/>
          <w:szCs w:val="24"/>
        </w:rPr>
        <w:t xml:space="preserve">. </w:t>
      </w: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9538BA" w:rsidRDefault="00B6313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w:t>
      </w:r>
      <w:r w:rsidR="00792326" w:rsidRPr="009538BA">
        <w:rPr>
          <w:rFonts w:ascii="Times New Roman" w:hAnsi="Times New Roman" w:cs="Times New Roman"/>
          <w:noProof/>
          <w:color w:val="000000"/>
          <w:sz w:val="24"/>
          <w:szCs w:val="24"/>
        </w:rPr>
        <w:t>в собственность третьим лицам в целях оценки соответствия данной документ</w:t>
      </w:r>
      <w:r w:rsidR="00FB223C">
        <w:rPr>
          <w:rFonts w:ascii="Times New Roman" w:hAnsi="Times New Roman" w:cs="Times New Roman"/>
          <w:noProof/>
          <w:color w:val="000000"/>
          <w:sz w:val="24"/>
          <w:szCs w:val="24"/>
        </w:rPr>
        <w:t>ации требованиям настоящего Дог</w:t>
      </w:r>
      <w:r w:rsidR="00792326" w:rsidRPr="009538BA">
        <w:rPr>
          <w:rFonts w:ascii="Times New Roman" w:hAnsi="Times New Roman" w:cs="Times New Roman"/>
          <w:noProof/>
          <w:color w:val="000000"/>
          <w:sz w:val="24"/>
          <w:szCs w:val="24"/>
        </w:rPr>
        <w:t>о</w:t>
      </w:r>
      <w:r w:rsidR="00FB223C">
        <w:rPr>
          <w:rFonts w:ascii="Times New Roman" w:hAnsi="Times New Roman" w:cs="Times New Roman"/>
          <w:noProof/>
          <w:color w:val="000000"/>
          <w:sz w:val="24"/>
          <w:szCs w:val="24"/>
        </w:rPr>
        <w:t>в</w:t>
      </w:r>
      <w:r w:rsidR="00792326" w:rsidRPr="009538BA">
        <w:rPr>
          <w:rFonts w:ascii="Times New Roman" w:hAnsi="Times New Roman" w:cs="Times New Roman"/>
          <w:noProof/>
          <w:color w:val="000000"/>
          <w:sz w:val="24"/>
          <w:szCs w:val="24"/>
        </w:rPr>
        <w:t>ора и действующего законо</w:t>
      </w:r>
      <w:r w:rsidR="00FB223C">
        <w:rPr>
          <w:rFonts w:ascii="Times New Roman" w:hAnsi="Times New Roman" w:cs="Times New Roman"/>
          <w:noProof/>
          <w:color w:val="000000"/>
          <w:sz w:val="24"/>
          <w:szCs w:val="24"/>
        </w:rPr>
        <w:t>дательства Российской Федерации.</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w:t>
      </w:r>
      <w:r w:rsidRPr="009538BA">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9538BA">
        <w:rPr>
          <w:rFonts w:ascii="Times New Roman" w:hAnsi="Times New Roman" w:cs="Times New Roman"/>
          <w:color w:val="000000"/>
          <w:sz w:val="24"/>
          <w:szCs w:val="24"/>
        </w:rPr>
        <w:t xml:space="preserve">на </w:t>
      </w:r>
      <w:r w:rsidR="006B327A">
        <w:rPr>
          <w:rFonts w:ascii="Times New Roman" w:hAnsi="Times New Roman" w:cs="Times New Roman"/>
          <w:color w:val="000000"/>
          <w:sz w:val="24"/>
          <w:szCs w:val="24"/>
        </w:rPr>
        <w:t>с</w:t>
      </w:r>
      <w:r w:rsidRPr="009538BA">
        <w:rPr>
          <w:rFonts w:ascii="Times New Roman" w:hAnsi="Times New Roman" w:cs="Times New Roman"/>
          <w:color w:val="000000"/>
          <w:sz w:val="24"/>
          <w:szCs w:val="24"/>
        </w:rPr>
        <w:t>троительной площадк</w:t>
      </w:r>
      <w:r w:rsidR="006B5948" w:rsidRPr="009538BA">
        <w:rPr>
          <w:rFonts w:ascii="Times New Roman" w:hAnsi="Times New Roman" w:cs="Times New Roman"/>
          <w:color w:val="000000"/>
          <w:sz w:val="24"/>
          <w:szCs w:val="24"/>
        </w:rPr>
        <w:t>е</w:t>
      </w:r>
      <w:r w:rsidRPr="009538BA">
        <w:rPr>
          <w:rFonts w:ascii="Times New Roman" w:hAnsi="Times New Roman" w:cs="Times New Roman"/>
          <w:noProof/>
          <w:color w:val="000000"/>
          <w:sz w:val="24"/>
          <w:szCs w:val="24"/>
        </w:rPr>
        <w:t>, а также не будет допускать осуществления указанных действий любыми иными лицами без предварительного письменного согласования с Заказчиком.</w:t>
      </w:r>
      <w:r w:rsidR="00FB223C">
        <w:rPr>
          <w:rFonts w:ascii="Times New Roman" w:hAnsi="Times New Roman" w:cs="Times New Roman"/>
          <w:noProof/>
          <w:color w:val="000000"/>
          <w:sz w:val="24"/>
          <w:szCs w:val="24"/>
        </w:rPr>
        <w:t xml:space="preserve"> Фотосъемка производится Генеральным Подрядчиком исключительно в целях включения в отчетность в соответствии с п.12.3.6.3 Договора.</w:t>
      </w:r>
    </w:p>
    <w:p w:rsidR="00CC4F8F" w:rsidRPr="009538BA" w:rsidRDefault="00CC4F8F" w:rsidP="00FF1420">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lastRenderedPageBreak/>
        <w:t xml:space="preserve">Генеральный </w:t>
      </w:r>
      <w:r w:rsidRPr="009538BA">
        <w:rPr>
          <w:rFonts w:ascii="Times New Roman" w:hAnsi="Times New Roman" w:cs="Times New Roman"/>
          <w:noProof/>
          <w:color w:val="000000"/>
          <w:sz w:val="24"/>
          <w:szCs w:val="24"/>
        </w:rPr>
        <w:t xml:space="preserve">Подрядчик обязуется использовать </w:t>
      </w:r>
      <w:r w:rsidR="004B5193" w:rsidRPr="009538BA">
        <w:rPr>
          <w:rFonts w:ascii="Times New Roman" w:hAnsi="Times New Roman" w:cs="Times New Roman"/>
          <w:noProof/>
          <w:color w:val="000000"/>
          <w:sz w:val="24"/>
          <w:szCs w:val="24"/>
        </w:rPr>
        <w:t>любую</w:t>
      </w:r>
      <w:r w:rsidRPr="009538BA">
        <w:rPr>
          <w:rFonts w:ascii="Times New Roman" w:hAnsi="Times New Roman" w:cs="Times New Roman"/>
          <w:noProof/>
          <w:color w:val="000000"/>
          <w:sz w:val="24"/>
          <w:szCs w:val="24"/>
        </w:rPr>
        <w:t xml:space="preserve"> документацию, включая </w:t>
      </w:r>
      <w:r w:rsidR="001B5FAE" w:rsidRPr="009538BA">
        <w:rPr>
          <w:rFonts w:ascii="Times New Roman" w:hAnsi="Times New Roman" w:cs="Times New Roman"/>
          <w:noProof/>
          <w:color w:val="000000"/>
          <w:sz w:val="24"/>
          <w:szCs w:val="24"/>
        </w:rPr>
        <w:t>д</w:t>
      </w:r>
      <w:r w:rsidRPr="009538BA">
        <w:rPr>
          <w:rFonts w:ascii="Times New Roman" w:hAnsi="Times New Roman" w:cs="Times New Roman"/>
          <w:noProof/>
          <w:color w:val="000000"/>
          <w:sz w:val="24"/>
          <w:szCs w:val="24"/>
        </w:rPr>
        <w:t>окументацию</w:t>
      </w:r>
      <w:r w:rsidR="00A87F5B" w:rsidRPr="009538BA">
        <w:rPr>
          <w:rFonts w:ascii="Times New Roman" w:hAnsi="Times New Roman" w:cs="Times New Roman"/>
          <w:noProof/>
          <w:color w:val="000000"/>
          <w:sz w:val="24"/>
          <w:szCs w:val="24"/>
        </w:rPr>
        <w:t>, переданную Зак</w:t>
      </w:r>
      <w:r w:rsidR="00514331">
        <w:rPr>
          <w:rFonts w:ascii="Times New Roman" w:hAnsi="Times New Roman" w:cs="Times New Roman"/>
          <w:noProof/>
          <w:color w:val="000000"/>
          <w:sz w:val="24"/>
          <w:szCs w:val="24"/>
        </w:rPr>
        <w:t>азчиком Генеральному Подрядчику</w:t>
      </w:r>
      <w:r w:rsidRPr="009538BA">
        <w:rPr>
          <w:rFonts w:ascii="Times New Roman" w:hAnsi="Times New Roman" w:cs="Times New Roman"/>
          <w:noProof/>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FB223C" w:rsidRDefault="00CC4F8F" w:rsidP="00FB223C">
      <w:pPr>
        <w:pStyle w:val="a4"/>
        <w:numPr>
          <w:ilvl w:val="1"/>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В случае ликвидации/реорганизации одной из Сторон Договора ликвидируемая/реорганизуемая Сторона должна передать другой </w:t>
      </w:r>
      <w:r w:rsidR="006B5948" w:rsidRPr="009538BA">
        <w:rPr>
          <w:rFonts w:ascii="Times New Roman" w:hAnsi="Times New Roman" w:cs="Times New Roman"/>
          <w:color w:val="000000"/>
          <w:sz w:val="24"/>
          <w:szCs w:val="24"/>
        </w:rPr>
        <w:t xml:space="preserve">Стороне </w:t>
      </w:r>
      <w:r w:rsidRPr="009538BA">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9538BA">
        <w:rPr>
          <w:rFonts w:ascii="Times New Roman" w:hAnsi="Times New Roman" w:cs="Times New Roman"/>
          <w:color w:val="000000"/>
          <w:sz w:val="24"/>
          <w:szCs w:val="24"/>
        </w:rPr>
        <w:t xml:space="preserve">Сторону </w:t>
      </w:r>
      <w:r w:rsidRPr="009538BA">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Pr>
          <w:rFonts w:ascii="Times New Roman" w:hAnsi="Times New Roman" w:cs="Times New Roman"/>
          <w:color w:val="000000"/>
          <w:sz w:val="24"/>
          <w:szCs w:val="24"/>
        </w:rPr>
        <w:t>низации соответствующей Стороны</w:t>
      </w:r>
      <w:r w:rsidRPr="00FB223C">
        <w:rPr>
          <w:rFonts w:ascii="Times New Roman" w:hAnsi="Times New Roman" w:cs="Times New Roman"/>
          <w:color w:val="000000"/>
          <w:sz w:val="24"/>
          <w:szCs w:val="24"/>
        </w:rPr>
        <w:t>.</w:t>
      </w:r>
    </w:p>
    <w:p w:rsidR="001A7047" w:rsidRPr="009538BA" w:rsidRDefault="001A7047" w:rsidP="00280527">
      <w:pPr>
        <w:tabs>
          <w:tab w:val="left" w:pos="993"/>
          <w:tab w:val="left" w:pos="1276"/>
        </w:tabs>
        <w:spacing w:after="0" w:line="240" w:lineRule="auto"/>
        <w:ind w:right="-1"/>
        <w:jc w:val="both"/>
        <w:rPr>
          <w:rFonts w:ascii="Times New Roman" w:hAnsi="Times New Roman"/>
          <w:color w:val="000000"/>
          <w:sz w:val="24"/>
          <w:szCs w:val="24"/>
        </w:rPr>
      </w:pPr>
    </w:p>
    <w:p w:rsidR="0046207B" w:rsidRPr="009538BA" w:rsidRDefault="0046207B" w:rsidP="00FF1420">
      <w:pPr>
        <w:pStyle w:val="a4"/>
        <w:numPr>
          <w:ilvl w:val="0"/>
          <w:numId w:val="56"/>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гарантии генерального подрядчика</w:t>
      </w:r>
    </w:p>
    <w:p w:rsidR="0046207B" w:rsidRPr="009538BA" w:rsidRDefault="0046207B" w:rsidP="0046207B">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46207B" w:rsidRPr="00EB65B3"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b/>
          <w:bCs/>
          <w:caps/>
          <w:color w:val="000000"/>
          <w:sz w:val="24"/>
          <w:szCs w:val="24"/>
        </w:rPr>
      </w:pPr>
      <w:r w:rsidRPr="00EB65B3">
        <w:rPr>
          <w:rFonts w:ascii="Times New Roman" w:hAnsi="Times New Roman"/>
          <w:color w:val="000000"/>
          <w:sz w:val="24"/>
          <w:szCs w:val="24"/>
        </w:rPr>
        <w:t>Генеральный Подрядчик настоящим гарантирует, что он обладает</w:t>
      </w:r>
      <w:r w:rsidRPr="00EB65B3">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w:t>
      </w:r>
    </w:p>
    <w:p w:rsidR="0046207B" w:rsidRPr="009538BA"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46207B" w:rsidRPr="009538BA"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9538BA">
        <w:rPr>
          <w:rFonts w:ascii="Times New Roman" w:hAnsi="Times New Roman" w:cs="Times New Roman"/>
          <w:sz w:val="24"/>
          <w:szCs w:val="24"/>
        </w:rPr>
        <w:t xml:space="preserve"> в процессе ликвидации.</w:t>
      </w:r>
    </w:p>
    <w:p w:rsidR="0046207B" w:rsidRPr="009538BA"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3C4CD2" w:rsidRPr="009538BA"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6207B" w:rsidRPr="003C4CD2" w:rsidRDefault="0046207B"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color w:val="000000"/>
          <w:sz w:val="24"/>
          <w:szCs w:val="24"/>
        </w:rPr>
      </w:pPr>
      <w:r w:rsidRPr="003C4CD2">
        <w:rPr>
          <w:rFonts w:ascii="Times New Roman" w:hAnsi="Times New Roman" w:cs="Times New Roman"/>
          <w:color w:val="000000"/>
          <w:sz w:val="24"/>
          <w:szCs w:val="24"/>
        </w:rPr>
        <w:t>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ПРОЧИЕ ПОЛОЖЕНИЯ</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Pr="009538BA" w:rsidRDefault="00CC4F8F"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color w:val="000000"/>
          <w:sz w:val="24"/>
          <w:szCs w:val="24"/>
        </w:rPr>
        <w:t xml:space="preserve">Генеральный Подрядчик вправе </w:t>
      </w:r>
      <w:r w:rsidR="00B81D01" w:rsidRPr="009538BA">
        <w:rPr>
          <w:rFonts w:ascii="Times New Roman" w:hAnsi="Times New Roman" w:cs="Times New Roman"/>
          <w:color w:val="000000"/>
          <w:sz w:val="24"/>
          <w:szCs w:val="24"/>
        </w:rPr>
        <w:t>передать</w:t>
      </w:r>
      <w:r w:rsidRPr="009538BA">
        <w:rPr>
          <w:rFonts w:ascii="Times New Roman" w:hAnsi="Times New Roman" w:cs="Times New Roman"/>
          <w:color w:val="000000"/>
          <w:sz w:val="24"/>
          <w:szCs w:val="24"/>
        </w:rPr>
        <w:t xml:space="preserve"> </w:t>
      </w:r>
      <w:r w:rsidR="00A55DF4" w:rsidRPr="009538BA">
        <w:rPr>
          <w:rFonts w:ascii="Times New Roman" w:hAnsi="Times New Roman" w:cs="Times New Roman"/>
          <w:color w:val="000000"/>
          <w:sz w:val="24"/>
          <w:szCs w:val="24"/>
        </w:rPr>
        <w:t xml:space="preserve">все или часть </w:t>
      </w:r>
      <w:r w:rsidRPr="009538BA">
        <w:rPr>
          <w:rFonts w:ascii="Times New Roman" w:hAnsi="Times New Roman" w:cs="Times New Roman"/>
          <w:color w:val="000000"/>
          <w:sz w:val="24"/>
          <w:szCs w:val="24"/>
        </w:rPr>
        <w:t>прав</w:t>
      </w:r>
      <w:r w:rsidR="00A55DF4" w:rsidRPr="009538BA">
        <w:rPr>
          <w:rFonts w:ascii="Times New Roman" w:hAnsi="Times New Roman" w:cs="Times New Roman"/>
          <w:color w:val="000000"/>
          <w:sz w:val="24"/>
          <w:szCs w:val="24"/>
        </w:rPr>
        <w:t xml:space="preserve"> и обязанностей</w:t>
      </w:r>
      <w:r w:rsidRPr="009538BA">
        <w:rPr>
          <w:rFonts w:ascii="Times New Roman" w:hAnsi="Times New Roman" w:cs="Times New Roman"/>
          <w:color w:val="000000"/>
          <w:sz w:val="24"/>
          <w:szCs w:val="24"/>
        </w:rPr>
        <w:t xml:space="preserve"> по настоящему Договору </w:t>
      </w:r>
      <w:r w:rsidR="00A55DF4" w:rsidRPr="009538BA">
        <w:rPr>
          <w:rFonts w:ascii="Times New Roman" w:hAnsi="Times New Roman" w:cs="Times New Roman"/>
          <w:color w:val="000000"/>
          <w:sz w:val="24"/>
          <w:szCs w:val="24"/>
        </w:rPr>
        <w:t xml:space="preserve">третьим лицам </w:t>
      </w:r>
      <w:r w:rsidRPr="009538BA">
        <w:rPr>
          <w:rFonts w:ascii="Times New Roman" w:hAnsi="Times New Roman" w:cs="Times New Roman"/>
          <w:iCs/>
          <w:color w:val="000000"/>
          <w:sz w:val="24"/>
          <w:szCs w:val="24"/>
        </w:rPr>
        <w:t xml:space="preserve">только </w:t>
      </w:r>
      <w:r w:rsidR="00B81D01" w:rsidRPr="009538BA">
        <w:rPr>
          <w:rFonts w:ascii="Times New Roman" w:hAnsi="Times New Roman" w:cs="Times New Roman"/>
          <w:iCs/>
          <w:color w:val="000000"/>
          <w:sz w:val="24"/>
          <w:szCs w:val="24"/>
        </w:rPr>
        <w:t>с предварительного</w:t>
      </w:r>
      <w:r w:rsidRPr="009538BA">
        <w:rPr>
          <w:rFonts w:ascii="Times New Roman" w:hAnsi="Times New Roman" w:cs="Times New Roman"/>
          <w:iCs/>
          <w:color w:val="000000"/>
          <w:sz w:val="24"/>
          <w:szCs w:val="24"/>
        </w:rPr>
        <w:t xml:space="preserve"> письменного согласия Заказчика</w:t>
      </w:r>
      <w:r w:rsidRPr="009538BA">
        <w:rPr>
          <w:rFonts w:ascii="Times New Roman" w:hAnsi="Times New Roman" w:cs="Times New Roman"/>
          <w:color w:val="000000"/>
          <w:sz w:val="24"/>
          <w:szCs w:val="24"/>
        </w:rPr>
        <w:t xml:space="preserve">. </w:t>
      </w:r>
    </w:p>
    <w:p w:rsidR="00CC4F8F" w:rsidRPr="009538BA" w:rsidRDefault="00CC4F8F"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Вся переписка между Заказчиком и Генеральным </w:t>
      </w:r>
      <w:r w:rsidR="00B85522" w:rsidRPr="009538BA">
        <w:rPr>
          <w:rFonts w:ascii="Times New Roman" w:hAnsi="Times New Roman" w:cs="Times New Roman"/>
          <w:sz w:val="24"/>
          <w:szCs w:val="24"/>
        </w:rPr>
        <w:t>Подрядчик</w:t>
      </w:r>
      <w:r w:rsidRPr="009538BA">
        <w:rPr>
          <w:rFonts w:ascii="Times New Roman" w:hAnsi="Times New Roman" w:cs="Times New Roman"/>
          <w:sz w:val="24"/>
          <w:szCs w:val="24"/>
        </w:rPr>
        <w:t>ом ведется на русском языке.</w:t>
      </w:r>
    </w:p>
    <w:p w:rsidR="00CC4F8F" w:rsidRPr="009538BA" w:rsidRDefault="00CC4F8F"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вступает в силу </w:t>
      </w:r>
      <w:r w:rsidR="00C43A50" w:rsidRPr="009538BA">
        <w:rPr>
          <w:rFonts w:ascii="Times New Roman" w:hAnsi="Times New Roman" w:cs="Times New Roman"/>
          <w:sz w:val="24"/>
          <w:szCs w:val="24"/>
        </w:rPr>
        <w:t>с момента</w:t>
      </w:r>
      <w:r w:rsidR="00B81D01" w:rsidRPr="009538BA">
        <w:rPr>
          <w:rFonts w:ascii="Times New Roman" w:hAnsi="Times New Roman" w:cs="Times New Roman"/>
          <w:sz w:val="24"/>
          <w:szCs w:val="24"/>
        </w:rPr>
        <w:t xml:space="preserve"> его</w:t>
      </w:r>
      <w:r w:rsidRPr="009538BA">
        <w:rPr>
          <w:rFonts w:ascii="Times New Roman" w:hAnsi="Times New Roman" w:cs="Times New Roman"/>
          <w:sz w:val="24"/>
          <w:szCs w:val="24"/>
        </w:rPr>
        <w:t xml:space="preserve"> подписания и действует до исполнения Сторонами </w:t>
      </w:r>
      <w:r w:rsidR="00B81D01" w:rsidRPr="009538BA">
        <w:rPr>
          <w:rFonts w:ascii="Times New Roman" w:hAnsi="Times New Roman" w:cs="Times New Roman"/>
          <w:sz w:val="24"/>
          <w:szCs w:val="24"/>
        </w:rPr>
        <w:t>своих</w:t>
      </w:r>
      <w:r w:rsidRPr="009538BA">
        <w:rPr>
          <w:rFonts w:ascii="Times New Roman" w:hAnsi="Times New Roman" w:cs="Times New Roman"/>
          <w:sz w:val="24"/>
          <w:szCs w:val="24"/>
        </w:rPr>
        <w:t xml:space="preserve"> обязательств</w:t>
      </w:r>
      <w:r w:rsidR="00C43A50" w:rsidRPr="009538BA">
        <w:rPr>
          <w:rFonts w:ascii="Times New Roman" w:hAnsi="Times New Roman" w:cs="Times New Roman"/>
          <w:sz w:val="24"/>
          <w:szCs w:val="24"/>
        </w:rPr>
        <w:t xml:space="preserve"> в полном объеме</w:t>
      </w:r>
      <w:r w:rsidRPr="009538BA">
        <w:rPr>
          <w:rFonts w:ascii="Times New Roman" w:hAnsi="Times New Roman" w:cs="Times New Roman"/>
          <w:sz w:val="24"/>
          <w:szCs w:val="24"/>
        </w:rPr>
        <w:t xml:space="preserve">.  </w:t>
      </w:r>
    </w:p>
    <w:p w:rsidR="00B775AA" w:rsidRPr="009538BA" w:rsidRDefault="00B775AA" w:rsidP="00FF1420">
      <w:pPr>
        <w:pStyle w:val="a4"/>
        <w:numPr>
          <w:ilvl w:val="1"/>
          <w:numId w:val="55"/>
        </w:numPr>
        <w:tabs>
          <w:tab w:val="left" w:pos="993"/>
          <w:tab w:val="left" w:pos="1276"/>
          <w:tab w:val="left" w:pos="9214"/>
        </w:tabs>
        <w:spacing w:after="0" w:line="240" w:lineRule="auto"/>
        <w:ind w:left="0"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lastRenderedPageBreak/>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B54713" w:rsidRPr="009538BA" w:rsidRDefault="00CC4F8F"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Настоящий договор подписан в </w:t>
      </w:r>
      <w:r w:rsidR="00E3435B" w:rsidRPr="009538BA">
        <w:rPr>
          <w:rFonts w:ascii="Times New Roman" w:hAnsi="Times New Roman" w:cs="Times New Roman"/>
          <w:sz w:val="24"/>
          <w:szCs w:val="24"/>
        </w:rPr>
        <w:t>3</w:t>
      </w:r>
      <w:r w:rsidR="00595C94"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w:t>
      </w:r>
      <w:r w:rsidR="00E3435B" w:rsidRPr="009538BA">
        <w:rPr>
          <w:rFonts w:ascii="Times New Roman" w:hAnsi="Times New Roman" w:cs="Times New Roman"/>
          <w:sz w:val="24"/>
          <w:szCs w:val="24"/>
        </w:rPr>
        <w:t>трех</w:t>
      </w:r>
      <w:r w:rsidR="00E2088A" w:rsidRPr="009538BA">
        <w:rPr>
          <w:rFonts w:ascii="Times New Roman" w:hAnsi="Times New Roman" w:cs="Times New Roman"/>
          <w:sz w:val="24"/>
          <w:szCs w:val="24"/>
        </w:rPr>
        <w:t xml:space="preserve">) </w:t>
      </w:r>
      <w:r w:rsidRPr="009538BA">
        <w:rPr>
          <w:rFonts w:ascii="Times New Roman" w:hAnsi="Times New Roman" w:cs="Times New Roman"/>
          <w:sz w:val="24"/>
          <w:szCs w:val="24"/>
        </w:rPr>
        <w:t xml:space="preserve">экземплярах на русском языке, по одному экземпляру для каждой из Сторон, </w:t>
      </w:r>
      <w:r w:rsidR="00E3435B" w:rsidRPr="009538BA">
        <w:rPr>
          <w:rFonts w:ascii="Times New Roman" w:hAnsi="Times New Roman" w:cs="Times New Roman"/>
          <w:sz w:val="24"/>
          <w:szCs w:val="24"/>
        </w:rPr>
        <w:t xml:space="preserve">и один экземпляр для Фонда, </w:t>
      </w:r>
      <w:r w:rsidR="00B81D01" w:rsidRPr="009538BA">
        <w:rPr>
          <w:rFonts w:ascii="Times New Roman" w:hAnsi="Times New Roman" w:cs="Times New Roman"/>
          <w:sz w:val="24"/>
          <w:szCs w:val="24"/>
        </w:rPr>
        <w:t>при этом</w:t>
      </w:r>
      <w:r w:rsidRPr="009538BA">
        <w:rPr>
          <w:rFonts w:ascii="Times New Roman" w:hAnsi="Times New Roman" w:cs="Times New Roman"/>
          <w:sz w:val="24"/>
          <w:szCs w:val="24"/>
        </w:rPr>
        <w:t xml:space="preserve"> </w:t>
      </w:r>
      <w:r w:rsidR="00E2088A" w:rsidRPr="009538BA">
        <w:rPr>
          <w:rFonts w:ascii="Times New Roman" w:hAnsi="Times New Roman" w:cs="Times New Roman"/>
          <w:sz w:val="24"/>
          <w:szCs w:val="24"/>
        </w:rPr>
        <w:t xml:space="preserve">все экземпляры </w:t>
      </w:r>
      <w:r w:rsidRPr="009538BA">
        <w:rPr>
          <w:rFonts w:ascii="Times New Roman" w:hAnsi="Times New Roman" w:cs="Times New Roman"/>
          <w:sz w:val="24"/>
          <w:szCs w:val="24"/>
        </w:rPr>
        <w:t>имеют одинаковую юридическую силу.</w:t>
      </w:r>
    </w:p>
    <w:p w:rsidR="001A7047" w:rsidRPr="00F45761" w:rsidRDefault="00CC4F8F" w:rsidP="00FF1420">
      <w:pPr>
        <w:pStyle w:val="a4"/>
        <w:numPr>
          <w:ilvl w:val="1"/>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sz w:val="24"/>
          <w:szCs w:val="24"/>
        </w:rPr>
        <w:t xml:space="preserve">Все изменения и дополнения к настоящему Договору оформляются в виде </w:t>
      </w:r>
      <w:r w:rsidR="00C43A50" w:rsidRPr="009538BA">
        <w:rPr>
          <w:rFonts w:ascii="Times New Roman" w:hAnsi="Times New Roman" w:cs="Times New Roman"/>
          <w:sz w:val="24"/>
          <w:szCs w:val="24"/>
        </w:rPr>
        <w:t>д</w:t>
      </w:r>
      <w:r w:rsidRPr="009538BA">
        <w:rPr>
          <w:rFonts w:ascii="Times New Roman" w:hAnsi="Times New Roman" w:cs="Times New Roman"/>
          <w:sz w:val="24"/>
          <w:szCs w:val="24"/>
        </w:rPr>
        <w:t xml:space="preserve">ополнительного соглашения, являющегося неотъемлемой </w:t>
      </w:r>
      <w:r w:rsidRPr="009538BA">
        <w:rPr>
          <w:rFonts w:ascii="Times New Roman" w:hAnsi="Times New Roman" w:cs="Times New Roman"/>
          <w:color w:val="000000"/>
          <w:sz w:val="24"/>
          <w:szCs w:val="24"/>
        </w:rPr>
        <w:t>частью</w:t>
      </w:r>
      <w:r w:rsidRPr="009538BA">
        <w:rPr>
          <w:rFonts w:ascii="Times New Roman" w:hAnsi="Times New Roman" w:cs="Times New Roman"/>
          <w:sz w:val="24"/>
          <w:szCs w:val="24"/>
        </w:rPr>
        <w:t xml:space="preserve"> настоящего Договора, и вступают в силу с момента подписания уполном</w:t>
      </w:r>
      <w:r w:rsidR="00FB223C">
        <w:rPr>
          <w:rFonts w:ascii="Times New Roman" w:hAnsi="Times New Roman" w:cs="Times New Roman"/>
          <w:sz w:val="24"/>
          <w:szCs w:val="24"/>
        </w:rPr>
        <w:t>оченными представителями Сторон</w:t>
      </w:r>
      <w:r w:rsidR="00405100" w:rsidRPr="009538BA">
        <w:rPr>
          <w:rFonts w:ascii="Times New Roman" w:hAnsi="Times New Roman" w:cs="Times New Roman"/>
          <w:sz w:val="24"/>
          <w:szCs w:val="24"/>
        </w:rPr>
        <w:t>.</w:t>
      </w:r>
    </w:p>
    <w:p w:rsidR="00F45761" w:rsidRPr="009538BA" w:rsidRDefault="00F45761" w:rsidP="00F45761">
      <w:pPr>
        <w:pStyle w:val="a4"/>
        <w:tabs>
          <w:tab w:val="left" w:pos="993"/>
          <w:tab w:val="left" w:pos="1276"/>
        </w:tabs>
        <w:spacing w:after="0" w:line="240" w:lineRule="auto"/>
        <w:ind w:left="709" w:right="-1"/>
        <w:jc w:val="both"/>
        <w:rPr>
          <w:rFonts w:ascii="Times New Roman" w:hAnsi="Times New Roman" w:cs="Times New Roman"/>
          <w:b/>
          <w:bCs/>
          <w:caps/>
          <w:color w:val="000000"/>
          <w:sz w:val="24"/>
          <w:szCs w:val="24"/>
        </w:rPr>
      </w:pPr>
    </w:p>
    <w:p w:rsidR="00CC4F8F" w:rsidRDefault="00CC4F8F" w:rsidP="00FF1420">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bCs/>
          <w:caps/>
          <w:color w:val="000000"/>
          <w:sz w:val="24"/>
          <w:szCs w:val="24"/>
        </w:rPr>
      </w:pPr>
      <w:r w:rsidRPr="009538BA">
        <w:rPr>
          <w:rFonts w:ascii="Times New Roman" w:hAnsi="Times New Roman" w:cs="Times New Roman"/>
          <w:b/>
          <w:bCs/>
          <w:caps/>
          <w:color w:val="000000"/>
          <w:sz w:val="24"/>
          <w:szCs w:val="24"/>
        </w:rPr>
        <w:t>перечень приложений</w:t>
      </w:r>
    </w:p>
    <w:p w:rsidR="00F76957" w:rsidRPr="00F76957" w:rsidRDefault="00F76957" w:rsidP="00F76957">
      <w:pPr>
        <w:tabs>
          <w:tab w:val="left" w:pos="993"/>
          <w:tab w:val="left" w:pos="1276"/>
        </w:tabs>
        <w:spacing w:after="0" w:line="240" w:lineRule="auto"/>
        <w:ind w:right="-1"/>
        <w:jc w:val="both"/>
        <w:rPr>
          <w:rFonts w:ascii="Times New Roman" w:hAnsi="Times New Roman"/>
          <w:b/>
          <w:bCs/>
          <w:caps/>
          <w:color w:val="000000"/>
          <w:sz w:val="24"/>
          <w:szCs w:val="24"/>
        </w:rPr>
      </w:pP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bCs/>
          <w:caps/>
          <w:color w:val="000000"/>
          <w:sz w:val="4"/>
          <w:szCs w:val="4"/>
        </w:rPr>
      </w:pPr>
    </w:p>
    <w:p w:rsidR="00CC4F8F" w:rsidRDefault="00CC4F8F"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9538BA">
        <w:rPr>
          <w:rFonts w:ascii="Times New Roman" w:hAnsi="Times New Roman" w:cs="Times New Roman"/>
          <w:sz w:val="24"/>
          <w:szCs w:val="24"/>
        </w:rPr>
        <w:t xml:space="preserve">К Договору прилагаются следующие Приложения, являющиеся его </w:t>
      </w:r>
      <w:r w:rsidR="00655FF3" w:rsidRPr="009538BA">
        <w:rPr>
          <w:rFonts w:ascii="Times New Roman" w:hAnsi="Times New Roman" w:cs="Times New Roman"/>
          <w:sz w:val="24"/>
          <w:szCs w:val="24"/>
        </w:rPr>
        <w:t>неотъемлемой частью</w:t>
      </w:r>
      <w:r w:rsidRPr="009538BA">
        <w:rPr>
          <w:rFonts w:ascii="Times New Roman" w:hAnsi="Times New Roman" w:cs="Times New Roman"/>
          <w:sz w:val="24"/>
          <w:szCs w:val="24"/>
        </w:rPr>
        <w:t>:</w:t>
      </w:r>
    </w:p>
    <w:p w:rsidR="00F76957" w:rsidRPr="009538BA" w:rsidRDefault="00F76957" w:rsidP="00473D1C">
      <w:pPr>
        <w:pStyle w:val="a4"/>
        <w:tabs>
          <w:tab w:val="left" w:pos="993"/>
          <w:tab w:val="left" w:pos="1276"/>
        </w:tabs>
        <w:spacing w:after="0" w:line="240" w:lineRule="auto"/>
        <w:ind w:left="0" w:right="-1" w:firstLine="709"/>
        <w:jc w:val="both"/>
        <w:rPr>
          <w:rFonts w:ascii="Times New Roman" w:hAnsi="Times New Roman" w:cs="Times New Roman"/>
          <w:sz w:val="24"/>
          <w:szCs w:val="24"/>
        </w:rPr>
      </w:pPr>
    </w:p>
    <w:tbl>
      <w:tblPr>
        <w:tblW w:w="0" w:type="auto"/>
        <w:tblInd w:w="893" w:type="dxa"/>
        <w:tblLook w:val="0000" w:firstRow="0" w:lastRow="0" w:firstColumn="0" w:lastColumn="0" w:noHBand="0" w:noVBand="0"/>
      </w:tblPr>
      <w:tblGrid>
        <w:gridCol w:w="2192"/>
        <w:gridCol w:w="295"/>
        <w:gridCol w:w="6521"/>
      </w:tblGrid>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D5587F" w:rsidRPr="002857EC">
              <w:rPr>
                <w:rFonts w:ascii="Times New Roman" w:hAnsi="Times New Roman"/>
                <w:bCs/>
                <w:sz w:val="24"/>
                <w:szCs w:val="24"/>
              </w:rPr>
              <w:t>1</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164E90"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 xml:space="preserve">Распределение </w:t>
            </w:r>
            <w:r w:rsidR="00094F83" w:rsidRPr="002857EC">
              <w:rPr>
                <w:rFonts w:ascii="Times New Roman" w:hAnsi="Times New Roman"/>
                <w:sz w:val="24"/>
                <w:szCs w:val="24"/>
              </w:rPr>
              <w:t>Цены Договора и Г</w:t>
            </w:r>
            <w:r w:rsidRPr="002857EC">
              <w:rPr>
                <w:rFonts w:ascii="Times New Roman" w:hAnsi="Times New Roman"/>
                <w:sz w:val="24"/>
                <w:szCs w:val="24"/>
              </w:rPr>
              <w:t xml:space="preserve">рафик </w:t>
            </w:r>
            <w:r w:rsidR="00DA5830">
              <w:rPr>
                <w:rFonts w:ascii="Times New Roman" w:hAnsi="Times New Roman"/>
                <w:sz w:val="24"/>
                <w:szCs w:val="24"/>
              </w:rPr>
              <w:t xml:space="preserve">освоения и </w:t>
            </w:r>
            <w:r w:rsidRPr="002857EC">
              <w:rPr>
                <w:rFonts w:ascii="Times New Roman" w:hAnsi="Times New Roman"/>
                <w:sz w:val="24"/>
                <w:szCs w:val="24"/>
              </w:rPr>
              <w:t>финансирования</w:t>
            </w:r>
            <w:r w:rsidR="00E54131" w:rsidRPr="002857EC">
              <w:rPr>
                <w:rFonts w:ascii="Times New Roman" w:hAnsi="Times New Roman"/>
                <w:sz w:val="24"/>
                <w:szCs w:val="24"/>
              </w:rPr>
              <w:t xml:space="preserve"> </w:t>
            </w:r>
          </w:p>
        </w:tc>
      </w:tr>
      <w:tr w:rsidR="00500BC6" w:rsidRPr="002857EC" w:rsidTr="001430DA">
        <w:trPr>
          <w:trHeight w:val="303"/>
        </w:trPr>
        <w:tc>
          <w:tcPr>
            <w:tcW w:w="2192" w:type="dxa"/>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bCs/>
                <w:sz w:val="24"/>
                <w:szCs w:val="24"/>
              </w:rPr>
              <w:t>2</w:t>
            </w:r>
          </w:p>
        </w:tc>
        <w:tc>
          <w:tcPr>
            <w:tcW w:w="295" w:type="dxa"/>
            <w:shd w:val="clear" w:color="auto" w:fill="auto"/>
          </w:tcPr>
          <w:p w:rsidR="00500BC6" w:rsidRPr="002857EC" w:rsidRDefault="00500BC6"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500BC6" w:rsidRPr="002857EC" w:rsidRDefault="00500BC6"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График</w:t>
            </w:r>
            <w:r w:rsidR="00816099" w:rsidRPr="002857EC">
              <w:rPr>
                <w:rFonts w:ascii="Times New Roman" w:hAnsi="Times New Roman"/>
                <w:sz w:val="24"/>
                <w:szCs w:val="24"/>
              </w:rPr>
              <w:t xml:space="preserve"> выполнения</w:t>
            </w:r>
            <w:r w:rsidRPr="002857EC">
              <w:rPr>
                <w:rFonts w:ascii="Times New Roman" w:hAnsi="Times New Roman"/>
                <w:sz w:val="24"/>
                <w:szCs w:val="24"/>
              </w:rPr>
              <w:t xml:space="preserve"> </w:t>
            </w:r>
            <w:r w:rsidR="00816099" w:rsidRPr="002857EC">
              <w:rPr>
                <w:rFonts w:ascii="Times New Roman" w:hAnsi="Times New Roman"/>
                <w:sz w:val="24"/>
                <w:szCs w:val="24"/>
              </w:rPr>
              <w:t>р</w:t>
            </w:r>
            <w:r w:rsidRPr="002857EC">
              <w:rPr>
                <w:rFonts w:ascii="Times New Roman" w:hAnsi="Times New Roman"/>
                <w:sz w:val="24"/>
                <w:szCs w:val="24"/>
              </w:rPr>
              <w:t>абот</w:t>
            </w:r>
          </w:p>
        </w:tc>
      </w:tr>
      <w:tr w:rsidR="004F180A" w:rsidRPr="002857EC" w:rsidTr="001430DA">
        <w:trPr>
          <w:trHeight w:val="303"/>
        </w:trPr>
        <w:tc>
          <w:tcPr>
            <w:tcW w:w="2192" w:type="dxa"/>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9B71C3" w:rsidRPr="002857EC">
              <w:rPr>
                <w:rFonts w:ascii="Times New Roman" w:hAnsi="Times New Roman"/>
                <w:sz w:val="24"/>
                <w:szCs w:val="24"/>
              </w:rPr>
              <w:t>3</w:t>
            </w:r>
          </w:p>
        </w:tc>
        <w:tc>
          <w:tcPr>
            <w:tcW w:w="295" w:type="dxa"/>
            <w:shd w:val="clear" w:color="auto" w:fill="auto"/>
          </w:tcPr>
          <w:p w:rsidR="004F180A" w:rsidRPr="002857EC" w:rsidRDefault="004F180A"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4F180A" w:rsidRPr="002857EC" w:rsidRDefault="00071FFC" w:rsidP="001A7047">
            <w:pPr>
              <w:tabs>
                <w:tab w:val="left" w:pos="993"/>
                <w:tab w:val="left" w:pos="1276"/>
              </w:tabs>
              <w:spacing w:after="0" w:line="240" w:lineRule="auto"/>
              <w:ind w:right="-1"/>
              <w:jc w:val="both"/>
              <w:rPr>
                <w:rFonts w:ascii="Times New Roman" w:hAnsi="Times New Roman"/>
                <w:sz w:val="24"/>
                <w:szCs w:val="24"/>
              </w:rPr>
            </w:pPr>
            <w:r w:rsidRPr="002857EC">
              <w:rPr>
                <w:rFonts w:ascii="Times New Roman" w:hAnsi="Times New Roman"/>
                <w:sz w:val="24"/>
                <w:szCs w:val="24"/>
              </w:rPr>
              <w:t>Форма</w:t>
            </w:r>
            <w:r w:rsidR="00D47973" w:rsidRPr="002857EC">
              <w:rPr>
                <w:rFonts w:ascii="Times New Roman" w:hAnsi="Times New Roman"/>
                <w:sz w:val="24"/>
                <w:szCs w:val="24"/>
              </w:rPr>
              <w:t>.</w:t>
            </w:r>
            <w:r w:rsidR="001430DA" w:rsidRPr="002857EC">
              <w:rPr>
                <w:rFonts w:ascii="Times New Roman" w:hAnsi="Times New Roman"/>
                <w:sz w:val="24"/>
                <w:szCs w:val="24"/>
              </w:rPr>
              <w:t xml:space="preserve"> </w:t>
            </w:r>
            <w:r w:rsidR="000B51CE" w:rsidRPr="002857EC">
              <w:rPr>
                <w:rFonts w:ascii="Times New Roman" w:hAnsi="Times New Roman"/>
                <w:sz w:val="24"/>
                <w:szCs w:val="24"/>
              </w:rPr>
              <w:t xml:space="preserve">Отчет о выполнении </w:t>
            </w:r>
            <w:proofErr w:type="spellStart"/>
            <w:r w:rsidR="002A739C" w:rsidRPr="002857EC">
              <w:rPr>
                <w:rFonts w:ascii="Times New Roman" w:hAnsi="Times New Roman"/>
                <w:sz w:val="24"/>
                <w:szCs w:val="24"/>
              </w:rPr>
              <w:t>М</w:t>
            </w:r>
            <w:r w:rsidR="000B51CE" w:rsidRPr="002857EC">
              <w:rPr>
                <w:rFonts w:ascii="Times New Roman" w:hAnsi="Times New Roman"/>
                <w:sz w:val="24"/>
                <w:szCs w:val="24"/>
              </w:rPr>
              <w:t>есячно</w:t>
            </w:r>
            <w:proofErr w:type="spellEnd"/>
            <w:r w:rsidR="000B51CE" w:rsidRPr="002857EC">
              <w:rPr>
                <w:rFonts w:ascii="Times New Roman" w:hAnsi="Times New Roman"/>
                <w:sz w:val="24"/>
                <w:szCs w:val="24"/>
              </w:rPr>
              <w:t xml:space="preserve">-суточного графика выполнения работ </w:t>
            </w:r>
          </w:p>
        </w:tc>
      </w:tr>
      <w:tr w:rsidR="00C94FD7" w:rsidRPr="002857EC" w:rsidTr="001430DA">
        <w:trPr>
          <w:trHeight w:val="303"/>
        </w:trPr>
        <w:tc>
          <w:tcPr>
            <w:tcW w:w="2192" w:type="dxa"/>
          </w:tcPr>
          <w:p w:rsidR="00FE75C4"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4</w:t>
            </w:r>
          </w:p>
          <w:p w:rsidR="00137B58"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5</w:t>
            </w:r>
          </w:p>
        </w:tc>
        <w:tc>
          <w:tcPr>
            <w:tcW w:w="295" w:type="dxa"/>
            <w:shd w:val="clear" w:color="auto" w:fill="auto"/>
          </w:tcPr>
          <w:p w:rsidR="00C94FD7" w:rsidRPr="002857EC" w:rsidRDefault="00C94FD7"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w:t>
            </w:r>
          </w:p>
        </w:tc>
        <w:tc>
          <w:tcPr>
            <w:tcW w:w="6521" w:type="dxa"/>
          </w:tcPr>
          <w:p w:rsidR="00D47973" w:rsidRPr="002857EC" w:rsidRDefault="00B321F0"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proofErr w:type="spellStart"/>
            <w:r w:rsidRPr="002857EC">
              <w:rPr>
                <w:rFonts w:ascii="Times New Roman" w:hAnsi="Times New Roman"/>
                <w:color w:val="000000"/>
                <w:sz w:val="24"/>
                <w:szCs w:val="24"/>
              </w:rPr>
              <w:t>Месячно</w:t>
            </w:r>
            <w:proofErr w:type="spellEnd"/>
            <w:r w:rsidRPr="002857EC">
              <w:rPr>
                <w:rFonts w:ascii="Times New Roman" w:hAnsi="Times New Roman"/>
                <w:color w:val="000000"/>
                <w:sz w:val="24"/>
                <w:szCs w:val="24"/>
              </w:rPr>
              <w:t>-суточн</w:t>
            </w:r>
            <w:r w:rsidR="000B51CE" w:rsidRPr="002857EC">
              <w:rPr>
                <w:rFonts w:ascii="Times New Roman" w:hAnsi="Times New Roman"/>
                <w:color w:val="000000"/>
                <w:sz w:val="24"/>
                <w:szCs w:val="24"/>
              </w:rPr>
              <w:t>ый</w:t>
            </w:r>
            <w:r w:rsidR="00FE75C4" w:rsidRPr="002857EC">
              <w:rPr>
                <w:rFonts w:ascii="Times New Roman" w:hAnsi="Times New Roman"/>
                <w:color w:val="000000"/>
                <w:sz w:val="24"/>
                <w:szCs w:val="24"/>
              </w:rPr>
              <w:t xml:space="preserve"> график</w:t>
            </w:r>
            <w:r w:rsidR="009103E1" w:rsidRPr="002857EC">
              <w:rPr>
                <w:rFonts w:ascii="Times New Roman" w:hAnsi="Times New Roman"/>
                <w:color w:val="000000"/>
                <w:sz w:val="24"/>
                <w:szCs w:val="24"/>
              </w:rPr>
              <w:t xml:space="preserve"> выполнения работ </w:t>
            </w:r>
          </w:p>
          <w:p w:rsidR="00137B58" w:rsidRPr="002857EC" w:rsidRDefault="00B321F0" w:rsidP="00D47973">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 поступлении и использовании средств Заказчика, перечисляемых по Договору </w:t>
            </w:r>
          </w:p>
        </w:tc>
      </w:tr>
      <w:tr w:rsidR="00B321F0" w:rsidRPr="002857EC" w:rsidTr="001430DA">
        <w:trPr>
          <w:trHeight w:val="303"/>
        </w:trPr>
        <w:tc>
          <w:tcPr>
            <w:tcW w:w="2192" w:type="dxa"/>
          </w:tcPr>
          <w:p w:rsidR="00B321F0" w:rsidRPr="002857EC" w:rsidRDefault="0063248E" w:rsidP="001A7047">
            <w:pPr>
              <w:tabs>
                <w:tab w:val="left" w:pos="993"/>
                <w:tab w:val="left" w:pos="1276"/>
              </w:tabs>
              <w:spacing w:after="0" w:line="240" w:lineRule="auto"/>
              <w:ind w:right="-1"/>
              <w:rPr>
                <w:rFonts w:ascii="Times New Roman" w:hAnsi="Times New Roman"/>
                <w:sz w:val="24"/>
                <w:szCs w:val="24"/>
              </w:rPr>
            </w:pPr>
            <w:r w:rsidRPr="002857EC">
              <w:rPr>
                <w:rFonts w:ascii="Times New Roman" w:hAnsi="Times New Roman"/>
                <w:sz w:val="24"/>
                <w:szCs w:val="24"/>
              </w:rPr>
              <w:t xml:space="preserve">Приложение № </w:t>
            </w:r>
            <w:r w:rsidR="003708B9">
              <w:rPr>
                <w:rFonts w:ascii="Times New Roman" w:hAnsi="Times New Roman"/>
                <w:sz w:val="24"/>
                <w:szCs w:val="24"/>
              </w:rPr>
              <w:t>6</w:t>
            </w:r>
          </w:p>
          <w:p w:rsidR="0023786A" w:rsidRPr="002857EC" w:rsidRDefault="0023786A" w:rsidP="001A7047">
            <w:pPr>
              <w:tabs>
                <w:tab w:val="left" w:pos="993"/>
                <w:tab w:val="left" w:pos="1276"/>
              </w:tabs>
              <w:spacing w:after="0" w:line="240" w:lineRule="auto"/>
              <w:ind w:right="-1"/>
              <w:rPr>
                <w:rFonts w:ascii="Times New Roman" w:hAnsi="Times New Roman"/>
                <w:sz w:val="24"/>
                <w:szCs w:val="24"/>
              </w:rPr>
            </w:pPr>
          </w:p>
          <w:p w:rsidR="0023786A" w:rsidRPr="002857EC" w:rsidRDefault="003708B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7</w:t>
            </w:r>
            <w:r w:rsidR="000B51CE" w:rsidRPr="002857EC">
              <w:rPr>
                <w:rFonts w:ascii="Times New Roman" w:hAnsi="Times New Roman"/>
                <w:sz w:val="24"/>
                <w:szCs w:val="24"/>
              </w:rPr>
              <w:t xml:space="preserve"> </w:t>
            </w:r>
          </w:p>
          <w:p w:rsidR="0023786A" w:rsidRDefault="003708B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8</w:t>
            </w:r>
            <w:r w:rsidR="001430DA" w:rsidRPr="002857EC">
              <w:rPr>
                <w:rFonts w:ascii="Times New Roman" w:hAnsi="Times New Roman"/>
                <w:sz w:val="24"/>
                <w:szCs w:val="24"/>
              </w:rPr>
              <w:t xml:space="preserve"> </w:t>
            </w:r>
          </w:p>
          <w:p w:rsidR="0023786A" w:rsidRPr="002857EC" w:rsidRDefault="0023786A" w:rsidP="001A7047">
            <w:pPr>
              <w:tabs>
                <w:tab w:val="left" w:pos="993"/>
                <w:tab w:val="left" w:pos="1276"/>
              </w:tabs>
              <w:spacing w:after="0" w:line="240" w:lineRule="auto"/>
              <w:ind w:right="-1"/>
              <w:rPr>
                <w:rFonts w:ascii="Times New Roman" w:hAnsi="Times New Roman"/>
                <w:sz w:val="24"/>
                <w:szCs w:val="24"/>
              </w:rPr>
            </w:pPr>
          </w:p>
          <w:p w:rsidR="003B0EE4" w:rsidRPr="002857EC" w:rsidRDefault="003708B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9</w:t>
            </w:r>
          </w:p>
          <w:p w:rsidR="00B37B35" w:rsidRPr="002857EC" w:rsidRDefault="00B37B35" w:rsidP="001A7047">
            <w:pPr>
              <w:tabs>
                <w:tab w:val="left" w:pos="993"/>
                <w:tab w:val="left" w:pos="1276"/>
              </w:tabs>
              <w:spacing w:after="0" w:line="240" w:lineRule="auto"/>
              <w:ind w:right="-1"/>
              <w:rPr>
                <w:rFonts w:ascii="Times New Roman" w:hAnsi="Times New Roman"/>
                <w:sz w:val="24"/>
                <w:szCs w:val="24"/>
              </w:rPr>
            </w:pPr>
          </w:p>
          <w:p w:rsidR="00B37B35" w:rsidRDefault="003708B9"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10</w:t>
            </w:r>
          </w:p>
          <w:p w:rsidR="00DA5830" w:rsidRDefault="00DA5830" w:rsidP="001A7047">
            <w:pPr>
              <w:tabs>
                <w:tab w:val="left" w:pos="993"/>
                <w:tab w:val="left" w:pos="1276"/>
              </w:tabs>
              <w:spacing w:after="0" w:line="240" w:lineRule="auto"/>
              <w:ind w:right="-1"/>
              <w:rPr>
                <w:rFonts w:ascii="Times New Roman" w:hAnsi="Times New Roman"/>
                <w:sz w:val="24"/>
                <w:szCs w:val="24"/>
              </w:rPr>
            </w:pPr>
            <w:r>
              <w:rPr>
                <w:rFonts w:ascii="Times New Roman" w:hAnsi="Times New Roman"/>
                <w:sz w:val="24"/>
                <w:szCs w:val="24"/>
              </w:rPr>
              <w:t>Приложение № 11</w:t>
            </w:r>
          </w:p>
          <w:p w:rsidR="00F76957" w:rsidRPr="002857EC" w:rsidRDefault="00F76957" w:rsidP="001A7047">
            <w:pPr>
              <w:tabs>
                <w:tab w:val="left" w:pos="993"/>
                <w:tab w:val="left" w:pos="1276"/>
              </w:tabs>
              <w:spacing w:after="0" w:line="240" w:lineRule="auto"/>
              <w:ind w:right="-1"/>
              <w:rPr>
                <w:rFonts w:ascii="Times New Roman" w:hAnsi="Times New Roman"/>
                <w:sz w:val="24"/>
                <w:szCs w:val="24"/>
              </w:rPr>
            </w:pPr>
          </w:p>
          <w:p w:rsidR="0075275A" w:rsidRDefault="00DA5830" w:rsidP="001A7047">
            <w:pPr>
              <w:tabs>
                <w:tab w:val="left" w:pos="993"/>
                <w:tab w:val="left" w:pos="1276"/>
              </w:tabs>
              <w:spacing w:after="0" w:line="240" w:lineRule="auto"/>
              <w:ind w:right="-1"/>
              <w:rPr>
                <w:rFonts w:ascii="Times New Roman" w:hAnsi="Times New Roman"/>
                <w:sz w:val="24"/>
                <w:szCs w:val="24"/>
                <w:lang w:val="en-US"/>
              </w:rPr>
            </w:pPr>
            <w:r>
              <w:rPr>
                <w:rFonts w:ascii="Times New Roman" w:hAnsi="Times New Roman"/>
                <w:sz w:val="24"/>
                <w:szCs w:val="24"/>
              </w:rPr>
              <w:t>Приложение № 12</w:t>
            </w:r>
          </w:p>
          <w:p w:rsidR="00D2166B" w:rsidRPr="002857EC" w:rsidRDefault="00D2166B" w:rsidP="001A7047">
            <w:pPr>
              <w:tabs>
                <w:tab w:val="left" w:pos="993"/>
                <w:tab w:val="left" w:pos="1276"/>
              </w:tabs>
              <w:spacing w:after="0" w:line="240" w:lineRule="auto"/>
              <w:ind w:right="-1"/>
              <w:rPr>
                <w:rFonts w:ascii="Times New Roman" w:hAnsi="Times New Roman"/>
                <w:sz w:val="24"/>
                <w:szCs w:val="24"/>
              </w:rPr>
            </w:pPr>
          </w:p>
        </w:tc>
        <w:tc>
          <w:tcPr>
            <w:tcW w:w="295" w:type="dxa"/>
            <w:shd w:val="clear" w:color="auto" w:fill="auto"/>
          </w:tcPr>
          <w:p w:rsidR="00B321F0" w:rsidRPr="002857EC" w:rsidRDefault="00B321F0" w:rsidP="001A7047">
            <w:pPr>
              <w:tabs>
                <w:tab w:val="left" w:pos="993"/>
                <w:tab w:val="left" w:pos="1276"/>
              </w:tabs>
              <w:spacing w:after="0" w:line="240" w:lineRule="auto"/>
              <w:ind w:right="-1"/>
              <w:rPr>
                <w:rFonts w:ascii="Times New Roman" w:hAnsi="Times New Roman"/>
                <w:sz w:val="24"/>
                <w:szCs w:val="24"/>
              </w:rPr>
            </w:pPr>
          </w:p>
        </w:tc>
        <w:tc>
          <w:tcPr>
            <w:tcW w:w="6521" w:type="dxa"/>
          </w:tcPr>
          <w:p w:rsidR="00B321F0" w:rsidRPr="002857EC" w:rsidRDefault="00AB4088"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Отчет об исполнении Графика выполнения Работ</w:t>
            </w:r>
            <w:r w:rsidR="000B51CE" w:rsidRPr="002857EC">
              <w:rPr>
                <w:rFonts w:ascii="Times New Roman" w:hAnsi="Times New Roman"/>
                <w:color w:val="000000"/>
                <w:sz w:val="24"/>
                <w:szCs w:val="24"/>
              </w:rPr>
              <w:t xml:space="preserve"> и </w:t>
            </w:r>
            <w:r w:rsidR="008817A1" w:rsidRPr="002857EC">
              <w:rPr>
                <w:rFonts w:ascii="Times New Roman" w:hAnsi="Times New Roman"/>
                <w:color w:val="000000"/>
                <w:sz w:val="24"/>
                <w:szCs w:val="24"/>
              </w:rPr>
              <w:t>Г</w:t>
            </w:r>
            <w:r w:rsidR="000B51CE" w:rsidRPr="002857EC">
              <w:rPr>
                <w:rFonts w:ascii="Times New Roman" w:hAnsi="Times New Roman"/>
                <w:color w:val="000000"/>
                <w:sz w:val="24"/>
                <w:szCs w:val="24"/>
              </w:rPr>
              <w:t xml:space="preserve">рафика </w:t>
            </w:r>
            <w:r w:rsidR="00E601F2">
              <w:rPr>
                <w:rFonts w:ascii="Times New Roman" w:hAnsi="Times New Roman"/>
                <w:color w:val="000000"/>
                <w:sz w:val="24"/>
                <w:szCs w:val="24"/>
              </w:rPr>
              <w:t xml:space="preserve">освоения и </w:t>
            </w:r>
            <w:r w:rsidR="000B51CE" w:rsidRPr="002857EC">
              <w:rPr>
                <w:rFonts w:ascii="Times New Roman" w:hAnsi="Times New Roman"/>
                <w:color w:val="000000"/>
                <w:sz w:val="24"/>
                <w:szCs w:val="24"/>
              </w:rPr>
              <w:t>финансирования</w:t>
            </w:r>
          </w:p>
          <w:p w:rsidR="0023786A" w:rsidRPr="002857EC"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Г</w:t>
            </w:r>
            <w:r w:rsidR="000B51CE" w:rsidRPr="002857EC">
              <w:rPr>
                <w:rFonts w:ascii="Times New Roman" w:hAnsi="Times New Roman"/>
                <w:color w:val="000000"/>
                <w:sz w:val="24"/>
                <w:szCs w:val="24"/>
              </w:rPr>
              <w:t>рафик поставки материалов и оборудования</w:t>
            </w:r>
          </w:p>
          <w:p w:rsidR="000B51CE" w:rsidRPr="002857EC" w:rsidRDefault="00D47973"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w:t>
            </w:r>
            <w:r w:rsidR="000B51CE" w:rsidRPr="002857EC">
              <w:rPr>
                <w:rFonts w:ascii="Times New Roman" w:hAnsi="Times New Roman"/>
                <w:color w:val="000000"/>
                <w:sz w:val="24"/>
                <w:szCs w:val="24"/>
              </w:rPr>
              <w:t xml:space="preserve">Отчет о ходе поставки материалов и оборудования </w:t>
            </w:r>
            <w:r w:rsidR="00DA5830">
              <w:rPr>
                <w:rFonts w:ascii="Times New Roman" w:hAnsi="Times New Roman"/>
                <w:color w:val="000000"/>
                <w:sz w:val="24"/>
                <w:szCs w:val="24"/>
              </w:rPr>
              <w:t>Генеральным подрядчиком</w:t>
            </w:r>
          </w:p>
          <w:p w:rsidR="00B37B35" w:rsidRDefault="008817A1" w:rsidP="001A7047">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Форма</w:t>
            </w:r>
            <w:r w:rsidR="00D47973" w:rsidRPr="002857EC">
              <w:rPr>
                <w:rFonts w:ascii="Times New Roman" w:hAnsi="Times New Roman"/>
                <w:color w:val="000000"/>
                <w:sz w:val="24"/>
                <w:szCs w:val="24"/>
              </w:rPr>
              <w:t>.</w:t>
            </w:r>
            <w:r w:rsidRPr="002857EC">
              <w:rPr>
                <w:rFonts w:ascii="Times New Roman" w:hAnsi="Times New Roman"/>
                <w:color w:val="000000"/>
                <w:sz w:val="24"/>
                <w:szCs w:val="24"/>
              </w:rPr>
              <w:t xml:space="preserve"> </w:t>
            </w:r>
            <w:r w:rsidR="00471979" w:rsidRPr="002857EC">
              <w:rPr>
                <w:rFonts w:ascii="Times New Roman" w:hAnsi="Times New Roman"/>
                <w:color w:val="000000"/>
                <w:sz w:val="24"/>
                <w:szCs w:val="24"/>
              </w:rPr>
              <w:t xml:space="preserve">График поставки Материалов и Оборудования </w:t>
            </w:r>
            <w:r w:rsidR="00DA5830">
              <w:rPr>
                <w:rFonts w:ascii="Times New Roman" w:hAnsi="Times New Roman"/>
                <w:color w:val="000000"/>
                <w:sz w:val="24"/>
                <w:szCs w:val="24"/>
              </w:rPr>
              <w:t xml:space="preserve">Генеральным подрядчиком </w:t>
            </w:r>
            <w:r w:rsidR="00471979" w:rsidRPr="002857EC">
              <w:rPr>
                <w:rFonts w:ascii="Times New Roman" w:hAnsi="Times New Roman"/>
                <w:color w:val="000000"/>
                <w:sz w:val="24"/>
                <w:szCs w:val="24"/>
              </w:rPr>
              <w:t>на месяц</w:t>
            </w:r>
          </w:p>
          <w:p w:rsidR="00DA5830" w:rsidRDefault="00DA5830" w:rsidP="001A7047">
            <w:pPr>
              <w:tabs>
                <w:tab w:val="left" w:pos="993"/>
                <w:tab w:val="left" w:pos="1276"/>
              </w:tabs>
              <w:spacing w:after="0" w:line="240" w:lineRule="auto"/>
              <w:ind w:right="-1"/>
              <w:jc w:val="both"/>
              <w:rPr>
                <w:rFonts w:ascii="Times New Roman" w:hAnsi="Times New Roman"/>
                <w:color w:val="000000"/>
                <w:sz w:val="24"/>
                <w:szCs w:val="24"/>
              </w:rPr>
            </w:pPr>
            <w:r w:rsidRPr="002310A1">
              <w:rPr>
                <w:rFonts w:ascii="Times New Roman" w:hAnsi="Times New Roman"/>
                <w:color w:val="000000"/>
                <w:sz w:val="24"/>
                <w:szCs w:val="24"/>
              </w:rPr>
              <w:t>Форма. Банковская Гарантия</w:t>
            </w:r>
          </w:p>
          <w:p w:rsidR="00294221" w:rsidRPr="00294221" w:rsidRDefault="00D2166B" w:rsidP="00294221">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 xml:space="preserve">Форма. Акт </w:t>
            </w:r>
            <w:r w:rsidR="00294221">
              <w:rPr>
                <w:rFonts w:ascii="Times New Roman" w:hAnsi="Times New Roman"/>
                <w:color w:val="000000"/>
                <w:sz w:val="24"/>
                <w:szCs w:val="24"/>
              </w:rPr>
              <w:t>приема-передачи</w:t>
            </w:r>
            <w:r w:rsidR="00294221" w:rsidRPr="00294221">
              <w:rPr>
                <w:rFonts w:ascii="Times New Roman" w:hAnsi="Times New Roman"/>
                <w:color w:val="000000"/>
                <w:sz w:val="24"/>
                <w:szCs w:val="24"/>
              </w:rPr>
              <w:t xml:space="preserve"> земельного участка </w:t>
            </w:r>
          </w:p>
          <w:p w:rsidR="00D2166B" w:rsidRPr="002857EC" w:rsidRDefault="00294221" w:rsidP="00294221">
            <w:pPr>
              <w:tabs>
                <w:tab w:val="left" w:pos="993"/>
                <w:tab w:val="left" w:pos="1276"/>
              </w:tabs>
              <w:spacing w:after="0" w:line="240" w:lineRule="auto"/>
              <w:ind w:right="-1"/>
              <w:jc w:val="both"/>
              <w:rPr>
                <w:rFonts w:ascii="Times New Roman" w:hAnsi="Times New Roman"/>
                <w:color w:val="000000"/>
                <w:sz w:val="24"/>
                <w:szCs w:val="24"/>
              </w:rPr>
            </w:pPr>
            <w:r w:rsidRPr="00294221">
              <w:rPr>
                <w:rFonts w:ascii="Times New Roman" w:hAnsi="Times New Roman"/>
                <w:color w:val="000000"/>
                <w:sz w:val="24"/>
                <w:szCs w:val="24"/>
              </w:rPr>
              <w:t>(его части) для организации Строительной площадки</w:t>
            </w:r>
          </w:p>
          <w:p w:rsidR="00D2166B" w:rsidRPr="002857EC" w:rsidRDefault="00D2166B" w:rsidP="00D2166B">
            <w:pPr>
              <w:tabs>
                <w:tab w:val="left" w:pos="993"/>
                <w:tab w:val="left" w:pos="1276"/>
              </w:tabs>
              <w:spacing w:after="0" w:line="240" w:lineRule="auto"/>
              <w:ind w:right="-1"/>
              <w:jc w:val="both"/>
              <w:rPr>
                <w:rFonts w:ascii="Times New Roman" w:hAnsi="Times New Roman"/>
                <w:color w:val="000000"/>
                <w:sz w:val="24"/>
                <w:szCs w:val="24"/>
              </w:rPr>
            </w:pPr>
            <w:r w:rsidRPr="002857EC">
              <w:rPr>
                <w:rFonts w:ascii="Times New Roman" w:hAnsi="Times New Roman"/>
                <w:color w:val="000000"/>
                <w:sz w:val="24"/>
                <w:szCs w:val="24"/>
              </w:rPr>
              <w:t>Перечень исходных данных</w:t>
            </w:r>
          </w:p>
          <w:p w:rsidR="00D2166B" w:rsidRPr="002857EC" w:rsidRDefault="00D2166B" w:rsidP="00D47973">
            <w:pPr>
              <w:tabs>
                <w:tab w:val="left" w:pos="993"/>
                <w:tab w:val="left" w:pos="1276"/>
              </w:tabs>
              <w:spacing w:after="0" w:line="240" w:lineRule="auto"/>
              <w:ind w:right="-1"/>
              <w:jc w:val="both"/>
              <w:rPr>
                <w:rFonts w:ascii="Times New Roman" w:hAnsi="Times New Roman"/>
                <w:color w:val="000000"/>
                <w:sz w:val="24"/>
                <w:szCs w:val="24"/>
              </w:rPr>
            </w:pPr>
          </w:p>
          <w:p w:rsidR="00BA3DB1" w:rsidRPr="002857EC" w:rsidRDefault="00BA3DB1" w:rsidP="001A7047">
            <w:pPr>
              <w:tabs>
                <w:tab w:val="left" w:pos="993"/>
                <w:tab w:val="left" w:pos="1276"/>
              </w:tabs>
              <w:spacing w:after="0" w:line="240" w:lineRule="auto"/>
              <w:ind w:right="-1"/>
              <w:jc w:val="both"/>
              <w:rPr>
                <w:rFonts w:ascii="Times New Roman" w:hAnsi="Times New Roman"/>
                <w:color w:val="000000"/>
                <w:sz w:val="8"/>
                <w:szCs w:val="8"/>
              </w:rPr>
            </w:pPr>
          </w:p>
        </w:tc>
      </w:tr>
    </w:tbl>
    <w:p w:rsidR="00F76957" w:rsidRDefault="00F76957" w:rsidP="00F76957">
      <w:pPr>
        <w:pStyle w:val="a4"/>
        <w:tabs>
          <w:tab w:val="left" w:pos="993"/>
          <w:tab w:val="left" w:pos="1276"/>
        </w:tabs>
        <w:spacing w:after="0" w:line="240" w:lineRule="auto"/>
        <w:ind w:left="709" w:right="-1"/>
        <w:jc w:val="both"/>
        <w:rPr>
          <w:rFonts w:ascii="Times New Roman" w:hAnsi="Times New Roman" w:cs="Times New Roman"/>
          <w:b/>
          <w:sz w:val="24"/>
          <w:szCs w:val="24"/>
        </w:rPr>
      </w:pPr>
    </w:p>
    <w:p w:rsidR="00E7563B" w:rsidRPr="009538BA" w:rsidRDefault="00355BB7" w:rsidP="00FF1420">
      <w:pPr>
        <w:pStyle w:val="a4"/>
        <w:numPr>
          <w:ilvl w:val="0"/>
          <w:numId w:val="55"/>
        </w:numPr>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АДРЕСА И РЕКВИЗИТЫ СТОРОН</w:t>
      </w:r>
    </w:p>
    <w:p w:rsidR="001A7047" w:rsidRPr="009538BA" w:rsidRDefault="001A7047" w:rsidP="001A7047">
      <w:pPr>
        <w:pStyle w:val="a4"/>
        <w:tabs>
          <w:tab w:val="left" w:pos="993"/>
          <w:tab w:val="left" w:pos="1276"/>
        </w:tabs>
        <w:spacing w:after="0" w:line="240" w:lineRule="auto"/>
        <w:ind w:left="709" w:right="-1"/>
        <w:jc w:val="both"/>
        <w:rPr>
          <w:rFonts w:ascii="Times New Roman" w:hAnsi="Times New Roman" w:cs="Times New Roman"/>
          <w:b/>
          <w:sz w:val="4"/>
          <w:szCs w:val="4"/>
        </w:rPr>
      </w:pPr>
    </w:p>
    <w:p w:rsidR="00355BB7" w:rsidRPr="00D30D82" w:rsidRDefault="00355BB7" w:rsidP="00473D1C">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ЗАКАЗЧИК</w:t>
      </w:r>
      <w:r w:rsidR="00D30D82">
        <w:rPr>
          <w:rFonts w:ascii="Times New Roman" w:hAnsi="Times New Roman" w:cs="Times New Roman"/>
          <w:b/>
          <w:sz w:val="24"/>
          <w:szCs w:val="24"/>
        </w:rPr>
        <w:t>:</w:t>
      </w:r>
    </w:p>
    <w:p w:rsidR="005A507C" w:rsidRPr="009538BA" w:rsidRDefault="00CA37A4" w:rsidP="00473D1C">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_________________________________________________</w:t>
      </w:r>
      <w:r w:rsidR="001A7047" w:rsidRPr="009538BA">
        <w:rPr>
          <w:rFonts w:ascii="Times New Roman" w:hAnsi="Times New Roman" w:cs="Times New Roman"/>
          <w:b/>
          <w:sz w:val="8"/>
          <w:szCs w:val="8"/>
        </w:rPr>
        <w:t>_______________________________________________________________________________________________________________________________________________________</w:t>
      </w:r>
    </w:p>
    <w:tbl>
      <w:tblPr>
        <w:tblW w:w="0" w:type="auto"/>
        <w:tblInd w:w="708" w:type="dxa"/>
        <w:tblLook w:val="04A0" w:firstRow="1" w:lastRow="0" w:firstColumn="1" w:lastColumn="0" w:noHBand="0" w:noVBand="1"/>
      </w:tblPr>
      <w:tblGrid>
        <w:gridCol w:w="2944"/>
        <w:gridCol w:w="6095"/>
      </w:tblGrid>
      <w:tr w:rsidR="005A507C" w:rsidRPr="002857EC" w:rsidTr="002857EC">
        <w:trPr>
          <w:trHeight w:val="27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Адрес места нахождения:</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5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Почтовый адрес: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Р</w:t>
            </w:r>
            <w:r w:rsidR="0037518F">
              <w:rPr>
                <w:rFonts w:ascii="Times New Roman" w:hAnsi="Times New Roman"/>
                <w:color w:val="000000"/>
                <w:sz w:val="24"/>
                <w:szCs w:val="24"/>
                <w:lang w:eastAsia="ru-RU"/>
              </w:rPr>
              <w:t>оссийская Федерация, 143026, г.</w:t>
            </w:r>
            <w:r w:rsidR="00F7695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2857EC" w:rsidTr="002857EC">
        <w:trPr>
          <w:trHeight w:val="24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Телефон: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(495) 967-01-48, доб.2146</w:t>
            </w:r>
          </w:p>
        </w:tc>
      </w:tr>
      <w:tr w:rsidR="005A507C" w:rsidRPr="002857EC" w:rsidTr="002857EC">
        <w:trPr>
          <w:trHeight w:val="207"/>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Факс:</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(495) 967-01-48, доб.2153</w:t>
            </w:r>
          </w:p>
        </w:tc>
      </w:tr>
      <w:tr w:rsidR="005A507C" w:rsidRPr="002857EC" w:rsidTr="002857EC">
        <w:trPr>
          <w:trHeight w:val="171"/>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ИНН/КПП:</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7701897582/773101001</w:t>
            </w:r>
          </w:p>
        </w:tc>
      </w:tr>
      <w:tr w:rsidR="006A05B0" w:rsidRPr="002857EC" w:rsidTr="002857EC">
        <w:trPr>
          <w:trHeight w:val="171"/>
        </w:trPr>
        <w:tc>
          <w:tcPr>
            <w:tcW w:w="2944" w:type="dxa"/>
            <w:shd w:val="clear" w:color="auto" w:fill="auto"/>
          </w:tcPr>
          <w:p w:rsidR="006A05B0" w:rsidRPr="002857EC" w:rsidRDefault="006A05B0" w:rsidP="002857EC">
            <w:pPr>
              <w:tabs>
                <w:tab w:val="left" w:pos="993"/>
                <w:tab w:val="left" w:pos="1276"/>
              </w:tabs>
              <w:spacing w:after="0" w:line="240" w:lineRule="auto"/>
              <w:ind w:right="-1"/>
              <w:jc w:val="both"/>
              <w:rPr>
                <w:rFonts w:ascii="Times New Roman" w:hAnsi="Times New Roman"/>
                <w:bCs/>
                <w:color w:val="333333"/>
                <w:sz w:val="24"/>
                <w:szCs w:val="24"/>
                <w:lang w:eastAsia="ru-RU"/>
              </w:rPr>
            </w:pPr>
            <w:r>
              <w:rPr>
                <w:rFonts w:ascii="Times New Roman" w:hAnsi="Times New Roman"/>
                <w:bCs/>
                <w:color w:val="333333"/>
                <w:sz w:val="24"/>
                <w:szCs w:val="24"/>
                <w:lang w:eastAsia="ru-RU"/>
              </w:rPr>
              <w:t>Банк:</w:t>
            </w:r>
          </w:p>
        </w:tc>
        <w:tc>
          <w:tcPr>
            <w:tcW w:w="6095" w:type="dxa"/>
            <w:shd w:val="clear" w:color="auto" w:fill="auto"/>
          </w:tcPr>
          <w:p w:rsidR="006A05B0" w:rsidRDefault="006A05B0"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ГПБ (ОАО), г. Москва</w:t>
            </w:r>
          </w:p>
        </w:tc>
      </w:tr>
      <w:tr w:rsidR="005A507C" w:rsidRPr="002857EC" w:rsidTr="002857EC">
        <w:trPr>
          <w:trHeight w:val="455"/>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Расчетный счет</w:t>
            </w:r>
            <w:r w:rsidRPr="002857EC">
              <w:rPr>
                <w:rFonts w:ascii="Times New Roman" w:hAnsi="Times New Roman"/>
                <w:color w:val="333333"/>
                <w:sz w:val="24"/>
                <w:szCs w:val="24"/>
                <w:lang w:eastAsia="ru-RU"/>
              </w:rPr>
              <w:t>:</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40702810692000005757</w:t>
            </w:r>
          </w:p>
        </w:tc>
      </w:tr>
      <w:tr w:rsidR="005A507C" w:rsidRPr="002857EC" w:rsidTr="002857EC">
        <w:trPr>
          <w:trHeight w:val="214"/>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Корреспондентский счет:</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30101810200000000823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БИК:</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044525823</w:t>
            </w:r>
          </w:p>
        </w:tc>
      </w:tr>
      <w:tr w:rsidR="005A507C" w:rsidRPr="002857EC" w:rsidTr="002857EC">
        <w:trPr>
          <w:trHeight w:val="192"/>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lastRenderedPageBreak/>
              <w:t>ОГРН:</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1107746949793</w:t>
            </w:r>
          </w:p>
        </w:tc>
      </w:tr>
      <w:tr w:rsidR="005A507C" w:rsidRPr="002857EC" w:rsidTr="002857EC">
        <w:trPr>
          <w:trHeight w:val="323"/>
        </w:trPr>
        <w:tc>
          <w:tcPr>
            <w:tcW w:w="2944" w:type="dxa"/>
            <w:shd w:val="clear" w:color="auto" w:fill="auto"/>
          </w:tcPr>
          <w:p w:rsidR="005A507C" w:rsidRPr="002857EC" w:rsidRDefault="005A507C" w:rsidP="002857EC">
            <w:pPr>
              <w:tabs>
                <w:tab w:val="left" w:pos="993"/>
                <w:tab w:val="left" w:pos="1276"/>
              </w:tabs>
              <w:spacing w:after="0" w:line="240" w:lineRule="auto"/>
              <w:ind w:right="-1"/>
              <w:jc w:val="both"/>
              <w:rPr>
                <w:rFonts w:ascii="Times New Roman" w:hAnsi="Times New Roman"/>
                <w:color w:val="333333"/>
                <w:sz w:val="24"/>
                <w:szCs w:val="24"/>
                <w:lang w:eastAsia="ru-RU"/>
              </w:rPr>
            </w:pPr>
            <w:r w:rsidRPr="002857EC">
              <w:rPr>
                <w:rFonts w:ascii="Times New Roman" w:hAnsi="Times New Roman"/>
                <w:bCs/>
                <w:color w:val="333333"/>
                <w:sz w:val="24"/>
                <w:szCs w:val="24"/>
                <w:lang w:eastAsia="ru-RU"/>
              </w:rPr>
              <w:t>ОКПО:</w:t>
            </w:r>
          </w:p>
        </w:tc>
        <w:tc>
          <w:tcPr>
            <w:tcW w:w="6095" w:type="dxa"/>
            <w:shd w:val="clear" w:color="auto" w:fill="auto"/>
          </w:tcPr>
          <w:p w:rsidR="005A507C" w:rsidRPr="002857EC" w:rsidRDefault="00E7295B" w:rsidP="002857EC">
            <w:pPr>
              <w:tabs>
                <w:tab w:val="left" w:pos="993"/>
                <w:tab w:val="left" w:pos="1276"/>
              </w:tabs>
              <w:spacing w:after="0" w:line="240" w:lineRule="auto"/>
              <w:ind w:right="-1"/>
              <w:jc w:val="both"/>
              <w:rPr>
                <w:rFonts w:ascii="Times New Roman" w:hAnsi="Times New Roman"/>
                <w:color w:val="000000"/>
                <w:sz w:val="24"/>
                <w:szCs w:val="24"/>
                <w:lang w:eastAsia="ru-RU"/>
              </w:rPr>
            </w:pPr>
            <w:r>
              <w:rPr>
                <w:rFonts w:ascii="Times New Roman" w:hAnsi="Times New Roman"/>
                <w:color w:val="000000"/>
                <w:sz w:val="24"/>
                <w:szCs w:val="24"/>
                <w:lang w:eastAsia="ru-RU"/>
              </w:rPr>
              <w:t>68891565</w:t>
            </w:r>
          </w:p>
        </w:tc>
      </w:tr>
    </w:tbl>
    <w:p w:rsidR="006A05B0"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9538BA" w:rsidRDefault="00355BB7"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r w:rsidRPr="009538BA">
        <w:rPr>
          <w:rFonts w:ascii="Times New Roman" w:hAnsi="Times New Roman" w:cs="Times New Roman"/>
          <w:b/>
          <w:sz w:val="24"/>
          <w:szCs w:val="24"/>
        </w:rPr>
        <w:t>ГЕНЕРАЛЬНЫЙ ПОДРЯДЧИК:</w:t>
      </w:r>
      <w:r w:rsidR="00616F1C" w:rsidRPr="009538BA">
        <w:rPr>
          <w:rFonts w:ascii="Times New Roman" w:hAnsi="Times New Roman" w:cs="Times New Roman"/>
          <w:b/>
          <w:sz w:val="24"/>
          <w:szCs w:val="24"/>
        </w:rPr>
        <w:t xml:space="preserve"> </w:t>
      </w:r>
    </w:p>
    <w:p w:rsidR="00355BB7" w:rsidRPr="009538BA" w:rsidRDefault="001A7047" w:rsidP="001A7047">
      <w:pPr>
        <w:pStyle w:val="a4"/>
        <w:tabs>
          <w:tab w:val="left" w:pos="993"/>
          <w:tab w:val="left" w:pos="1276"/>
        </w:tabs>
        <w:spacing w:after="0" w:line="240" w:lineRule="auto"/>
        <w:ind w:left="0" w:right="-1" w:firstLine="709"/>
        <w:jc w:val="both"/>
        <w:rPr>
          <w:rFonts w:ascii="Times New Roman" w:hAnsi="Times New Roman" w:cs="Times New Roman"/>
          <w:b/>
          <w:sz w:val="8"/>
          <w:szCs w:val="8"/>
        </w:rPr>
      </w:pPr>
      <w:r w:rsidRPr="009538BA">
        <w:rPr>
          <w:rFonts w:ascii="Times New Roman" w:hAnsi="Times New Roman" w:cs="Times New Roman"/>
          <w:b/>
          <w:sz w:val="8"/>
          <w:szCs w:val="8"/>
        </w:rPr>
        <w:t>_______________________________</w:t>
      </w:r>
      <w:r w:rsidR="00CA37A4" w:rsidRPr="009538BA">
        <w:rPr>
          <w:rFonts w:ascii="Times New Roman" w:hAnsi="Times New Roman" w:cs="Times New Roman"/>
          <w:b/>
          <w:sz w:val="8"/>
          <w:szCs w:val="8"/>
        </w:rPr>
        <w:t>___________________</w:t>
      </w:r>
      <w:r w:rsidRPr="009538BA">
        <w:rPr>
          <w:rFonts w:ascii="Times New Roman" w:hAnsi="Times New Roman" w:cs="Times New Roman"/>
          <w:b/>
          <w:sz w:val="8"/>
          <w:szCs w:val="8"/>
        </w:rPr>
        <w:t>______________________________________________________________________________________________________________________________________________________</w:t>
      </w:r>
    </w:p>
    <w:tbl>
      <w:tblPr>
        <w:tblW w:w="0" w:type="auto"/>
        <w:tblInd w:w="709" w:type="dxa"/>
        <w:tblLook w:val="04A0" w:firstRow="1" w:lastRow="0" w:firstColumn="1" w:lastColumn="0" w:noHBand="0" w:noVBand="1"/>
      </w:tblPr>
      <w:tblGrid>
        <w:gridCol w:w="2972"/>
        <w:gridCol w:w="5978"/>
      </w:tblGrid>
      <w:tr w:rsidR="00355BB7" w:rsidRPr="002857EC" w:rsidTr="002857EC">
        <w:trPr>
          <w:trHeight w:val="237"/>
        </w:trPr>
        <w:tc>
          <w:tcPr>
            <w:tcW w:w="2972" w:type="dxa"/>
            <w:shd w:val="clear" w:color="auto" w:fill="auto"/>
          </w:tcPr>
          <w:p w:rsidR="00355BB7" w:rsidRPr="002857EC" w:rsidRDefault="00095DBC"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Адрес места нахождения</w:t>
            </w:r>
            <w:r w:rsidR="00355BB7" w:rsidRPr="002857EC">
              <w:rPr>
                <w:rFonts w:ascii="Times New Roman" w:hAnsi="Times New Roman" w:cs="Times New Roman"/>
                <w:bCs/>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8208FF"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 xml:space="preserve">Почтовый </w:t>
            </w:r>
            <w:r w:rsidR="00355BB7" w:rsidRPr="002857EC">
              <w:rPr>
                <w:rFonts w:ascii="Times New Roman" w:hAnsi="Times New Roman" w:cs="Times New Roman"/>
                <w:bCs/>
                <w:color w:val="333333"/>
                <w:sz w:val="24"/>
                <w:szCs w:val="24"/>
                <w:lang w:eastAsia="ru-RU"/>
              </w:rPr>
              <w:t>адрес: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Телефон: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Факс:</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ИНН/КПП:</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Расчетный счет</w:t>
            </w:r>
            <w:r w:rsidRPr="002857EC">
              <w:rPr>
                <w:rFonts w:ascii="Times New Roman" w:hAnsi="Times New Roman" w:cs="Times New Roman"/>
                <w:color w:val="333333"/>
                <w:sz w:val="24"/>
                <w:szCs w:val="24"/>
                <w:lang w:eastAsia="ru-RU"/>
              </w:rPr>
              <w:t>:</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Корреспондентский счет:</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БИК:</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237"/>
        </w:trPr>
        <w:tc>
          <w:tcPr>
            <w:tcW w:w="2972"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333333"/>
                <w:sz w:val="24"/>
                <w:szCs w:val="24"/>
                <w:lang w:eastAsia="ru-RU"/>
              </w:rPr>
            </w:pPr>
            <w:r w:rsidRPr="002857EC">
              <w:rPr>
                <w:rFonts w:ascii="Times New Roman" w:hAnsi="Times New Roman" w:cs="Times New Roman"/>
                <w:bCs/>
                <w:color w:val="333333"/>
                <w:sz w:val="24"/>
                <w:szCs w:val="24"/>
                <w:lang w:eastAsia="ru-RU"/>
              </w:rPr>
              <w:t>ОГРН:</w:t>
            </w: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r w:rsidR="00355BB7" w:rsidRPr="002857EC" w:rsidTr="002857EC">
        <w:trPr>
          <w:trHeight w:val="487"/>
        </w:trPr>
        <w:tc>
          <w:tcPr>
            <w:tcW w:w="2972" w:type="dxa"/>
            <w:shd w:val="clear" w:color="auto" w:fill="auto"/>
          </w:tcPr>
          <w:p w:rsidR="00355BB7" w:rsidRDefault="00355BB7" w:rsidP="002857EC">
            <w:pPr>
              <w:pStyle w:val="a4"/>
              <w:tabs>
                <w:tab w:val="left" w:pos="993"/>
                <w:tab w:val="left" w:pos="1276"/>
              </w:tabs>
              <w:spacing w:after="0" w:line="240" w:lineRule="auto"/>
              <w:ind w:left="0" w:right="-1"/>
              <w:jc w:val="both"/>
              <w:rPr>
                <w:rFonts w:ascii="Times New Roman" w:hAnsi="Times New Roman" w:cs="Times New Roman"/>
                <w:bCs/>
                <w:color w:val="333333"/>
                <w:sz w:val="24"/>
                <w:szCs w:val="24"/>
                <w:lang w:eastAsia="ru-RU"/>
              </w:rPr>
            </w:pPr>
            <w:r w:rsidRPr="002857EC">
              <w:rPr>
                <w:rFonts w:ascii="Times New Roman" w:hAnsi="Times New Roman" w:cs="Times New Roman"/>
                <w:bCs/>
                <w:color w:val="333333"/>
                <w:sz w:val="24"/>
                <w:szCs w:val="24"/>
                <w:lang w:eastAsia="ru-RU"/>
              </w:rPr>
              <w:t>ОКПО:</w:t>
            </w:r>
          </w:p>
          <w:p w:rsidR="00EA3A87" w:rsidRPr="002857EC" w:rsidRDefault="00EA3A87" w:rsidP="002857EC">
            <w:pPr>
              <w:pStyle w:val="a4"/>
              <w:tabs>
                <w:tab w:val="left" w:pos="993"/>
                <w:tab w:val="left" w:pos="1276"/>
              </w:tabs>
              <w:spacing w:after="0" w:line="240" w:lineRule="auto"/>
              <w:ind w:left="0" w:right="-1"/>
              <w:jc w:val="both"/>
              <w:rPr>
                <w:rFonts w:ascii="Times New Roman" w:hAnsi="Times New Roman" w:cs="Times New Roman"/>
                <w:color w:val="333333"/>
                <w:sz w:val="8"/>
                <w:szCs w:val="8"/>
                <w:lang w:eastAsia="ru-RU"/>
              </w:rPr>
            </w:pPr>
          </w:p>
        </w:tc>
        <w:tc>
          <w:tcPr>
            <w:tcW w:w="5978" w:type="dxa"/>
            <w:shd w:val="clear" w:color="auto" w:fill="auto"/>
          </w:tcPr>
          <w:p w:rsidR="00355BB7" w:rsidRPr="002857EC" w:rsidRDefault="00355BB7" w:rsidP="002857EC">
            <w:pPr>
              <w:pStyle w:val="a4"/>
              <w:tabs>
                <w:tab w:val="left" w:pos="993"/>
                <w:tab w:val="left" w:pos="1276"/>
              </w:tabs>
              <w:spacing w:after="0" w:line="240" w:lineRule="auto"/>
              <w:ind w:left="0" w:right="-1"/>
              <w:jc w:val="both"/>
              <w:rPr>
                <w:rFonts w:ascii="Times New Roman" w:hAnsi="Times New Roman" w:cs="Times New Roman"/>
                <w:color w:val="000000"/>
                <w:sz w:val="24"/>
                <w:szCs w:val="24"/>
                <w:lang w:eastAsia="ru-RU"/>
              </w:rPr>
            </w:pPr>
          </w:p>
        </w:tc>
      </w:tr>
    </w:tbl>
    <w:p w:rsidR="002857EC" w:rsidRPr="002857EC" w:rsidRDefault="002857EC" w:rsidP="002857EC">
      <w:pPr>
        <w:spacing w:after="0"/>
        <w:rPr>
          <w:vanish/>
        </w:rPr>
      </w:pPr>
    </w:p>
    <w:tbl>
      <w:tblPr>
        <w:tblW w:w="10562" w:type="dxa"/>
        <w:tblInd w:w="108" w:type="dxa"/>
        <w:tblLayout w:type="fixed"/>
        <w:tblLook w:val="01E0" w:firstRow="1" w:lastRow="1" w:firstColumn="1" w:lastColumn="1" w:noHBand="0" w:noVBand="0"/>
      </w:tblPr>
      <w:tblGrid>
        <w:gridCol w:w="5202"/>
        <w:gridCol w:w="5360"/>
      </w:tblGrid>
      <w:tr w:rsidR="00595C94" w:rsidRPr="002857EC" w:rsidTr="001430DA">
        <w:trPr>
          <w:trHeight w:val="552"/>
        </w:trPr>
        <w:tc>
          <w:tcPr>
            <w:tcW w:w="5202" w:type="dxa"/>
          </w:tcPr>
          <w:p w:rsidR="00595C94" w:rsidRPr="002857EC"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2857EC">
              <w:rPr>
                <w:rFonts w:ascii="Times New Roman" w:hAnsi="Times New Roman"/>
                <w:b/>
                <w:bCs/>
                <w:color w:val="333333"/>
                <w:sz w:val="24"/>
                <w:szCs w:val="24"/>
              </w:rPr>
              <w:br w:type="page"/>
            </w:r>
            <w:r w:rsidRPr="009538BA">
              <w:rPr>
                <w:rFonts w:ascii="Times New Roman" w:eastAsia="Times New Roman" w:hAnsi="Times New Roman"/>
                <w:b/>
                <w:sz w:val="24"/>
                <w:szCs w:val="24"/>
                <w:lang w:eastAsia="ru-RU"/>
              </w:rPr>
              <w:t>Заказчик</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8"/>
                <w:szCs w:val="8"/>
                <w:lang w:eastAsia="ru-RU"/>
              </w:rPr>
            </w:pPr>
          </w:p>
        </w:tc>
        <w:tc>
          <w:tcPr>
            <w:tcW w:w="5360" w:type="dxa"/>
          </w:tcPr>
          <w:p w:rsidR="00595C94" w:rsidRPr="009538BA" w:rsidRDefault="00DD3B5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 xml:space="preserve">                 </w:t>
            </w:r>
            <w:r w:rsidR="00595C94" w:rsidRPr="009538BA">
              <w:rPr>
                <w:rFonts w:ascii="Times New Roman" w:eastAsia="Times New Roman" w:hAnsi="Times New Roman"/>
                <w:b/>
                <w:sz w:val="24"/>
                <w:szCs w:val="24"/>
                <w:lang w:eastAsia="ru-RU"/>
              </w:rPr>
              <w:t>Ге</w:t>
            </w:r>
            <w:r w:rsidR="001430DA" w:rsidRPr="009538BA">
              <w:rPr>
                <w:rFonts w:ascii="Times New Roman" w:eastAsia="Times New Roman" w:hAnsi="Times New Roman"/>
                <w:b/>
                <w:sz w:val="24"/>
                <w:szCs w:val="24"/>
                <w:lang w:eastAsia="ru-RU"/>
              </w:rPr>
              <w:t>неральный Подрядчик</w:t>
            </w: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b/>
                <w:sz w:val="24"/>
                <w:szCs w:val="24"/>
                <w:lang w:eastAsia="ru-RU"/>
              </w:rPr>
              <w:t>__</w:t>
            </w:r>
            <w:r w:rsidR="00812459"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w:t>
            </w:r>
            <w:r w:rsidRPr="009538BA">
              <w:rPr>
                <w:rFonts w:ascii="Times New Roman" w:eastAsia="Times New Roman" w:hAnsi="Times New Roman"/>
                <w:b/>
                <w:sz w:val="24"/>
                <w:szCs w:val="24"/>
                <w:lang w:eastAsia="ru-RU"/>
              </w:rPr>
              <w:t xml:space="preserve">/                                </w:t>
            </w:r>
          </w:p>
        </w:tc>
        <w:tc>
          <w:tcPr>
            <w:tcW w:w="5360" w:type="dxa"/>
          </w:tcPr>
          <w:p w:rsidR="00595C94" w:rsidRPr="009538BA" w:rsidRDefault="00812459" w:rsidP="001430DA">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00595C94" w:rsidRPr="009538BA">
              <w:rPr>
                <w:rFonts w:ascii="Times New Roman" w:eastAsia="Times New Roman" w:hAnsi="Times New Roman"/>
                <w:b/>
                <w:sz w:val="24"/>
                <w:szCs w:val="24"/>
                <w:lang w:eastAsia="ru-RU"/>
              </w:rPr>
              <w:t>__</w:t>
            </w:r>
            <w:r w:rsidR="00616F1C" w:rsidRPr="009538BA">
              <w:rPr>
                <w:rFonts w:ascii="Times New Roman" w:eastAsia="Times New Roman" w:hAnsi="Times New Roman"/>
                <w:b/>
                <w:sz w:val="24"/>
                <w:szCs w:val="24"/>
                <w:lang w:eastAsia="ru-RU"/>
              </w:rPr>
              <w:t xml:space="preserve">______________/ </w:t>
            </w:r>
            <w:r w:rsidR="00CA37A4" w:rsidRPr="009538BA">
              <w:rPr>
                <w:rFonts w:ascii="Times New Roman" w:eastAsia="Times New Roman" w:hAnsi="Times New Roman"/>
                <w:b/>
                <w:sz w:val="24"/>
                <w:szCs w:val="24"/>
                <w:lang w:eastAsia="ru-RU"/>
              </w:rPr>
              <w:t>______________</w:t>
            </w:r>
            <w:r w:rsidR="00595C94" w:rsidRPr="009538BA">
              <w:rPr>
                <w:rFonts w:ascii="Times New Roman" w:eastAsia="Times New Roman" w:hAnsi="Times New Roman"/>
                <w:b/>
                <w:sz w:val="24"/>
                <w:szCs w:val="24"/>
                <w:lang w:eastAsia="ru-RU"/>
              </w:rPr>
              <w:t xml:space="preserve">/                                </w:t>
            </w:r>
          </w:p>
          <w:p w:rsidR="00595C94" w:rsidRPr="009538BA"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8"/>
                <w:szCs w:val="8"/>
                <w:lang w:eastAsia="ru-RU"/>
              </w:rPr>
            </w:pPr>
          </w:p>
        </w:tc>
      </w:tr>
      <w:tr w:rsidR="00595C94" w:rsidRPr="002857EC" w:rsidTr="001430DA">
        <w:trPr>
          <w:trHeight w:val="552"/>
        </w:trPr>
        <w:tc>
          <w:tcPr>
            <w:tcW w:w="5202" w:type="dxa"/>
          </w:tcPr>
          <w:p w:rsidR="00595C94" w:rsidRPr="009538BA"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М.П.</w:t>
            </w:r>
          </w:p>
        </w:tc>
        <w:tc>
          <w:tcPr>
            <w:tcW w:w="5360" w:type="dxa"/>
          </w:tcPr>
          <w:p w:rsidR="00595C94" w:rsidRPr="00884D64"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9538BA">
              <w:rPr>
                <w:rFonts w:ascii="Times New Roman" w:eastAsia="Times New Roman" w:hAnsi="Times New Roman"/>
                <w:sz w:val="24"/>
                <w:szCs w:val="24"/>
                <w:lang w:eastAsia="ru-RU"/>
              </w:rPr>
              <w:t xml:space="preserve">                  </w:t>
            </w:r>
            <w:r w:rsidR="00DD3B54" w:rsidRPr="009538BA">
              <w:rPr>
                <w:rFonts w:ascii="Times New Roman" w:eastAsia="Times New Roman" w:hAnsi="Times New Roman"/>
                <w:sz w:val="24"/>
                <w:szCs w:val="24"/>
                <w:lang w:eastAsia="ru-RU"/>
              </w:rPr>
              <w:t xml:space="preserve">            </w:t>
            </w:r>
            <w:r w:rsidRPr="009538BA">
              <w:rPr>
                <w:rFonts w:ascii="Times New Roman" w:eastAsia="Times New Roman" w:hAnsi="Times New Roman"/>
                <w:sz w:val="24"/>
                <w:szCs w:val="24"/>
                <w:lang w:eastAsia="ru-RU"/>
              </w:rPr>
              <w:t xml:space="preserve"> М.П.</w:t>
            </w:r>
          </w:p>
        </w:tc>
      </w:tr>
    </w:tbl>
    <w:p w:rsidR="003C6D47" w:rsidRPr="001430DA" w:rsidRDefault="003C6D47" w:rsidP="001430DA">
      <w:pPr>
        <w:tabs>
          <w:tab w:val="left" w:pos="993"/>
          <w:tab w:val="left" w:pos="1276"/>
        </w:tabs>
        <w:spacing w:after="0"/>
        <w:ind w:right="-1"/>
        <w:rPr>
          <w:rFonts w:ascii="Times New Roman" w:hAnsi="Times New Roman"/>
          <w:bCs/>
          <w:color w:val="333333"/>
          <w:sz w:val="4"/>
          <w:szCs w:val="4"/>
        </w:rPr>
      </w:pPr>
    </w:p>
    <w:sectPr w:rsidR="003C6D47" w:rsidRPr="001430DA" w:rsidSect="0022487E">
      <w:headerReference w:type="default" r:id="rId37"/>
      <w:footerReference w:type="even" r:id="rId38"/>
      <w:headerReference w:type="first" r:id="rId39"/>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42B" w:rsidRDefault="00DE142B">
      <w:pPr>
        <w:spacing w:after="0" w:line="240" w:lineRule="auto"/>
      </w:pPr>
      <w:r>
        <w:separator/>
      </w:r>
    </w:p>
  </w:endnote>
  <w:endnote w:type="continuationSeparator" w:id="0">
    <w:p w:rsidR="00DE142B" w:rsidRDefault="00DE142B">
      <w:pPr>
        <w:spacing w:after="0" w:line="240" w:lineRule="auto"/>
      </w:pPr>
      <w:r>
        <w:continuationSeparator/>
      </w:r>
    </w:p>
  </w:endnote>
  <w:endnote w:type="continuationNotice" w:id="1">
    <w:p w:rsidR="00DE142B" w:rsidRDefault="00DE14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54F" w:rsidRDefault="002B054F">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2B054F" w:rsidRDefault="002B054F" w:rsidP="009C4EE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42B" w:rsidRDefault="00DE142B">
      <w:pPr>
        <w:spacing w:after="0" w:line="240" w:lineRule="auto"/>
      </w:pPr>
      <w:r>
        <w:separator/>
      </w:r>
    </w:p>
  </w:footnote>
  <w:footnote w:type="continuationSeparator" w:id="0">
    <w:p w:rsidR="00DE142B" w:rsidRDefault="00DE142B">
      <w:pPr>
        <w:spacing w:after="0" w:line="240" w:lineRule="auto"/>
      </w:pPr>
      <w:r>
        <w:continuationSeparator/>
      </w:r>
    </w:p>
  </w:footnote>
  <w:footnote w:type="continuationNotice" w:id="1">
    <w:p w:rsidR="00DE142B" w:rsidRDefault="00DE142B">
      <w:pPr>
        <w:spacing w:after="0" w:line="240" w:lineRule="auto"/>
      </w:pPr>
    </w:p>
  </w:footnote>
  <w:footnote w:id="2">
    <w:p w:rsidR="002B054F" w:rsidRPr="009F2E8A" w:rsidRDefault="002B054F" w:rsidP="009C4EE1">
      <w:pPr>
        <w:pStyle w:val="af8"/>
        <w:rPr>
          <w:sz w:val="20"/>
          <w:szCs w:val="20"/>
        </w:rPr>
      </w:pPr>
      <w:r w:rsidRPr="008655AE">
        <w:rPr>
          <w:rStyle w:val="afa"/>
        </w:rPr>
        <w:footnoteRef/>
      </w:r>
      <w:r w:rsidRPr="009C4EE1">
        <w:rPr>
          <w:sz w:val="20"/>
        </w:rPr>
        <w:t xml:space="preserve"> </w:t>
      </w:r>
      <w:r w:rsidRPr="009F2E8A">
        <w:rPr>
          <w:sz w:val="20"/>
          <w:szCs w:val="20"/>
        </w:rPr>
        <w:t xml:space="preserve">Цена Договора </w:t>
      </w:r>
      <w:r>
        <w:rPr>
          <w:sz w:val="20"/>
          <w:szCs w:val="20"/>
        </w:rPr>
        <w:t>определяется по результатам процедуры отбора Генерального Подрядчика</w:t>
      </w:r>
      <w:r w:rsidRPr="009F2E8A">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54F" w:rsidRDefault="002B054F">
    <w:pPr>
      <w:pStyle w:val="af3"/>
      <w:jc w:val="center"/>
    </w:pPr>
    <w:r>
      <w:fldChar w:fldCharType="begin"/>
    </w:r>
    <w:r>
      <w:instrText>PAGE   \* MERGEFORMAT</w:instrText>
    </w:r>
    <w:r>
      <w:fldChar w:fldCharType="separate"/>
    </w:r>
    <w:r w:rsidR="00B07E62" w:rsidRPr="00B07E62">
      <w:rPr>
        <w:noProof/>
        <w:lang w:val="ru-RU"/>
      </w:rPr>
      <w:t>63</w:t>
    </w:r>
    <w:r>
      <w:rPr>
        <w:noProof/>
        <w:lang w:val="ru-RU"/>
      </w:rPr>
      <w:fldChar w:fldCharType="end"/>
    </w:r>
  </w:p>
  <w:p w:rsidR="002B054F" w:rsidRDefault="002B054F"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54F" w:rsidRDefault="002B054F">
    <w:pPr>
      <w:pStyle w:val="af3"/>
      <w:jc w:val="center"/>
    </w:pPr>
    <w:r>
      <w:fldChar w:fldCharType="begin"/>
    </w:r>
    <w:r>
      <w:instrText>PAGE   \* MERGEFORMAT</w:instrText>
    </w:r>
    <w:r>
      <w:fldChar w:fldCharType="separate"/>
    </w:r>
    <w:r w:rsidR="00B07E62" w:rsidRPr="00B07E62">
      <w:rPr>
        <w:noProof/>
        <w:lang w:val="ru-RU"/>
      </w:rPr>
      <w:t>1</w:t>
    </w:r>
    <w:r>
      <w:rPr>
        <w:noProof/>
        <w:lang w:val="ru-RU"/>
      </w:rPr>
      <w:fldChar w:fldCharType="end"/>
    </w:r>
  </w:p>
  <w:p w:rsidR="002B054F" w:rsidRDefault="002B054F"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C90FC7"/>
    <w:multiLevelType w:val="multilevel"/>
    <w:tmpl w:val="1350386A"/>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7">
    <w:nsid w:val="06412715"/>
    <w:multiLevelType w:val="multilevel"/>
    <w:tmpl w:val="FA702076"/>
    <w:lvl w:ilvl="0">
      <w:start w:val="8"/>
      <w:numFmt w:val="decimal"/>
      <w:lvlText w:val="%1."/>
      <w:lvlJc w:val="left"/>
      <w:pPr>
        <w:ind w:left="540" w:hanging="540"/>
      </w:pPr>
      <w:rPr>
        <w:rFonts w:cs="Times New Roman" w:hint="default"/>
        <w:b w:val="0"/>
      </w:rPr>
    </w:lvl>
    <w:lvl w:ilvl="1">
      <w:start w:val="1"/>
      <w:numFmt w:val="decimal"/>
      <w:lvlText w:val="%1.%2."/>
      <w:lvlJc w:val="left"/>
      <w:pPr>
        <w:ind w:left="540" w:hanging="540"/>
      </w:pPr>
      <w:rPr>
        <w:rFonts w:cs="Times New Roman" w:hint="default"/>
        <w:b w:val="0"/>
      </w:rPr>
    </w:lvl>
    <w:lvl w:ilvl="2">
      <w:start w:val="6"/>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8">
    <w:nsid w:val="076B33B8"/>
    <w:multiLevelType w:val="multilevel"/>
    <w:tmpl w:val="7960E570"/>
    <w:lvl w:ilvl="0">
      <w:start w:val="24"/>
      <w:numFmt w:val="decimal"/>
      <w:lvlText w:val="%1."/>
      <w:lvlJc w:val="left"/>
      <w:pPr>
        <w:ind w:left="660" w:hanging="660"/>
      </w:pPr>
      <w:rPr>
        <w:rFonts w:hint="default"/>
      </w:rPr>
    </w:lvl>
    <w:lvl w:ilvl="1">
      <w:start w:val="8"/>
      <w:numFmt w:val="decimal"/>
      <w:lvlText w:val="%1.%2."/>
      <w:lvlJc w:val="left"/>
      <w:pPr>
        <w:ind w:left="1014" w:hanging="66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0AC150F9"/>
    <w:multiLevelType w:val="hybridMultilevel"/>
    <w:tmpl w:val="01E06E9E"/>
    <w:lvl w:ilvl="0" w:tplc="CE9A824C">
      <w:start w:val="1"/>
      <w:numFmt w:val="decimal"/>
      <w:lvlText w:val="%1)"/>
      <w:lvlJc w:val="left"/>
      <w:pPr>
        <w:ind w:left="720" w:hanging="360"/>
      </w:pPr>
      <w:rPr>
        <w:rFonts w:hint="default"/>
        <w:b w:val="0"/>
        <w:color w:val="auto"/>
      </w:rPr>
    </w:lvl>
    <w:lvl w:ilvl="1" w:tplc="0A9093AC" w:tentative="1">
      <w:start w:val="1"/>
      <w:numFmt w:val="lowerLetter"/>
      <w:lvlText w:val="%2."/>
      <w:lvlJc w:val="left"/>
      <w:pPr>
        <w:ind w:left="1440" w:hanging="360"/>
      </w:pPr>
    </w:lvl>
    <w:lvl w:ilvl="2" w:tplc="CE564294" w:tentative="1">
      <w:start w:val="1"/>
      <w:numFmt w:val="lowerRoman"/>
      <w:lvlText w:val="%3."/>
      <w:lvlJc w:val="right"/>
      <w:pPr>
        <w:ind w:left="2160" w:hanging="180"/>
      </w:pPr>
    </w:lvl>
    <w:lvl w:ilvl="3" w:tplc="79E6EDB0" w:tentative="1">
      <w:start w:val="1"/>
      <w:numFmt w:val="decimal"/>
      <w:lvlText w:val="%4."/>
      <w:lvlJc w:val="left"/>
      <w:pPr>
        <w:ind w:left="2880" w:hanging="360"/>
      </w:pPr>
    </w:lvl>
    <w:lvl w:ilvl="4" w:tplc="1CA650D6" w:tentative="1">
      <w:start w:val="1"/>
      <w:numFmt w:val="lowerLetter"/>
      <w:lvlText w:val="%5."/>
      <w:lvlJc w:val="left"/>
      <w:pPr>
        <w:ind w:left="3600" w:hanging="360"/>
      </w:pPr>
    </w:lvl>
    <w:lvl w:ilvl="5" w:tplc="8D801018" w:tentative="1">
      <w:start w:val="1"/>
      <w:numFmt w:val="lowerRoman"/>
      <w:lvlText w:val="%6."/>
      <w:lvlJc w:val="right"/>
      <w:pPr>
        <w:ind w:left="4320" w:hanging="180"/>
      </w:pPr>
    </w:lvl>
    <w:lvl w:ilvl="6" w:tplc="C734982C" w:tentative="1">
      <w:start w:val="1"/>
      <w:numFmt w:val="decimal"/>
      <w:lvlText w:val="%7."/>
      <w:lvlJc w:val="left"/>
      <w:pPr>
        <w:ind w:left="5040" w:hanging="360"/>
      </w:pPr>
    </w:lvl>
    <w:lvl w:ilvl="7" w:tplc="347273C2" w:tentative="1">
      <w:start w:val="1"/>
      <w:numFmt w:val="lowerLetter"/>
      <w:lvlText w:val="%8."/>
      <w:lvlJc w:val="left"/>
      <w:pPr>
        <w:ind w:left="5760" w:hanging="360"/>
      </w:pPr>
    </w:lvl>
    <w:lvl w:ilvl="8" w:tplc="67861AB0" w:tentative="1">
      <w:start w:val="1"/>
      <w:numFmt w:val="lowerRoman"/>
      <w:lvlText w:val="%9."/>
      <w:lvlJc w:val="right"/>
      <w:pPr>
        <w:ind w:left="6480" w:hanging="180"/>
      </w:pPr>
    </w:lvl>
  </w:abstractNum>
  <w:abstractNum w:abstractNumId="10">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783"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2">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FB3296"/>
    <w:multiLevelType w:val="multilevel"/>
    <w:tmpl w:val="71B22996"/>
    <w:lvl w:ilvl="0">
      <w:start w:val="30"/>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4">
    <w:nsid w:val="103273C4"/>
    <w:multiLevelType w:val="multilevel"/>
    <w:tmpl w:val="F47E1C90"/>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16">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7C5DB5"/>
    <w:multiLevelType w:val="hybridMultilevel"/>
    <w:tmpl w:val="FEEEB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BF42175"/>
    <w:multiLevelType w:val="multilevel"/>
    <w:tmpl w:val="610ECEAC"/>
    <w:lvl w:ilvl="0">
      <w:start w:val="12"/>
      <w:numFmt w:val="decimal"/>
      <w:lvlText w:val="%1."/>
      <w:lvlJc w:val="left"/>
      <w:pPr>
        <w:ind w:left="810" w:hanging="810"/>
      </w:pPr>
      <w:rPr>
        <w:rFonts w:hint="default"/>
      </w:rPr>
    </w:lvl>
    <w:lvl w:ilvl="1">
      <w:start w:val="3"/>
      <w:numFmt w:val="decimal"/>
      <w:lvlText w:val="%1.%2."/>
      <w:lvlJc w:val="left"/>
      <w:pPr>
        <w:ind w:left="1093" w:hanging="810"/>
      </w:pPr>
      <w:rPr>
        <w:rFonts w:hint="default"/>
      </w:rPr>
    </w:lvl>
    <w:lvl w:ilvl="2">
      <w:start w:val="6"/>
      <w:numFmt w:val="decimal"/>
      <w:lvlText w:val="%1.%2.%3."/>
      <w:lvlJc w:val="left"/>
      <w:pPr>
        <w:ind w:left="1376" w:hanging="810"/>
      </w:pPr>
      <w:rPr>
        <w:rFonts w:hint="default"/>
      </w:rPr>
    </w:lvl>
    <w:lvl w:ilvl="3">
      <w:start w:val="4"/>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1EE02B7F"/>
    <w:multiLevelType w:val="multilevel"/>
    <w:tmpl w:val="E86274AC"/>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21">
    <w:nsid w:val="2562570F"/>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2">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24">
    <w:nsid w:val="29E86B30"/>
    <w:multiLevelType w:val="multilevel"/>
    <w:tmpl w:val="A5A2D6E4"/>
    <w:lvl w:ilvl="0">
      <w:start w:val="7"/>
      <w:numFmt w:val="decimal"/>
      <w:lvlText w:val="%1."/>
      <w:lvlJc w:val="left"/>
      <w:pPr>
        <w:ind w:left="705" w:hanging="705"/>
      </w:pPr>
      <w:rPr>
        <w:rFonts w:hint="default"/>
        <w:b w:val="0"/>
      </w:rPr>
    </w:lvl>
    <w:lvl w:ilvl="1">
      <w:start w:val="4"/>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rPr>
    </w:lvl>
    <w:lvl w:ilvl="3">
      <w:start w:val="1"/>
      <w:numFmt w:val="decimal"/>
      <w:lvlText w:val="%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25">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31EA23D6"/>
    <w:multiLevelType w:val="multilevel"/>
    <w:tmpl w:val="4DE476D8"/>
    <w:lvl w:ilvl="0">
      <w:start w:val="10"/>
      <w:numFmt w:val="decimal"/>
      <w:lvlText w:val="%1."/>
      <w:lvlJc w:val="left"/>
      <w:pPr>
        <w:ind w:left="480" w:hanging="480"/>
      </w:pPr>
      <w:rPr>
        <w:rFonts w:hint="default"/>
        <w:b/>
        <w:color w:val="000000"/>
      </w:rPr>
    </w:lvl>
    <w:lvl w:ilvl="1">
      <w:start w:val="1"/>
      <w:numFmt w:val="decimal"/>
      <w:lvlText w:val="%1.%2."/>
      <w:lvlJc w:val="left"/>
      <w:pPr>
        <w:ind w:left="1188" w:hanging="480"/>
      </w:pPr>
      <w:rPr>
        <w:rFonts w:hint="default"/>
        <w:b/>
        <w:color w:val="000000"/>
      </w:rPr>
    </w:lvl>
    <w:lvl w:ilvl="2">
      <w:start w:val="1"/>
      <w:numFmt w:val="decimal"/>
      <w:lvlText w:val="%1.%2.%3."/>
      <w:lvlJc w:val="left"/>
      <w:pPr>
        <w:ind w:left="2136"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8">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29">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0">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31">
    <w:nsid w:val="3C427939"/>
    <w:multiLevelType w:val="multilevel"/>
    <w:tmpl w:val="C1E87422"/>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5"/>
      <w:numFmt w:val="decimal"/>
      <w:lvlText w:val="%1.%2.%3."/>
      <w:lvlJc w:val="left"/>
      <w:pPr>
        <w:ind w:left="1600" w:hanging="960"/>
      </w:pPr>
      <w:rPr>
        <w:rFonts w:hint="default"/>
      </w:rPr>
    </w:lvl>
    <w:lvl w:ilvl="3">
      <w:start w:val="2"/>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32">
    <w:nsid w:val="3D006BEB"/>
    <w:multiLevelType w:val="multilevel"/>
    <w:tmpl w:val="EAB6D838"/>
    <w:lvl w:ilvl="0">
      <w:start w:val="7"/>
      <w:numFmt w:val="decimal"/>
      <w:lvlText w:val="%1"/>
      <w:lvlJc w:val="left"/>
      <w:pPr>
        <w:ind w:left="480" w:hanging="480"/>
      </w:pPr>
      <w:rPr>
        <w:rFonts w:hint="default"/>
        <w:b w:val="0"/>
      </w:rPr>
    </w:lvl>
    <w:lvl w:ilvl="1">
      <w:start w:val="1"/>
      <w:numFmt w:val="decimal"/>
      <w:lvlText w:val="%1.%2"/>
      <w:lvlJc w:val="left"/>
      <w:pPr>
        <w:ind w:left="834" w:hanging="48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3">
    <w:nsid w:val="3D2F7F2B"/>
    <w:multiLevelType w:val="hybridMultilevel"/>
    <w:tmpl w:val="B8D8D22E"/>
    <w:lvl w:ilvl="0" w:tplc="C744199A">
      <w:start w:val="1"/>
      <w:numFmt w:val="decimal"/>
      <w:lvlText w:val="%1)"/>
      <w:lvlJc w:val="left"/>
      <w:pPr>
        <w:ind w:left="1428" w:hanging="720"/>
      </w:pPr>
      <w:rPr>
        <w:rFonts w:ascii="Times New Roman" w:eastAsia="Calibri" w:hAnsi="Times New Roman" w:cs="Times New Roman"/>
      </w:rPr>
    </w:lvl>
    <w:lvl w:ilvl="1" w:tplc="04090003" w:tentative="1">
      <w:start w:val="1"/>
      <w:numFmt w:val="lowerLetter"/>
      <w:lvlText w:val="%2."/>
      <w:lvlJc w:val="left"/>
      <w:pPr>
        <w:ind w:left="1788" w:hanging="360"/>
      </w:pPr>
    </w:lvl>
    <w:lvl w:ilvl="2" w:tplc="04190001" w:tentative="1">
      <w:start w:val="1"/>
      <w:numFmt w:val="lowerRoman"/>
      <w:lvlText w:val="%3."/>
      <w:lvlJc w:val="right"/>
      <w:pPr>
        <w:ind w:left="2508" w:hanging="180"/>
      </w:pPr>
    </w:lvl>
    <w:lvl w:ilvl="3" w:tplc="04090001" w:tentative="1">
      <w:start w:val="1"/>
      <w:numFmt w:val="decimal"/>
      <w:lvlText w:val="%4."/>
      <w:lvlJc w:val="left"/>
      <w:pPr>
        <w:ind w:left="3228" w:hanging="360"/>
      </w:pPr>
    </w:lvl>
    <w:lvl w:ilvl="4" w:tplc="04090003" w:tentative="1">
      <w:start w:val="1"/>
      <w:numFmt w:val="lowerLetter"/>
      <w:lvlText w:val="%5."/>
      <w:lvlJc w:val="left"/>
      <w:pPr>
        <w:ind w:left="3948" w:hanging="360"/>
      </w:pPr>
    </w:lvl>
    <w:lvl w:ilvl="5" w:tplc="04090005" w:tentative="1">
      <w:start w:val="1"/>
      <w:numFmt w:val="lowerRoman"/>
      <w:lvlText w:val="%6."/>
      <w:lvlJc w:val="right"/>
      <w:pPr>
        <w:ind w:left="4668" w:hanging="180"/>
      </w:pPr>
    </w:lvl>
    <w:lvl w:ilvl="6" w:tplc="04090001" w:tentative="1">
      <w:start w:val="1"/>
      <w:numFmt w:val="decimal"/>
      <w:lvlText w:val="%7."/>
      <w:lvlJc w:val="left"/>
      <w:pPr>
        <w:ind w:left="5388" w:hanging="360"/>
      </w:pPr>
    </w:lvl>
    <w:lvl w:ilvl="7" w:tplc="04090003" w:tentative="1">
      <w:start w:val="1"/>
      <w:numFmt w:val="lowerLetter"/>
      <w:lvlText w:val="%8."/>
      <w:lvlJc w:val="left"/>
      <w:pPr>
        <w:ind w:left="6108" w:hanging="360"/>
      </w:pPr>
    </w:lvl>
    <w:lvl w:ilvl="8" w:tplc="04090005" w:tentative="1">
      <w:start w:val="1"/>
      <w:numFmt w:val="lowerRoman"/>
      <w:lvlText w:val="%9."/>
      <w:lvlJc w:val="right"/>
      <w:pPr>
        <w:ind w:left="6828" w:hanging="180"/>
      </w:pPr>
    </w:lvl>
  </w:abstractNum>
  <w:abstractNum w:abstractNumId="34">
    <w:nsid w:val="40153239"/>
    <w:multiLevelType w:val="multilevel"/>
    <w:tmpl w:val="652A852C"/>
    <w:lvl w:ilvl="0">
      <w:start w:val="12"/>
      <w:numFmt w:val="decimal"/>
      <w:lvlText w:val="%1."/>
      <w:lvlJc w:val="left"/>
      <w:pPr>
        <w:ind w:left="3741"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5">
    <w:nsid w:val="404E1F52"/>
    <w:multiLevelType w:val="multilevel"/>
    <w:tmpl w:val="9AC4FDCA"/>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3113100"/>
    <w:multiLevelType w:val="multilevel"/>
    <w:tmpl w:val="EF7E5E3C"/>
    <w:lvl w:ilvl="0">
      <w:start w:val="7"/>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5215110"/>
    <w:multiLevelType w:val="multilevel"/>
    <w:tmpl w:val="1C6CA130"/>
    <w:lvl w:ilvl="0">
      <w:start w:val="7"/>
      <w:numFmt w:val="decimal"/>
      <w:lvlText w:val="%1."/>
      <w:lvlJc w:val="left"/>
      <w:pPr>
        <w:ind w:left="540" w:hanging="540"/>
      </w:pPr>
      <w:rPr>
        <w:rFonts w:cs="Times New Roman" w:hint="default"/>
        <w:b w:val="0"/>
      </w:rPr>
    </w:lvl>
    <w:lvl w:ilvl="1">
      <w:start w:val="1"/>
      <w:numFmt w:val="decimal"/>
      <w:lvlText w:val="%1.%2."/>
      <w:lvlJc w:val="left"/>
      <w:pPr>
        <w:ind w:left="900" w:hanging="540"/>
      </w:pPr>
      <w:rPr>
        <w:rFonts w:cs="Times New Roman" w:hint="default"/>
        <w:b w:val="0"/>
      </w:rPr>
    </w:lvl>
    <w:lvl w:ilvl="2">
      <w:start w:val="5"/>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39">
    <w:nsid w:val="458C54ED"/>
    <w:multiLevelType w:val="multilevel"/>
    <w:tmpl w:val="35A2F28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563"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nsid w:val="48FB0AA8"/>
    <w:multiLevelType w:val="multilevel"/>
    <w:tmpl w:val="F82C78B6"/>
    <w:lvl w:ilvl="0">
      <w:start w:val="7"/>
      <w:numFmt w:val="decimal"/>
      <w:lvlText w:val="%1."/>
      <w:lvlJc w:val="left"/>
      <w:pPr>
        <w:ind w:left="705" w:hanging="705"/>
      </w:pPr>
      <w:rPr>
        <w:rFonts w:hint="default"/>
        <w:b w:val="0"/>
      </w:rPr>
    </w:lvl>
    <w:lvl w:ilvl="1">
      <w:start w:val="2"/>
      <w:numFmt w:val="decimal"/>
      <w:lvlText w:val="%1.%2."/>
      <w:lvlJc w:val="left"/>
      <w:pPr>
        <w:ind w:left="945" w:hanging="705"/>
      </w:pPr>
      <w:rPr>
        <w:rFonts w:hint="default"/>
        <w:b w:val="0"/>
      </w:rPr>
    </w:lvl>
    <w:lvl w:ilvl="2">
      <w:start w:val="2"/>
      <w:numFmt w:val="decimal"/>
      <w:lvlText w:val="%1.%2.%3."/>
      <w:lvlJc w:val="left"/>
      <w:pPr>
        <w:ind w:left="1200" w:hanging="720"/>
      </w:pPr>
      <w:rPr>
        <w:rFonts w:hint="default"/>
        <w:b w:val="0"/>
        <w:i/>
      </w:rPr>
    </w:lvl>
    <w:lvl w:ilvl="3">
      <w:start w:val="9"/>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720" w:hanging="1800"/>
      </w:pPr>
      <w:rPr>
        <w:rFonts w:hint="default"/>
        <w:b w:val="0"/>
      </w:rPr>
    </w:lvl>
  </w:abstractNum>
  <w:abstractNum w:abstractNumId="41">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42">
    <w:nsid w:val="4E4B5588"/>
    <w:multiLevelType w:val="multilevel"/>
    <w:tmpl w:val="F0D22B5A"/>
    <w:lvl w:ilvl="0">
      <w:start w:val="1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7"/>
      <w:numFmt w:val="decimal"/>
      <w:lvlText w:val="%1.%2.%3."/>
      <w:lvlJc w:val="left"/>
      <w:pPr>
        <w:ind w:left="1350" w:hanging="810"/>
      </w:pPr>
      <w:rPr>
        <w:rFonts w:hint="default"/>
      </w:rPr>
    </w:lvl>
    <w:lvl w:ilvl="3">
      <w:start w:val="1"/>
      <w:numFmt w:val="decimal"/>
      <w:lvlText w:val="%1.%2.%3.%4."/>
      <w:lvlJc w:val="left"/>
      <w:pPr>
        <w:ind w:left="1620" w:hanging="81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3">
    <w:nsid w:val="59876734"/>
    <w:multiLevelType w:val="multilevel"/>
    <w:tmpl w:val="ED9C12FE"/>
    <w:lvl w:ilvl="0">
      <w:start w:val="12"/>
      <w:numFmt w:val="decimal"/>
      <w:lvlText w:val="%1."/>
      <w:lvlJc w:val="left"/>
      <w:pPr>
        <w:ind w:left="960" w:hanging="960"/>
      </w:pPr>
      <w:rPr>
        <w:rFonts w:hint="default"/>
      </w:rPr>
    </w:lvl>
    <w:lvl w:ilvl="1">
      <w:start w:val="3"/>
      <w:numFmt w:val="decimal"/>
      <w:lvlText w:val="%1.%2."/>
      <w:lvlJc w:val="left"/>
      <w:pPr>
        <w:ind w:left="1280" w:hanging="960"/>
      </w:pPr>
      <w:rPr>
        <w:rFonts w:hint="default"/>
      </w:rPr>
    </w:lvl>
    <w:lvl w:ilvl="2">
      <w:start w:val="17"/>
      <w:numFmt w:val="decimal"/>
      <w:lvlText w:val="%1.%2.%3."/>
      <w:lvlJc w:val="left"/>
      <w:pPr>
        <w:ind w:left="1600" w:hanging="960"/>
      </w:pPr>
      <w:rPr>
        <w:rFonts w:hint="default"/>
      </w:rPr>
    </w:lvl>
    <w:lvl w:ilvl="3">
      <w:start w:val="1"/>
      <w:numFmt w:val="decimal"/>
      <w:lvlText w:val="%1.%2.%3.%4."/>
      <w:lvlJc w:val="left"/>
      <w:pPr>
        <w:ind w:left="1920" w:hanging="96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360" w:hanging="1800"/>
      </w:pPr>
      <w:rPr>
        <w:rFonts w:hint="default"/>
      </w:rPr>
    </w:lvl>
  </w:abstractNum>
  <w:abstractNum w:abstractNumId="44">
    <w:nsid w:val="59DB6D5D"/>
    <w:multiLevelType w:val="multilevel"/>
    <w:tmpl w:val="8F821246"/>
    <w:lvl w:ilvl="0">
      <w:start w:val="25"/>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5">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5EE12C7E"/>
    <w:multiLevelType w:val="multilevel"/>
    <w:tmpl w:val="1842FFBC"/>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2"/>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47">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5F3D6A57"/>
    <w:multiLevelType w:val="multilevel"/>
    <w:tmpl w:val="93CEBF3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5F9D642B"/>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0">
    <w:nsid w:val="623D7C1F"/>
    <w:multiLevelType w:val="multilevel"/>
    <w:tmpl w:val="040A6BA6"/>
    <w:lvl w:ilvl="0">
      <w:start w:val="7"/>
      <w:numFmt w:val="decimal"/>
      <w:lvlText w:val="%1."/>
      <w:lvlJc w:val="left"/>
      <w:pPr>
        <w:ind w:left="540" w:hanging="540"/>
      </w:pPr>
      <w:rPr>
        <w:rFonts w:hint="default"/>
        <w:b w:val="0"/>
      </w:rPr>
    </w:lvl>
    <w:lvl w:ilvl="1">
      <w:start w:val="1"/>
      <w:numFmt w:val="decimal"/>
      <w:lvlText w:val="%1.%2."/>
      <w:lvlJc w:val="left"/>
      <w:pPr>
        <w:ind w:left="894" w:hanging="540"/>
      </w:pPr>
      <w:rPr>
        <w:rFonts w:hint="default"/>
        <w:b/>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51">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3">
    <w:nsid w:val="66A6487A"/>
    <w:multiLevelType w:val="multilevel"/>
    <w:tmpl w:val="8856D3BE"/>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80854C5"/>
    <w:multiLevelType w:val="hybridMultilevel"/>
    <w:tmpl w:val="94C6FC30"/>
    <w:lvl w:ilvl="0" w:tplc="F29AC5F6">
      <w:start w:val="1"/>
      <w:numFmt w:val="decimal"/>
      <w:lvlText w:val="%1)"/>
      <w:lvlJc w:val="left"/>
      <w:pPr>
        <w:ind w:left="720" w:hanging="360"/>
      </w:pPr>
      <w:rPr>
        <w:rFonts w:hint="default"/>
        <w:b w:val="0"/>
      </w:rPr>
    </w:lvl>
    <w:lvl w:ilvl="1" w:tplc="F31AD038" w:tentative="1">
      <w:start w:val="1"/>
      <w:numFmt w:val="lowerLetter"/>
      <w:lvlText w:val="%2."/>
      <w:lvlJc w:val="left"/>
      <w:pPr>
        <w:ind w:left="1440" w:hanging="360"/>
      </w:pPr>
    </w:lvl>
    <w:lvl w:ilvl="2" w:tplc="9DBC9B2A" w:tentative="1">
      <w:start w:val="1"/>
      <w:numFmt w:val="lowerRoman"/>
      <w:lvlText w:val="%3."/>
      <w:lvlJc w:val="right"/>
      <w:pPr>
        <w:ind w:left="2160" w:hanging="180"/>
      </w:pPr>
    </w:lvl>
    <w:lvl w:ilvl="3" w:tplc="1F069780" w:tentative="1">
      <w:start w:val="1"/>
      <w:numFmt w:val="decimal"/>
      <w:lvlText w:val="%4."/>
      <w:lvlJc w:val="left"/>
      <w:pPr>
        <w:ind w:left="2880" w:hanging="360"/>
      </w:pPr>
    </w:lvl>
    <w:lvl w:ilvl="4" w:tplc="90406342" w:tentative="1">
      <w:start w:val="1"/>
      <w:numFmt w:val="lowerLetter"/>
      <w:lvlText w:val="%5."/>
      <w:lvlJc w:val="left"/>
      <w:pPr>
        <w:ind w:left="3600" w:hanging="360"/>
      </w:pPr>
    </w:lvl>
    <w:lvl w:ilvl="5" w:tplc="64BE34F6" w:tentative="1">
      <w:start w:val="1"/>
      <w:numFmt w:val="lowerRoman"/>
      <w:lvlText w:val="%6."/>
      <w:lvlJc w:val="right"/>
      <w:pPr>
        <w:ind w:left="4320" w:hanging="180"/>
      </w:pPr>
    </w:lvl>
    <w:lvl w:ilvl="6" w:tplc="48A08180" w:tentative="1">
      <w:start w:val="1"/>
      <w:numFmt w:val="decimal"/>
      <w:lvlText w:val="%7."/>
      <w:lvlJc w:val="left"/>
      <w:pPr>
        <w:ind w:left="5040" w:hanging="360"/>
      </w:pPr>
    </w:lvl>
    <w:lvl w:ilvl="7" w:tplc="91C48F1C" w:tentative="1">
      <w:start w:val="1"/>
      <w:numFmt w:val="lowerLetter"/>
      <w:lvlText w:val="%8."/>
      <w:lvlJc w:val="left"/>
      <w:pPr>
        <w:ind w:left="5760" w:hanging="360"/>
      </w:pPr>
    </w:lvl>
    <w:lvl w:ilvl="8" w:tplc="B71A160E" w:tentative="1">
      <w:start w:val="1"/>
      <w:numFmt w:val="lowerRoman"/>
      <w:lvlText w:val="%9."/>
      <w:lvlJc w:val="right"/>
      <w:pPr>
        <w:ind w:left="6480" w:hanging="180"/>
      </w:pPr>
    </w:lvl>
  </w:abstractNum>
  <w:abstractNum w:abstractNumId="55">
    <w:nsid w:val="69C91B7C"/>
    <w:multiLevelType w:val="multilevel"/>
    <w:tmpl w:val="5282BC58"/>
    <w:lvl w:ilvl="0">
      <w:start w:val="7"/>
      <w:numFmt w:val="decimal"/>
      <w:lvlText w:val="%1"/>
      <w:lvlJc w:val="left"/>
      <w:pPr>
        <w:ind w:left="660" w:hanging="660"/>
      </w:pPr>
      <w:rPr>
        <w:rFonts w:hint="default"/>
        <w:b w:val="0"/>
      </w:rPr>
    </w:lvl>
    <w:lvl w:ilvl="1">
      <w:start w:val="2"/>
      <w:numFmt w:val="decimal"/>
      <w:lvlText w:val="%1.%2"/>
      <w:lvlJc w:val="left"/>
      <w:pPr>
        <w:ind w:left="900" w:hanging="660"/>
      </w:pPr>
      <w:rPr>
        <w:rFonts w:hint="default"/>
        <w:b w:val="0"/>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b w:val="0"/>
      </w:rPr>
    </w:lvl>
    <w:lvl w:ilvl="4">
      <w:start w:val="1"/>
      <w:numFmt w:val="decimal"/>
      <w:lvlText w:val="%1.%2.%3.%4.%5"/>
      <w:lvlJc w:val="left"/>
      <w:pPr>
        <w:ind w:left="2040" w:hanging="1080"/>
      </w:pPr>
      <w:rPr>
        <w:rFonts w:hint="default"/>
        <w:b w:val="0"/>
      </w:rPr>
    </w:lvl>
    <w:lvl w:ilvl="5">
      <w:start w:val="1"/>
      <w:numFmt w:val="decimal"/>
      <w:lvlText w:val="%1.%2.%3.%4.%5.%6"/>
      <w:lvlJc w:val="left"/>
      <w:pPr>
        <w:ind w:left="2280" w:hanging="1080"/>
      </w:pPr>
      <w:rPr>
        <w:rFonts w:hint="default"/>
        <w:b w:val="0"/>
      </w:rPr>
    </w:lvl>
    <w:lvl w:ilvl="6">
      <w:start w:val="1"/>
      <w:numFmt w:val="decimal"/>
      <w:lvlText w:val="%1.%2.%3.%4.%5.%6.%7"/>
      <w:lvlJc w:val="left"/>
      <w:pPr>
        <w:ind w:left="2880" w:hanging="1440"/>
      </w:pPr>
      <w:rPr>
        <w:rFonts w:hint="default"/>
        <w:b w:val="0"/>
      </w:rPr>
    </w:lvl>
    <w:lvl w:ilvl="7">
      <w:start w:val="1"/>
      <w:numFmt w:val="decimal"/>
      <w:lvlText w:val="%1.%2.%3.%4.%5.%6.%7.%8"/>
      <w:lvlJc w:val="left"/>
      <w:pPr>
        <w:ind w:left="3120" w:hanging="1440"/>
      </w:pPr>
      <w:rPr>
        <w:rFonts w:hint="default"/>
        <w:b w:val="0"/>
      </w:rPr>
    </w:lvl>
    <w:lvl w:ilvl="8">
      <w:start w:val="1"/>
      <w:numFmt w:val="decimal"/>
      <w:lvlText w:val="%1.%2.%3.%4.%5.%6.%7.%8.%9"/>
      <w:lvlJc w:val="left"/>
      <w:pPr>
        <w:ind w:left="3360" w:hanging="1440"/>
      </w:pPr>
      <w:rPr>
        <w:rFonts w:hint="default"/>
        <w:b w:val="0"/>
      </w:rPr>
    </w:lvl>
  </w:abstractNum>
  <w:abstractNum w:abstractNumId="56">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7">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6F270105"/>
    <w:multiLevelType w:val="multilevel"/>
    <w:tmpl w:val="90CC6B9C"/>
    <w:lvl w:ilvl="0">
      <w:start w:val="24"/>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0">
    <w:nsid w:val="711F7884"/>
    <w:multiLevelType w:val="hybridMultilevel"/>
    <w:tmpl w:val="BD5C1454"/>
    <w:lvl w:ilvl="0" w:tplc="5FF00934">
      <w:start w:val="1"/>
      <w:numFmt w:val="decimal"/>
      <w:lvlText w:val="%1)"/>
      <w:lvlJc w:val="left"/>
      <w:pPr>
        <w:ind w:left="1429" w:hanging="360"/>
      </w:pPr>
      <w:rPr>
        <w:rFonts w:ascii="Times New Roman" w:eastAsia="Times New Roman" w:hAnsi="Times New Roman" w:cs="Times New Roman"/>
        <w:b w:val="0"/>
      </w:rPr>
    </w:lvl>
    <w:lvl w:ilvl="1" w:tplc="6E6A4A2C">
      <w:start w:val="1"/>
      <w:numFmt w:val="bullet"/>
      <w:lvlText w:val="-"/>
      <w:lvlJc w:val="left"/>
      <w:pPr>
        <w:ind w:left="2149" w:hanging="360"/>
      </w:pPr>
      <w:rPr>
        <w:rFonts w:ascii="Times New Roman" w:hAnsi="Times New Roman" w:cs="Times New Roman" w:hint="default"/>
      </w:rPr>
    </w:lvl>
    <w:lvl w:ilvl="2" w:tplc="E4424A34" w:tentative="1">
      <w:start w:val="1"/>
      <w:numFmt w:val="bullet"/>
      <w:lvlText w:val=""/>
      <w:lvlJc w:val="left"/>
      <w:pPr>
        <w:ind w:left="2869" w:hanging="360"/>
      </w:pPr>
      <w:rPr>
        <w:rFonts w:ascii="Wingdings" w:hAnsi="Wingdings" w:hint="default"/>
      </w:rPr>
    </w:lvl>
    <w:lvl w:ilvl="3" w:tplc="1A20BB88" w:tentative="1">
      <w:start w:val="1"/>
      <w:numFmt w:val="bullet"/>
      <w:lvlText w:val=""/>
      <w:lvlJc w:val="left"/>
      <w:pPr>
        <w:ind w:left="3589" w:hanging="360"/>
      </w:pPr>
      <w:rPr>
        <w:rFonts w:ascii="Symbol" w:hAnsi="Symbol" w:hint="default"/>
      </w:rPr>
    </w:lvl>
    <w:lvl w:ilvl="4" w:tplc="04FA5BFC" w:tentative="1">
      <w:start w:val="1"/>
      <w:numFmt w:val="bullet"/>
      <w:lvlText w:val="o"/>
      <w:lvlJc w:val="left"/>
      <w:pPr>
        <w:ind w:left="4309" w:hanging="360"/>
      </w:pPr>
      <w:rPr>
        <w:rFonts w:ascii="Courier New" w:hAnsi="Courier New" w:cs="Courier New" w:hint="default"/>
      </w:rPr>
    </w:lvl>
    <w:lvl w:ilvl="5" w:tplc="385EC226" w:tentative="1">
      <w:start w:val="1"/>
      <w:numFmt w:val="bullet"/>
      <w:lvlText w:val=""/>
      <w:lvlJc w:val="left"/>
      <w:pPr>
        <w:ind w:left="5029" w:hanging="360"/>
      </w:pPr>
      <w:rPr>
        <w:rFonts w:ascii="Wingdings" w:hAnsi="Wingdings" w:hint="default"/>
      </w:rPr>
    </w:lvl>
    <w:lvl w:ilvl="6" w:tplc="BA2EF8FC" w:tentative="1">
      <w:start w:val="1"/>
      <w:numFmt w:val="bullet"/>
      <w:lvlText w:val=""/>
      <w:lvlJc w:val="left"/>
      <w:pPr>
        <w:ind w:left="5749" w:hanging="360"/>
      </w:pPr>
      <w:rPr>
        <w:rFonts w:ascii="Symbol" w:hAnsi="Symbol" w:hint="default"/>
      </w:rPr>
    </w:lvl>
    <w:lvl w:ilvl="7" w:tplc="71CAAE84" w:tentative="1">
      <w:start w:val="1"/>
      <w:numFmt w:val="bullet"/>
      <w:lvlText w:val="o"/>
      <w:lvlJc w:val="left"/>
      <w:pPr>
        <w:ind w:left="6469" w:hanging="360"/>
      </w:pPr>
      <w:rPr>
        <w:rFonts w:ascii="Courier New" w:hAnsi="Courier New" w:cs="Courier New" w:hint="default"/>
      </w:rPr>
    </w:lvl>
    <w:lvl w:ilvl="8" w:tplc="703C3958" w:tentative="1">
      <w:start w:val="1"/>
      <w:numFmt w:val="bullet"/>
      <w:lvlText w:val=""/>
      <w:lvlJc w:val="left"/>
      <w:pPr>
        <w:ind w:left="7189" w:hanging="360"/>
      </w:pPr>
      <w:rPr>
        <w:rFonts w:ascii="Wingdings" w:hAnsi="Wingdings" w:hint="default"/>
      </w:rPr>
    </w:lvl>
  </w:abstractNum>
  <w:abstractNum w:abstractNumId="61">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2">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63">
    <w:nsid w:val="7F8A3348"/>
    <w:multiLevelType w:val="hybridMultilevel"/>
    <w:tmpl w:val="31168122"/>
    <w:lvl w:ilvl="0" w:tplc="6EC88B5E">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num w:numId="1">
    <w:abstractNumId w:val="15"/>
  </w:num>
  <w:num w:numId="2">
    <w:abstractNumId w:val="3"/>
  </w:num>
  <w:num w:numId="3">
    <w:abstractNumId w:val="11"/>
  </w:num>
  <w:num w:numId="4">
    <w:abstractNumId w:val="61"/>
  </w:num>
  <w:num w:numId="5">
    <w:abstractNumId w:val="12"/>
  </w:num>
  <w:num w:numId="6">
    <w:abstractNumId w:val="47"/>
  </w:num>
  <w:num w:numId="7">
    <w:abstractNumId w:val="57"/>
  </w:num>
  <w:num w:numId="8">
    <w:abstractNumId w:val="10"/>
  </w:num>
  <w:num w:numId="9">
    <w:abstractNumId w:val="25"/>
  </w:num>
  <w:num w:numId="10">
    <w:abstractNumId w:val="45"/>
  </w:num>
  <w:num w:numId="11">
    <w:abstractNumId w:val="52"/>
  </w:num>
  <w:num w:numId="12">
    <w:abstractNumId w:val="29"/>
  </w:num>
  <w:num w:numId="13">
    <w:abstractNumId w:val="6"/>
  </w:num>
  <w:num w:numId="14">
    <w:abstractNumId w:val="30"/>
  </w:num>
  <w:num w:numId="15">
    <w:abstractNumId w:val="1"/>
  </w:num>
  <w:num w:numId="16">
    <w:abstractNumId w:val="56"/>
  </w:num>
  <w:num w:numId="17">
    <w:abstractNumId w:val="22"/>
  </w:num>
  <w:num w:numId="18">
    <w:abstractNumId w:val="41"/>
  </w:num>
  <w:num w:numId="19">
    <w:abstractNumId w:val="5"/>
  </w:num>
  <w:num w:numId="20">
    <w:abstractNumId w:val="59"/>
  </w:num>
  <w:num w:numId="21">
    <w:abstractNumId w:val="0"/>
  </w:num>
  <w:num w:numId="22">
    <w:abstractNumId w:val="39"/>
  </w:num>
  <w:num w:numId="23">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1"/>
  </w:num>
  <w:num w:numId="26">
    <w:abstractNumId w:val="37"/>
  </w:num>
  <w:num w:numId="27">
    <w:abstractNumId w:val="26"/>
  </w:num>
  <w:num w:numId="28">
    <w:abstractNumId w:val="51"/>
  </w:num>
  <w:num w:numId="29">
    <w:abstractNumId w:val="62"/>
  </w:num>
  <w:num w:numId="30">
    <w:abstractNumId w:val="54"/>
  </w:num>
  <w:num w:numId="31">
    <w:abstractNumId w:val="9"/>
  </w:num>
  <w:num w:numId="32">
    <w:abstractNumId w:val="63"/>
  </w:num>
  <w:num w:numId="33">
    <w:abstractNumId w:val="55"/>
  </w:num>
  <w:num w:numId="34">
    <w:abstractNumId w:val="46"/>
  </w:num>
  <w:num w:numId="35">
    <w:abstractNumId w:val="40"/>
  </w:num>
  <w:num w:numId="36">
    <w:abstractNumId w:val="33"/>
  </w:num>
  <w:num w:numId="37">
    <w:abstractNumId w:val="60"/>
  </w:num>
  <w:num w:numId="38">
    <w:abstractNumId w:val="23"/>
  </w:num>
  <w:num w:numId="39">
    <w:abstractNumId w:val="14"/>
  </w:num>
  <w:num w:numId="40">
    <w:abstractNumId w:val="4"/>
  </w:num>
  <w:num w:numId="41">
    <w:abstractNumId w:val="48"/>
  </w:num>
  <w:num w:numId="42">
    <w:abstractNumId w:val="7"/>
  </w:num>
  <w:num w:numId="43">
    <w:abstractNumId w:val="27"/>
  </w:num>
  <w:num w:numId="44">
    <w:abstractNumId w:val="18"/>
  </w:num>
  <w:num w:numId="45">
    <w:abstractNumId w:val="42"/>
  </w:num>
  <w:num w:numId="46">
    <w:abstractNumId w:val="20"/>
  </w:num>
  <w:num w:numId="47">
    <w:abstractNumId w:val="53"/>
  </w:num>
  <w:num w:numId="48">
    <w:abstractNumId w:val="50"/>
  </w:num>
  <w:num w:numId="49">
    <w:abstractNumId w:val="36"/>
  </w:num>
  <w:num w:numId="50">
    <w:abstractNumId w:val="32"/>
  </w:num>
  <w:num w:numId="51">
    <w:abstractNumId w:val="8"/>
  </w:num>
  <w:num w:numId="52">
    <w:abstractNumId w:val="31"/>
  </w:num>
  <w:num w:numId="53">
    <w:abstractNumId w:val="43"/>
  </w:num>
  <w:num w:numId="54">
    <w:abstractNumId w:val="16"/>
  </w:num>
  <w:num w:numId="55">
    <w:abstractNumId w:val="13"/>
  </w:num>
  <w:num w:numId="56">
    <w:abstractNumId w:val="44"/>
  </w:num>
  <w:num w:numId="57">
    <w:abstractNumId w:val="58"/>
  </w:num>
  <w:num w:numId="58">
    <w:abstractNumId w:val="34"/>
  </w:num>
  <w:num w:numId="59">
    <w:abstractNumId w:val="49"/>
  </w:num>
  <w:num w:numId="60">
    <w:abstractNumId w:val="19"/>
  </w:num>
  <w:num w:numId="61">
    <w:abstractNumId w:val="38"/>
  </w:num>
  <w:num w:numId="62">
    <w:abstractNumId w:val="35"/>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oNotTrackFormatting/>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96C"/>
    <w:rsid w:val="00002D43"/>
    <w:rsid w:val="00002E2D"/>
    <w:rsid w:val="00002FBB"/>
    <w:rsid w:val="0000438B"/>
    <w:rsid w:val="00004C52"/>
    <w:rsid w:val="000069A2"/>
    <w:rsid w:val="000075DD"/>
    <w:rsid w:val="00007D28"/>
    <w:rsid w:val="00010284"/>
    <w:rsid w:val="0001049F"/>
    <w:rsid w:val="000106E7"/>
    <w:rsid w:val="00011254"/>
    <w:rsid w:val="00011948"/>
    <w:rsid w:val="00011B85"/>
    <w:rsid w:val="00012CF5"/>
    <w:rsid w:val="00013EEB"/>
    <w:rsid w:val="0001451B"/>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1F1"/>
    <w:rsid w:val="00023EFD"/>
    <w:rsid w:val="000249DC"/>
    <w:rsid w:val="00024F36"/>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71C7"/>
    <w:rsid w:val="00037378"/>
    <w:rsid w:val="00037756"/>
    <w:rsid w:val="00037BC5"/>
    <w:rsid w:val="0004080C"/>
    <w:rsid w:val="00040A06"/>
    <w:rsid w:val="00040BF7"/>
    <w:rsid w:val="00040CDC"/>
    <w:rsid w:val="00041EB8"/>
    <w:rsid w:val="00042F3D"/>
    <w:rsid w:val="00043A29"/>
    <w:rsid w:val="00043AB0"/>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D05"/>
    <w:rsid w:val="00057788"/>
    <w:rsid w:val="0005778D"/>
    <w:rsid w:val="0006154C"/>
    <w:rsid w:val="00061612"/>
    <w:rsid w:val="0006167C"/>
    <w:rsid w:val="00061A49"/>
    <w:rsid w:val="000623ED"/>
    <w:rsid w:val="0006258D"/>
    <w:rsid w:val="000631C3"/>
    <w:rsid w:val="0006335D"/>
    <w:rsid w:val="000641EA"/>
    <w:rsid w:val="000645BA"/>
    <w:rsid w:val="000667A2"/>
    <w:rsid w:val="000668D1"/>
    <w:rsid w:val="00067A03"/>
    <w:rsid w:val="00067B7F"/>
    <w:rsid w:val="00070894"/>
    <w:rsid w:val="00070B01"/>
    <w:rsid w:val="00070DFF"/>
    <w:rsid w:val="00070E6F"/>
    <w:rsid w:val="00070FFE"/>
    <w:rsid w:val="00071FFC"/>
    <w:rsid w:val="000738A2"/>
    <w:rsid w:val="00073916"/>
    <w:rsid w:val="00073F83"/>
    <w:rsid w:val="000744FD"/>
    <w:rsid w:val="00074828"/>
    <w:rsid w:val="00074CC9"/>
    <w:rsid w:val="00074D21"/>
    <w:rsid w:val="0007534A"/>
    <w:rsid w:val="00075F4C"/>
    <w:rsid w:val="0007639D"/>
    <w:rsid w:val="00077CBE"/>
    <w:rsid w:val="000801C5"/>
    <w:rsid w:val="000807C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13CB"/>
    <w:rsid w:val="000A1CE4"/>
    <w:rsid w:val="000A2F58"/>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EB4"/>
    <w:rsid w:val="000D1575"/>
    <w:rsid w:val="000D21A2"/>
    <w:rsid w:val="000D2907"/>
    <w:rsid w:val="000D2F7D"/>
    <w:rsid w:val="000D5C2C"/>
    <w:rsid w:val="000D6145"/>
    <w:rsid w:val="000D6812"/>
    <w:rsid w:val="000D76B3"/>
    <w:rsid w:val="000D7954"/>
    <w:rsid w:val="000E08E1"/>
    <w:rsid w:val="000E19DC"/>
    <w:rsid w:val="000E1B23"/>
    <w:rsid w:val="000E1D8F"/>
    <w:rsid w:val="000E22CF"/>
    <w:rsid w:val="000E31AE"/>
    <w:rsid w:val="000E31F3"/>
    <w:rsid w:val="000E37BC"/>
    <w:rsid w:val="000E38A3"/>
    <w:rsid w:val="000E4514"/>
    <w:rsid w:val="000E4FBB"/>
    <w:rsid w:val="000E54D8"/>
    <w:rsid w:val="000E76C1"/>
    <w:rsid w:val="000F0059"/>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6037"/>
    <w:rsid w:val="001161C3"/>
    <w:rsid w:val="001163E9"/>
    <w:rsid w:val="00117B2D"/>
    <w:rsid w:val="0012057D"/>
    <w:rsid w:val="00120A55"/>
    <w:rsid w:val="001212CE"/>
    <w:rsid w:val="00121452"/>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1A31"/>
    <w:rsid w:val="00132179"/>
    <w:rsid w:val="001323BD"/>
    <w:rsid w:val="00132624"/>
    <w:rsid w:val="00133461"/>
    <w:rsid w:val="001336C4"/>
    <w:rsid w:val="00133752"/>
    <w:rsid w:val="00134195"/>
    <w:rsid w:val="001354E0"/>
    <w:rsid w:val="00135652"/>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84E"/>
    <w:rsid w:val="00147EF4"/>
    <w:rsid w:val="001501E4"/>
    <w:rsid w:val="001507FD"/>
    <w:rsid w:val="00150D39"/>
    <w:rsid w:val="00150FFB"/>
    <w:rsid w:val="00151870"/>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CA"/>
    <w:rsid w:val="001612C1"/>
    <w:rsid w:val="001612C9"/>
    <w:rsid w:val="0016151B"/>
    <w:rsid w:val="00161B7F"/>
    <w:rsid w:val="001627AC"/>
    <w:rsid w:val="001628D0"/>
    <w:rsid w:val="00162E01"/>
    <w:rsid w:val="001630CF"/>
    <w:rsid w:val="00163162"/>
    <w:rsid w:val="00163547"/>
    <w:rsid w:val="00163BB2"/>
    <w:rsid w:val="00164E90"/>
    <w:rsid w:val="00164EE0"/>
    <w:rsid w:val="00164F73"/>
    <w:rsid w:val="00165A27"/>
    <w:rsid w:val="00165C91"/>
    <w:rsid w:val="00166A08"/>
    <w:rsid w:val="00166FC6"/>
    <w:rsid w:val="001670B0"/>
    <w:rsid w:val="0016749C"/>
    <w:rsid w:val="001674CE"/>
    <w:rsid w:val="00170076"/>
    <w:rsid w:val="00170348"/>
    <w:rsid w:val="0017056F"/>
    <w:rsid w:val="00171B9E"/>
    <w:rsid w:val="00171C6E"/>
    <w:rsid w:val="00171FFF"/>
    <w:rsid w:val="00172649"/>
    <w:rsid w:val="0017326A"/>
    <w:rsid w:val="00173BC7"/>
    <w:rsid w:val="00174626"/>
    <w:rsid w:val="00174B43"/>
    <w:rsid w:val="00174B4E"/>
    <w:rsid w:val="00175C3C"/>
    <w:rsid w:val="0017617A"/>
    <w:rsid w:val="00176F44"/>
    <w:rsid w:val="0018108C"/>
    <w:rsid w:val="0018196A"/>
    <w:rsid w:val="00182E50"/>
    <w:rsid w:val="001836F8"/>
    <w:rsid w:val="00186CD3"/>
    <w:rsid w:val="001872F4"/>
    <w:rsid w:val="001878D7"/>
    <w:rsid w:val="00187D14"/>
    <w:rsid w:val="00187F30"/>
    <w:rsid w:val="00190340"/>
    <w:rsid w:val="001903CC"/>
    <w:rsid w:val="00192697"/>
    <w:rsid w:val="00193900"/>
    <w:rsid w:val="001956F2"/>
    <w:rsid w:val="00195DA0"/>
    <w:rsid w:val="001968D0"/>
    <w:rsid w:val="001968FF"/>
    <w:rsid w:val="00196985"/>
    <w:rsid w:val="00196E0D"/>
    <w:rsid w:val="00197218"/>
    <w:rsid w:val="001A0858"/>
    <w:rsid w:val="001A0C0F"/>
    <w:rsid w:val="001A12BC"/>
    <w:rsid w:val="001A13DB"/>
    <w:rsid w:val="001A1707"/>
    <w:rsid w:val="001A1835"/>
    <w:rsid w:val="001A18BA"/>
    <w:rsid w:val="001A1A33"/>
    <w:rsid w:val="001A1C90"/>
    <w:rsid w:val="001A1F63"/>
    <w:rsid w:val="001A32FD"/>
    <w:rsid w:val="001A332C"/>
    <w:rsid w:val="001A3522"/>
    <w:rsid w:val="001A4E78"/>
    <w:rsid w:val="001A56E2"/>
    <w:rsid w:val="001A7047"/>
    <w:rsid w:val="001A727B"/>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26BD"/>
    <w:rsid w:val="001D38C5"/>
    <w:rsid w:val="001D3957"/>
    <w:rsid w:val="001D3D06"/>
    <w:rsid w:val="001D3D62"/>
    <w:rsid w:val="001D418D"/>
    <w:rsid w:val="001D4462"/>
    <w:rsid w:val="001D49FD"/>
    <w:rsid w:val="001D4D3D"/>
    <w:rsid w:val="001D5B44"/>
    <w:rsid w:val="001D5E54"/>
    <w:rsid w:val="001D73BC"/>
    <w:rsid w:val="001D792D"/>
    <w:rsid w:val="001E073C"/>
    <w:rsid w:val="001E0A83"/>
    <w:rsid w:val="001E0D1D"/>
    <w:rsid w:val="001E1B48"/>
    <w:rsid w:val="001E1D83"/>
    <w:rsid w:val="001E22BE"/>
    <w:rsid w:val="001E2847"/>
    <w:rsid w:val="001E2D88"/>
    <w:rsid w:val="001E3A01"/>
    <w:rsid w:val="001E3C3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1F7CA7"/>
    <w:rsid w:val="00200841"/>
    <w:rsid w:val="00200DAC"/>
    <w:rsid w:val="00201E0F"/>
    <w:rsid w:val="0020214E"/>
    <w:rsid w:val="0020272F"/>
    <w:rsid w:val="00203221"/>
    <w:rsid w:val="0020408F"/>
    <w:rsid w:val="002046C3"/>
    <w:rsid w:val="00204F0C"/>
    <w:rsid w:val="002059EB"/>
    <w:rsid w:val="00205C83"/>
    <w:rsid w:val="002074F1"/>
    <w:rsid w:val="002075A2"/>
    <w:rsid w:val="0020765A"/>
    <w:rsid w:val="00207660"/>
    <w:rsid w:val="00207668"/>
    <w:rsid w:val="002104D1"/>
    <w:rsid w:val="0021054C"/>
    <w:rsid w:val="002112F4"/>
    <w:rsid w:val="00211AD7"/>
    <w:rsid w:val="00212020"/>
    <w:rsid w:val="00212455"/>
    <w:rsid w:val="00212A3A"/>
    <w:rsid w:val="00212C2F"/>
    <w:rsid w:val="00213C4E"/>
    <w:rsid w:val="002148B6"/>
    <w:rsid w:val="00214B42"/>
    <w:rsid w:val="00215630"/>
    <w:rsid w:val="0021767E"/>
    <w:rsid w:val="00217FC3"/>
    <w:rsid w:val="00220782"/>
    <w:rsid w:val="00220C8B"/>
    <w:rsid w:val="00221365"/>
    <w:rsid w:val="002215B6"/>
    <w:rsid w:val="00221720"/>
    <w:rsid w:val="00223624"/>
    <w:rsid w:val="00223F5F"/>
    <w:rsid w:val="00224018"/>
    <w:rsid w:val="00224129"/>
    <w:rsid w:val="0022429F"/>
    <w:rsid w:val="0022487E"/>
    <w:rsid w:val="002249F1"/>
    <w:rsid w:val="00224AD0"/>
    <w:rsid w:val="00226145"/>
    <w:rsid w:val="002268E3"/>
    <w:rsid w:val="00227B3B"/>
    <w:rsid w:val="00230572"/>
    <w:rsid w:val="00230D02"/>
    <w:rsid w:val="00230D20"/>
    <w:rsid w:val="002310A1"/>
    <w:rsid w:val="00231E82"/>
    <w:rsid w:val="00232676"/>
    <w:rsid w:val="00232DDB"/>
    <w:rsid w:val="002335CE"/>
    <w:rsid w:val="00235898"/>
    <w:rsid w:val="002365D4"/>
    <w:rsid w:val="0023773A"/>
    <w:rsid w:val="0023786A"/>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C1E"/>
    <w:rsid w:val="0025239D"/>
    <w:rsid w:val="00252423"/>
    <w:rsid w:val="0025351C"/>
    <w:rsid w:val="0025357C"/>
    <w:rsid w:val="00253D4C"/>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40F8"/>
    <w:rsid w:val="00264210"/>
    <w:rsid w:val="00265162"/>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6D39"/>
    <w:rsid w:val="002778D5"/>
    <w:rsid w:val="00280527"/>
    <w:rsid w:val="002807EB"/>
    <w:rsid w:val="00281449"/>
    <w:rsid w:val="00283A3E"/>
    <w:rsid w:val="00283B8B"/>
    <w:rsid w:val="00283BD7"/>
    <w:rsid w:val="00284396"/>
    <w:rsid w:val="002847F8"/>
    <w:rsid w:val="002848F0"/>
    <w:rsid w:val="002849EE"/>
    <w:rsid w:val="00284BAC"/>
    <w:rsid w:val="00284FB1"/>
    <w:rsid w:val="00284FE3"/>
    <w:rsid w:val="002850EB"/>
    <w:rsid w:val="00285124"/>
    <w:rsid w:val="00285322"/>
    <w:rsid w:val="002857BF"/>
    <w:rsid w:val="002857EC"/>
    <w:rsid w:val="00286109"/>
    <w:rsid w:val="00286C3B"/>
    <w:rsid w:val="00286D22"/>
    <w:rsid w:val="002871DA"/>
    <w:rsid w:val="00287CE8"/>
    <w:rsid w:val="002909A3"/>
    <w:rsid w:val="00290A2F"/>
    <w:rsid w:val="00290F63"/>
    <w:rsid w:val="00292056"/>
    <w:rsid w:val="0029226F"/>
    <w:rsid w:val="00292867"/>
    <w:rsid w:val="00292E4D"/>
    <w:rsid w:val="00294221"/>
    <w:rsid w:val="00294B4C"/>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B2B"/>
    <w:rsid w:val="002A2EF5"/>
    <w:rsid w:val="002A3838"/>
    <w:rsid w:val="002A4E7F"/>
    <w:rsid w:val="002A4EB7"/>
    <w:rsid w:val="002A5040"/>
    <w:rsid w:val="002A56A0"/>
    <w:rsid w:val="002A610E"/>
    <w:rsid w:val="002A6B56"/>
    <w:rsid w:val="002A739C"/>
    <w:rsid w:val="002A740B"/>
    <w:rsid w:val="002B054F"/>
    <w:rsid w:val="002B06CE"/>
    <w:rsid w:val="002B11ED"/>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7F4"/>
    <w:rsid w:val="002C1B01"/>
    <w:rsid w:val="002C2715"/>
    <w:rsid w:val="002C33B8"/>
    <w:rsid w:val="002C3B1E"/>
    <w:rsid w:val="002C42F1"/>
    <w:rsid w:val="002C580E"/>
    <w:rsid w:val="002C60EA"/>
    <w:rsid w:val="002C6811"/>
    <w:rsid w:val="002C6DB3"/>
    <w:rsid w:val="002C7964"/>
    <w:rsid w:val="002C7D8C"/>
    <w:rsid w:val="002C7EB4"/>
    <w:rsid w:val="002D07B8"/>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B58"/>
    <w:rsid w:val="002E2ED2"/>
    <w:rsid w:val="002E3C3A"/>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17DB"/>
    <w:rsid w:val="00311BF3"/>
    <w:rsid w:val="00312143"/>
    <w:rsid w:val="00312A5C"/>
    <w:rsid w:val="00313048"/>
    <w:rsid w:val="00314059"/>
    <w:rsid w:val="00314372"/>
    <w:rsid w:val="00314A04"/>
    <w:rsid w:val="00314FAD"/>
    <w:rsid w:val="00316334"/>
    <w:rsid w:val="003171CD"/>
    <w:rsid w:val="00317360"/>
    <w:rsid w:val="00317798"/>
    <w:rsid w:val="00317A4A"/>
    <w:rsid w:val="0032010C"/>
    <w:rsid w:val="0032106B"/>
    <w:rsid w:val="00321138"/>
    <w:rsid w:val="0032145E"/>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7334"/>
    <w:rsid w:val="003477C2"/>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83B"/>
    <w:rsid w:val="00362938"/>
    <w:rsid w:val="003632DC"/>
    <w:rsid w:val="00363819"/>
    <w:rsid w:val="0036460A"/>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418A"/>
    <w:rsid w:val="003741D8"/>
    <w:rsid w:val="003743E7"/>
    <w:rsid w:val="00374BA6"/>
    <w:rsid w:val="00375154"/>
    <w:rsid w:val="0037518F"/>
    <w:rsid w:val="00375430"/>
    <w:rsid w:val="0037569B"/>
    <w:rsid w:val="00375ACF"/>
    <w:rsid w:val="00375C30"/>
    <w:rsid w:val="00376012"/>
    <w:rsid w:val="0037619F"/>
    <w:rsid w:val="00376242"/>
    <w:rsid w:val="003769B5"/>
    <w:rsid w:val="00380DF0"/>
    <w:rsid w:val="00381DDB"/>
    <w:rsid w:val="00381E0E"/>
    <w:rsid w:val="003826D3"/>
    <w:rsid w:val="00383BA9"/>
    <w:rsid w:val="00383D6B"/>
    <w:rsid w:val="003849FF"/>
    <w:rsid w:val="00384FBC"/>
    <w:rsid w:val="00384FC6"/>
    <w:rsid w:val="00386769"/>
    <w:rsid w:val="0038793E"/>
    <w:rsid w:val="00390520"/>
    <w:rsid w:val="00390D24"/>
    <w:rsid w:val="003913A7"/>
    <w:rsid w:val="0039187E"/>
    <w:rsid w:val="00391EE0"/>
    <w:rsid w:val="00392104"/>
    <w:rsid w:val="003929CB"/>
    <w:rsid w:val="00392BF9"/>
    <w:rsid w:val="00393339"/>
    <w:rsid w:val="0039367B"/>
    <w:rsid w:val="00394493"/>
    <w:rsid w:val="00394CF2"/>
    <w:rsid w:val="00397F2B"/>
    <w:rsid w:val="003A018D"/>
    <w:rsid w:val="003A02FD"/>
    <w:rsid w:val="003A0C18"/>
    <w:rsid w:val="003A1A5A"/>
    <w:rsid w:val="003A1D01"/>
    <w:rsid w:val="003A1DAE"/>
    <w:rsid w:val="003A23C9"/>
    <w:rsid w:val="003A23D2"/>
    <w:rsid w:val="003A2A8E"/>
    <w:rsid w:val="003A3866"/>
    <w:rsid w:val="003A3C9C"/>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213E"/>
    <w:rsid w:val="003B2513"/>
    <w:rsid w:val="003B2CFB"/>
    <w:rsid w:val="003B3843"/>
    <w:rsid w:val="003B3BF8"/>
    <w:rsid w:val="003B4C77"/>
    <w:rsid w:val="003B4CB3"/>
    <w:rsid w:val="003B4F70"/>
    <w:rsid w:val="003B5157"/>
    <w:rsid w:val="003B54DC"/>
    <w:rsid w:val="003B642E"/>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1F7D"/>
    <w:rsid w:val="003D2151"/>
    <w:rsid w:val="003D3367"/>
    <w:rsid w:val="003D33A8"/>
    <w:rsid w:val="003D3634"/>
    <w:rsid w:val="003D3DAC"/>
    <w:rsid w:val="003D42C0"/>
    <w:rsid w:val="003D4747"/>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2A8D"/>
    <w:rsid w:val="003E3A95"/>
    <w:rsid w:val="003E3F0C"/>
    <w:rsid w:val="003E403C"/>
    <w:rsid w:val="003E41F4"/>
    <w:rsid w:val="003E4741"/>
    <w:rsid w:val="003E5902"/>
    <w:rsid w:val="003E5FFF"/>
    <w:rsid w:val="003E673D"/>
    <w:rsid w:val="003E728C"/>
    <w:rsid w:val="003E75B8"/>
    <w:rsid w:val="003F0448"/>
    <w:rsid w:val="003F0CD3"/>
    <w:rsid w:val="003F0DAB"/>
    <w:rsid w:val="003F1324"/>
    <w:rsid w:val="003F1643"/>
    <w:rsid w:val="003F23A9"/>
    <w:rsid w:val="003F2534"/>
    <w:rsid w:val="003F2A2E"/>
    <w:rsid w:val="003F2D89"/>
    <w:rsid w:val="003F39E7"/>
    <w:rsid w:val="003F4044"/>
    <w:rsid w:val="003F404E"/>
    <w:rsid w:val="003F4703"/>
    <w:rsid w:val="003F52D3"/>
    <w:rsid w:val="003F65BF"/>
    <w:rsid w:val="003F6956"/>
    <w:rsid w:val="00400957"/>
    <w:rsid w:val="00400FD8"/>
    <w:rsid w:val="00401860"/>
    <w:rsid w:val="004019DD"/>
    <w:rsid w:val="00401B30"/>
    <w:rsid w:val="00402178"/>
    <w:rsid w:val="00402C53"/>
    <w:rsid w:val="004032E0"/>
    <w:rsid w:val="00403313"/>
    <w:rsid w:val="0040446D"/>
    <w:rsid w:val="00404703"/>
    <w:rsid w:val="00404881"/>
    <w:rsid w:val="00404F80"/>
    <w:rsid w:val="00405100"/>
    <w:rsid w:val="00405EA2"/>
    <w:rsid w:val="0040730C"/>
    <w:rsid w:val="00407E75"/>
    <w:rsid w:val="00410072"/>
    <w:rsid w:val="004100C2"/>
    <w:rsid w:val="0041055E"/>
    <w:rsid w:val="004105F0"/>
    <w:rsid w:val="004109D5"/>
    <w:rsid w:val="004110D3"/>
    <w:rsid w:val="00411774"/>
    <w:rsid w:val="00411B77"/>
    <w:rsid w:val="00411B79"/>
    <w:rsid w:val="0041223B"/>
    <w:rsid w:val="00412984"/>
    <w:rsid w:val="0041361F"/>
    <w:rsid w:val="00413799"/>
    <w:rsid w:val="00413E9E"/>
    <w:rsid w:val="00413F55"/>
    <w:rsid w:val="00416AD3"/>
    <w:rsid w:val="00416E21"/>
    <w:rsid w:val="00416E56"/>
    <w:rsid w:val="004179AE"/>
    <w:rsid w:val="00417AE0"/>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5633"/>
    <w:rsid w:val="00425A31"/>
    <w:rsid w:val="00425D11"/>
    <w:rsid w:val="00426423"/>
    <w:rsid w:val="00426627"/>
    <w:rsid w:val="004268E4"/>
    <w:rsid w:val="00426956"/>
    <w:rsid w:val="004278CC"/>
    <w:rsid w:val="00427A3A"/>
    <w:rsid w:val="00427C57"/>
    <w:rsid w:val="00427E4B"/>
    <w:rsid w:val="00431E11"/>
    <w:rsid w:val="00432EF5"/>
    <w:rsid w:val="004331A1"/>
    <w:rsid w:val="004335F9"/>
    <w:rsid w:val="00433BDE"/>
    <w:rsid w:val="00433CA9"/>
    <w:rsid w:val="00433DB7"/>
    <w:rsid w:val="0043499D"/>
    <w:rsid w:val="00434AD6"/>
    <w:rsid w:val="00435663"/>
    <w:rsid w:val="00435C89"/>
    <w:rsid w:val="00435DD7"/>
    <w:rsid w:val="004365F1"/>
    <w:rsid w:val="004372D1"/>
    <w:rsid w:val="0043752B"/>
    <w:rsid w:val="00437EF1"/>
    <w:rsid w:val="00440003"/>
    <w:rsid w:val="004406F5"/>
    <w:rsid w:val="00440AEA"/>
    <w:rsid w:val="00442153"/>
    <w:rsid w:val="00443192"/>
    <w:rsid w:val="00443E23"/>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665B"/>
    <w:rsid w:val="004568BC"/>
    <w:rsid w:val="0045694C"/>
    <w:rsid w:val="00456C86"/>
    <w:rsid w:val="00457BF1"/>
    <w:rsid w:val="00457FF8"/>
    <w:rsid w:val="004604E8"/>
    <w:rsid w:val="00460504"/>
    <w:rsid w:val="0046095D"/>
    <w:rsid w:val="00460F68"/>
    <w:rsid w:val="004614B7"/>
    <w:rsid w:val="0046207B"/>
    <w:rsid w:val="00462180"/>
    <w:rsid w:val="00462264"/>
    <w:rsid w:val="00462AB1"/>
    <w:rsid w:val="00462BB7"/>
    <w:rsid w:val="0046378F"/>
    <w:rsid w:val="00463D3E"/>
    <w:rsid w:val="00464435"/>
    <w:rsid w:val="00465134"/>
    <w:rsid w:val="004651C2"/>
    <w:rsid w:val="004657FD"/>
    <w:rsid w:val="004659D8"/>
    <w:rsid w:val="00465ACE"/>
    <w:rsid w:val="004661E0"/>
    <w:rsid w:val="00466C85"/>
    <w:rsid w:val="00467A6F"/>
    <w:rsid w:val="00467CBC"/>
    <w:rsid w:val="004707D7"/>
    <w:rsid w:val="0047093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7A5"/>
    <w:rsid w:val="00475DFA"/>
    <w:rsid w:val="004769CA"/>
    <w:rsid w:val="00476D84"/>
    <w:rsid w:val="00476E73"/>
    <w:rsid w:val="00477528"/>
    <w:rsid w:val="004777F1"/>
    <w:rsid w:val="00477A8C"/>
    <w:rsid w:val="00477D03"/>
    <w:rsid w:val="004808C2"/>
    <w:rsid w:val="00480B3D"/>
    <w:rsid w:val="00481190"/>
    <w:rsid w:val="004813F0"/>
    <w:rsid w:val="0048143A"/>
    <w:rsid w:val="004818C8"/>
    <w:rsid w:val="00481AC8"/>
    <w:rsid w:val="00481C86"/>
    <w:rsid w:val="00481D21"/>
    <w:rsid w:val="004832AD"/>
    <w:rsid w:val="00483F7A"/>
    <w:rsid w:val="00484399"/>
    <w:rsid w:val="0048516B"/>
    <w:rsid w:val="00485C1B"/>
    <w:rsid w:val="00485F4C"/>
    <w:rsid w:val="00486056"/>
    <w:rsid w:val="0048658B"/>
    <w:rsid w:val="0048705A"/>
    <w:rsid w:val="0049026C"/>
    <w:rsid w:val="00490580"/>
    <w:rsid w:val="00490791"/>
    <w:rsid w:val="00491348"/>
    <w:rsid w:val="0049153C"/>
    <w:rsid w:val="00492192"/>
    <w:rsid w:val="00492663"/>
    <w:rsid w:val="00492D6A"/>
    <w:rsid w:val="004930B9"/>
    <w:rsid w:val="00493902"/>
    <w:rsid w:val="00494001"/>
    <w:rsid w:val="00494913"/>
    <w:rsid w:val="00494993"/>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5137"/>
    <w:rsid w:val="004A6EBD"/>
    <w:rsid w:val="004A771E"/>
    <w:rsid w:val="004A7EAD"/>
    <w:rsid w:val="004B0690"/>
    <w:rsid w:val="004B162A"/>
    <w:rsid w:val="004B1B11"/>
    <w:rsid w:val="004B1F64"/>
    <w:rsid w:val="004B1FDA"/>
    <w:rsid w:val="004B2914"/>
    <w:rsid w:val="004B298B"/>
    <w:rsid w:val="004B2D53"/>
    <w:rsid w:val="004B2EDB"/>
    <w:rsid w:val="004B384C"/>
    <w:rsid w:val="004B3C62"/>
    <w:rsid w:val="004B493A"/>
    <w:rsid w:val="004B5193"/>
    <w:rsid w:val="004B5A2E"/>
    <w:rsid w:val="004B6293"/>
    <w:rsid w:val="004B6410"/>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F31"/>
    <w:rsid w:val="004D16E0"/>
    <w:rsid w:val="004D21FC"/>
    <w:rsid w:val="004D2396"/>
    <w:rsid w:val="004D2496"/>
    <w:rsid w:val="004D266D"/>
    <w:rsid w:val="004D2B93"/>
    <w:rsid w:val="004D343D"/>
    <w:rsid w:val="004D43E1"/>
    <w:rsid w:val="004D44E1"/>
    <w:rsid w:val="004D56A4"/>
    <w:rsid w:val="004D6671"/>
    <w:rsid w:val="004D72EC"/>
    <w:rsid w:val="004D7367"/>
    <w:rsid w:val="004D75AE"/>
    <w:rsid w:val="004D789A"/>
    <w:rsid w:val="004D7AF8"/>
    <w:rsid w:val="004E080F"/>
    <w:rsid w:val="004E0C63"/>
    <w:rsid w:val="004E1730"/>
    <w:rsid w:val="004E1732"/>
    <w:rsid w:val="004E190C"/>
    <w:rsid w:val="004E1F43"/>
    <w:rsid w:val="004E47FA"/>
    <w:rsid w:val="004E4CCE"/>
    <w:rsid w:val="004E4DEE"/>
    <w:rsid w:val="004E5104"/>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4481"/>
    <w:rsid w:val="004F4674"/>
    <w:rsid w:val="004F4A34"/>
    <w:rsid w:val="004F4ACF"/>
    <w:rsid w:val="004F4F5C"/>
    <w:rsid w:val="004F589F"/>
    <w:rsid w:val="004F5959"/>
    <w:rsid w:val="004F6562"/>
    <w:rsid w:val="004F6CBB"/>
    <w:rsid w:val="005001CE"/>
    <w:rsid w:val="00500538"/>
    <w:rsid w:val="005005E9"/>
    <w:rsid w:val="005006A3"/>
    <w:rsid w:val="00500BC6"/>
    <w:rsid w:val="00500C31"/>
    <w:rsid w:val="005011EA"/>
    <w:rsid w:val="005014FD"/>
    <w:rsid w:val="00501725"/>
    <w:rsid w:val="0050185E"/>
    <w:rsid w:val="005018A7"/>
    <w:rsid w:val="00501AFA"/>
    <w:rsid w:val="00504425"/>
    <w:rsid w:val="005045F4"/>
    <w:rsid w:val="00504A63"/>
    <w:rsid w:val="00505103"/>
    <w:rsid w:val="005051BD"/>
    <w:rsid w:val="00506962"/>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7043"/>
    <w:rsid w:val="005174FE"/>
    <w:rsid w:val="0051764D"/>
    <w:rsid w:val="005176BD"/>
    <w:rsid w:val="00517736"/>
    <w:rsid w:val="00520051"/>
    <w:rsid w:val="005203E4"/>
    <w:rsid w:val="00521B3D"/>
    <w:rsid w:val="00521B7B"/>
    <w:rsid w:val="005240A0"/>
    <w:rsid w:val="005240CE"/>
    <w:rsid w:val="005241B5"/>
    <w:rsid w:val="00524422"/>
    <w:rsid w:val="00524B4B"/>
    <w:rsid w:val="00524B5C"/>
    <w:rsid w:val="005258D1"/>
    <w:rsid w:val="005259B9"/>
    <w:rsid w:val="00525D35"/>
    <w:rsid w:val="00526BAC"/>
    <w:rsid w:val="00526CDE"/>
    <w:rsid w:val="0053227D"/>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450E"/>
    <w:rsid w:val="00544D47"/>
    <w:rsid w:val="00545DB5"/>
    <w:rsid w:val="005461FC"/>
    <w:rsid w:val="00546CA0"/>
    <w:rsid w:val="00546D7C"/>
    <w:rsid w:val="00546FDD"/>
    <w:rsid w:val="00547672"/>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1A1D"/>
    <w:rsid w:val="00571F4E"/>
    <w:rsid w:val="005724E8"/>
    <w:rsid w:val="00572890"/>
    <w:rsid w:val="005731B8"/>
    <w:rsid w:val="00573297"/>
    <w:rsid w:val="005734B2"/>
    <w:rsid w:val="00573A20"/>
    <w:rsid w:val="005746D7"/>
    <w:rsid w:val="0057473B"/>
    <w:rsid w:val="005749A7"/>
    <w:rsid w:val="00576A71"/>
    <w:rsid w:val="00576D1A"/>
    <w:rsid w:val="00577183"/>
    <w:rsid w:val="00577A45"/>
    <w:rsid w:val="00577F58"/>
    <w:rsid w:val="005804B1"/>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17D3"/>
    <w:rsid w:val="005920C7"/>
    <w:rsid w:val="0059218E"/>
    <w:rsid w:val="0059243F"/>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E0C"/>
    <w:rsid w:val="005B1585"/>
    <w:rsid w:val="005B1D30"/>
    <w:rsid w:val="005B1FE1"/>
    <w:rsid w:val="005B22F3"/>
    <w:rsid w:val="005B24BD"/>
    <w:rsid w:val="005B72C7"/>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1A6"/>
    <w:rsid w:val="005D433A"/>
    <w:rsid w:val="005D451C"/>
    <w:rsid w:val="005D5F6C"/>
    <w:rsid w:val="005D6236"/>
    <w:rsid w:val="005D62FA"/>
    <w:rsid w:val="005D648D"/>
    <w:rsid w:val="005D730E"/>
    <w:rsid w:val="005D7B17"/>
    <w:rsid w:val="005D7D0B"/>
    <w:rsid w:val="005D7E16"/>
    <w:rsid w:val="005E0530"/>
    <w:rsid w:val="005E073C"/>
    <w:rsid w:val="005E0DAD"/>
    <w:rsid w:val="005E126D"/>
    <w:rsid w:val="005E1AF5"/>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1BC9"/>
    <w:rsid w:val="005F251C"/>
    <w:rsid w:val="005F2590"/>
    <w:rsid w:val="005F3E97"/>
    <w:rsid w:val="005F5A08"/>
    <w:rsid w:val="005F5A89"/>
    <w:rsid w:val="005F5D78"/>
    <w:rsid w:val="005F5ED6"/>
    <w:rsid w:val="005F6564"/>
    <w:rsid w:val="005F6ABF"/>
    <w:rsid w:val="005F70B6"/>
    <w:rsid w:val="005F764F"/>
    <w:rsid w:val="0060013E"/>
    <w:rsid w:val="0060128B"/>
    <w:rsid w:val="00601CB9"/>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CB5"/>
    <w:rsid w:val="00630EF9"/>
    <w:rsid w:val="00631DA9"/>
    <w:rsid w:val="00631FAF"/>
    <w:rsid w:val="0063248E"/>
    <w:rsid w:val="006326F1"/>
    <w:rsid w:val="006328B0"/>
    <w:rsid w:val="00633216"/>
    <w:rsid w:val="006332B0"/>
    <w:rsid w:val="00633E88"/>
    <w:rsid w:val="006342DF"/>
    <w:rsid w:val="00634A72"/>
    <w:rsid w:val="00634F5A"/>
    <w:rsid w:val="006354A8"/>
    <w:rsid w:val="00636117"/>
    <w:rsid w:val="006361C1"/>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1263"/>
    <w:rsid w:val="00661848"/>
    <w:rsid w:val="00661C17"/>
    <w:rsid w:val="00661DE9"/>
    <w:rsid w:val="00662349"/>
    <w:rsid w:val="00662435"/>
    <w:rsid w:val="00662A81"/>
    <w:rsid w:val="00663923"/>
    <w:rsid w:val="00664161"/>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E79"/>
    <w:rsid w:val="0067542D"/>
    <w:rsid w:val="00675C81"/>
    <w:rsid w:val="00677093"/>
    <w:rsid w:val="006805A9"/>
    <w:rsid w:val="00680B0B"/>
    <w:rsid w:val="00680BC4"/>
    <w:rsid w:val="00681798"/>
    <w:rsid w:val="00682C92"/>
    <w:rsid w:val="00682D7C"/>
    <w:rsid w:val="00683395"/>
    <w:rsid w:val="00683F65"/>
    <w:rsid w:val="00684B41"/>
    <w:rsid w:val="006850C3"/>
    <w:rsid w:val="006861BF"/>
    <w:rsid w:val="00686D0F"/>
    <w:rsid w:val="00687110"/>
    <w:rsid w:val="006871DD"/>
    <w:rsid w:val="006874B6"/>
    <w:rsid w:val="006877B4"/>
    <w:rsid w:val="00687DED"/>
    <w:rsid w:val="00690186"/>
    <w:rsid w:val="0069020D"/>
    <w:rsid w:val="0069033E"/>
    <w:rsid w:val="0069145E"/>
    <w:rsid w:val="0069180C"/>
    <w:rsid w:val="00691DEA"/>
    <w:rsid w:val="0069240D"/>
    <w:rsid w:val="00692863"/>
    <w:rsid w:val="00692D1B"/>
    <w:rsid w:val="006934AB"/>
    <w:rsid w:val="00693861"/>
    <w:rsid w:val="006939BE"/>
    <w:rsid w:val="006943BA"/>
    <w:rsid w:val="0069568F"/>
    <w:rsid w:val="0069583C"/>
    <w:rsid w:val="00695DEC"/>
    <w:rsid w:val="006965F4"/>
    <w:rsid w:val="00696847"/>
    <w:rsid w:val="00696AC8"/>
    <w:rsid w:val="00696CC9"/>
    <w:rsid w:val="00696F34"/>
    <w:rsid w:val="00697705"/>
    <w:rsid w:val="006977BD"/>
    <w:rsid w:val="0069793F"/>
    <w:rsid w:val="006A05B0"/>
    <w:rsid w:val="006A0CC1"/>
    <w:rsid w:val="006A15C2"/>
    <w:rsid w:val="006A1B91"/>
    <w:rsid w:val="006A2200"/>
    <w:rsid w:val="006A245D"/>
    <w:rsid w:val="006A335D"/>
    <w:rsid w:val="006A3B30"/>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7DD"/>
    <w:rsid w:val="006B3D81"/>
    <w:rsid w:val="006B4240"/>
    <w:rsid w:val="006B4863"/>
    <w:rsid w:val="006B50F4"/>
    <w:rsid w:val="006B56E8"/>
    <w:rsid w:val="006B5948"/>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7E4"/>
    <w:rsid w:val="006D6F09"/>
    <w:rsid w:val="006D72BA"/>
    <w:rsid w:val="006D72ED"/>
    <w:rsid w:val="006D73AA"/>
    <w:rsid w:val="006E0F03"/>
    <w:rsid w:val="006E1F94"/>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E7"/>
    <w:rsid w:val="006F515B"/>
    <w:rsid w:val="006F5683"/>
    <w:rsid w:val="006F5F48"/>
    <w:rsid w:val="006F65D3"/>
    <w:rsid w:val="006F7067"/>
    <w:rsid w:val="006F7AFC"/>
    <w:rsid w:val="006F7C9A"/>
    <w:rsid w:val="007001CF"/>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96C"/>
    <w:rsid w:val="00707E75"/>
    <w:rsid w:val="00707EEA"/>
    <w:rsid w:val="00710D96"/>
    <w:rsid w:val="00710F68"/>
    <w:rsid w:val="00711274"/>
    <w:rsid w:val="00711895"/>
    <w:rsid w:val="00712127"/>
    <w:rsid w:val="007127F9"/>
    <w:rsid w:val="00713285"/>
    <w:rsid w:val="007144B7"/>
    <w:rsid w:val="007147CA"/>
    <w:rsid w:val="007151BB"/>
    <w:rsid w:val="00715C77"/>
    <w:rsid w:val="00716FA7"/>
    <w:rsid w:val="0071784C"/>
    <w:rsid w:val="00717FAA"/>
    <w:rsid w:val="0072062C"/>
    <w:rsid w:val="007208AB"/>
    <w:rsid w:val="00721B83"/>
    <w:rsid w:val="00721BEE"/>
    <w:rsid w:val="00722044"/>
    <w:rsid w:val="007228CE"/>
    <w:rsid w:val="00722CCC"/>
    <w:rsid w:val="00722FCB"/>
    <w:rsid w:val="00723FE4"/>
    <w:rsid w:val="00724A39"/>
    <w:rsid w:val="0072605C"/>
    <w:rsid w:val="00726AAF"/>
    <w:rsid w:val="007275B0"/>
    <w:rsid w:val="0072767F"/>
    <w:rsid w:val="00730D28"/>
    <w:rsid w:val="00731059"/>
    <w:rsid w:val="00731C25"/>
    <w:rsid w:val="007329AA"/>
    <w:rsid w:val="00732B4D"/>
    <w:rsid w:val="00732FD5"/>
    <w:rsid w:val="007330BA"/>
    <w:rsid w:val="007338CF"/>
    <w:rsid w:val="00734C99"/>
    <w:rsid w:val="0073526E"/>
    <w:rsid w:val="00735F12"/>
    <w:rsid w:val="007366FA"/>
    <w:rsid w:val="00736768"/>
    <w:rsid w:val="0073699E"/>
    <w:rsid w:val="0073744D"/>
    <w:rsid w:val="007377C1"/>
    <w:rsid w:val="00740240"/>
    <w:rsid w:val="00741454"/>
    <w:rsid w:val="007414A9"/>
    <w:rsid w:val="00742055"/>
    <w:rsid w:val="00742F00"/>
    <w:rsid w:val="007439F4"/>
    <w:rsid w:val="00743B5E"/>
    <w:rsid w:val="00743C6E"/>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275A"/>
    <w:rsid w:val="007560CF"/>
    <w:rsid w:val="0075639E"/>
    <w:rsid w:val="00757291"/>
    <w:rsid w:val="00757C3B"/>
    <w:rsid w:val="0076024F"/>
    <w:rsid w:val="007612DB"/>
    <w:rsid w:val="007617E9"/>
    <w:rsid w:val="00762954"/>
    <w:rsid w:val="007633D2"/>
    <w:rsid w:val="00763D20"/>
    <w:rsid w:val="0076417D"/>
    <w:rsid w:val="007647F9"/>
    <w:rsid w:val="00764C0B"/>
    <w:rsid w:val="00765A93"/>
    <w:rsid w:val="00766280"/>
    <w:rsid w:val="00766DA0"/>
    <w:rsid w:val="00767401"/>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18A"/>
    <w:rsid w:val="00784400"/>
    <w:rsid w:val="00784538"/>
    <w:rsid w:val="007848FE"/>
    <w:rsid w:val="00784BF7"/>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A04D7"/>
    <w:rsid w:val="007A0EB3"/>
    <w:rsid w:val="007A20B9"/>
    <w:rsid w:val="007A2B27"/>
    <w:rsid w:val="007A40BD"/>
    <w:rsid w:val="007A4EC2"/>
    <w:rsid w:val="007A54EB"/>
    <w:rsid w:val="007A5BF1"/>
    <w:rsid w:val="007A5D6C"/>
    <w:rsid w:val="007A76C0"/>
    <w:rsid w:val="007A7F63"/>
    <w:rsid w:val="007B06FE"/>
    <w:rsid w:val="007B0D75"/>
    <w:rsid w:val="007B0EB5"/>
    <w:rsid w:val="007B150D"/>
    <w:rsid w:val="007B1586"/>
    <w:rsid w:val="007B1E7E"/>
    <w:rsid w:val="007B1F8A"/>
    <w:rsid w:val="007B26A9"/>
    <w:rsid w:val="007B27CD"/>
    <w:rsid w:val="007B27DB"/>
    <w:rsid w:val="007B39B0"/>
    <w:rsid w:val="007B5436"/>
    <w:rsid w:val="007B5B71"/>
    <w:rsid w:val="007B5F0B"/>
    <w:rsid w:val="007B79A7"/>
    <w:rsid w:val="007B7B01"/>
    <w:rsid w:val="007C08E1"/>
    <w:rsid w:val="007C108F"/>
    <w:rsid w:val="007C194F"/>
    <w:rsid w:val="007C36C6"/>
    <w:rsid w:val="007C377B"/>
    <w:rsid w:val="007C39BB"/>
    <w:rsid w:val="007C4B30"/>
    <w:rsid w:val="007C4D81"/>
    <w:rsid w:val="007C4F69"/>
    <w:rsid w:val="007C51E0"/>
    <w:rsid w:val="007C5783"/>
    <w:rsid w:val="007C67C9"/>
    <w:rsid w:val="007C68F6"/>
    <w:rsid w:val="007C747D"/>
    <w:rsid w:val="007C7860"/>
    <w:rsid w:val="007D0307"/>
    <w:rsid w:val="007D0703"/>
    <w:rsid w:val="007D111F"/>
    <w:rsid w:val="007D12DD"/>
    <w:rsid w:val="007D1C21"/>
    <w:rsid w:val="007D1C4F"/>
    <w:rsid w:val="007D1FAB"/>
    <w:rsid w:val="007D20A6"/>
    <w:rsid w:val="007D4075"/>
    <w:rsid w:val="007D4A4F"/>
    <w:rsid w:val="007D4C09"/>
    <w:rsid w:val="007D5600"/>
    <w:rsid w:val="007D5A73"/>
    <w:rsid w:val="007D5C29"/>
    <w:rsid w:val="007D5ED5"/>
    <w:rsid w:val="007D5FF6"/>
    <w:rsid w:val="007D63B1"/>
    <w:rsid w:val="007D6CD5"/>
    <w:rsid w:val="007D7113"/>
    <w:rsid w:val="007D7656"/>
    <w:rsid w:val="007E0897"/>
    <w:rsid w:val="007E15D6"/>
    <w:rsid w:val="007E1778"/>
    <w:rsid w:val="007E177F"/>
    <w:rsid w:val="007E1D30"/>
    <w:rsid w:val="007E2290"/>
    <w:rsid w:val="007E266A"/>
    <w:rsid w:val="007E37EA"/>
    <w:rsid w:val="007E3E3C"/>
    <w:rsid w:val="007E3FD3"/>
    <w:rsid w:val="007E4101"/>
    <w:rsid w:val="007E45F7"/>
    <w:rsid w:val="007E5034"/>
    <w:rsid w:val="007E5259"/>
    <w:rsid w:val="007E5630"/>
    <w:rsid w:val="007E56D2"/>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824"/>
    <w:rsid w:val="007F3035"/>
    <w:rsid w:val="007F308B"/>
    <w:rsid w:val="007F31D3"/>
    <w:rsid w:val="007F33C5"/>
    <w:rsid w:val="007F3FC6"/>
    <w:rsid w:val="007F5D51"/>
    <w:rsid w:val="007F69DD"/>
    <w:rsid w:val="007F71DE"/>
    <w:rsid w:val="007F7EBD"/>
    <w:rsid w:val="008004D0"/>
    <w:rsid w:val="00800560"/>
    <w:rsid w:val="0080158A"/>
    <w:rsid w:val="008019D0"/>
    <w:rsid w:val="00801CBE"/>
    <w:rsid w:val="00802DE6"/>
    <w:rsid w:val="00803CF2"/>
    <w:rsid w:val="00803FFE"/>
    <w:rsid w:val="00804920"/>
    <w:rsid w:val="00804B3F"/>
    <w:rsid w:val="00805685"/>
    <w:rsid w:val="00805743"/>
    <w:rsid w:val="0080590E"/>
    <w:rsid w:val="00806E7D"/>
    <w:rsid w:val="00806FE9"/>
    <w:rsid w:val="00807C66"/>
    <w:rsid w:val="00810171"/>
    <w:rsid w:val="00810C32"/>
    <w:rsid w:val="00811205"/>
    <w:rsid w:val="008116D9"/>
    <w:rsid w:val="008119BD"/>
    <w:rsid w:val="00812459"/>
    <w:rsid w:val="008137E6"/>
    <w:rsid w:val="00813922"/>
    <w:rsid w:val="00814536"/>
    <w:rsid w:val="0081464C"/>
    <w:rsid w:val="00814B4C"/>
    <w:rsid w:val="00814B89"/>
    <w:rsid w:val="00815CFD"/>
    <w:rsid w:val="00816099"/>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401CD"/>
    <w:rsid w:val="008407CC"/>
    <w:rsid w:val="008408AB"/>
    <w:rsid w:val="0084391F"/>
    <w:rsid w:val="0084442B"/>
    <w:rsid w:val="00844545"/>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5518"/>
    <w:rsid w:val="00855C90"/>
    <w:rsid w:val="008568FF"/>
    <w:rsid w:val="00857119"/>
    <w:rsid w:val="0085731B"/>
    <w:rsid w:val="0086044C"/>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655E"/>
    <w:rsid w:val="008778A1"/>
    <w:rsid w:val="00880256"/>
    <w:rsid w:val="00880452"/>
    <w:rsid w:val="008808FF"/>
    <w:rsid w:val="008814E8"/>
    <w:rsid w:val="008817A1"/>
    <w:rsid w:val="00882907"/>
    <w:rsid w:val="00882D19"/>
    <w:rsid w:val="008831FC"/>
    <w:rsid w:val="0088323D"/>
    <w:rsid w:val="00884D0E"/>
    <w:rsid w:val="00884D64"/>
    <w:rsid w:val="008855C9"/>
    <w:rsid w:val="00885C57"/>
    <w:rsid w:val="0088637D"/>
    <w:rsid w:val="00886CE5"/>
    <w:rsid w:val="008876D3"/>
    <w:rsid w:val="00887D5B"/>
    <w:rsid w:val="008919F4"/>
    <w:rsid w:val="00891A34"/>
    <w:rsid w:val="00892D1E"/>
    <w:rsid w:val="00892E64"/>
    <w:rsid w:val="00893509"/>
    <w:rsid w:val="00893724"/>
    <w:rsid w:val="00894AED"/>
    <w:rsid w:val="00895437"/>
    <w:rsid w:val="00895E8D"/>
    <w:rsid w:val="0089736E"/>
    <w:rsid w:val="00897646"/>
    <w:rsid w:val="008A0B8F"/>
    <w:rsid w:val="008A13C3"/>
    <w:rsid w:val="008A2064"/>
    <w:rsid w:val="008A2B3F"/>
    <w:rsid w:val="008A3C94"/>
    <w:rsid w:val="008A4161"/>
    <w:rsid w:val="008A4C15"/>
    <w:rsid w:val="008A50EA"/>
    <w:rsid w:val="008A5BAD"/>
    <w:rsid w:val="008A6912"/>
    <w:rsid w:val="008A693E"/>
    <w:rsid w:val="008A6D7F"/>
    <w:rsid w:val="008A7532"/>
    <w:rsid w:val="008B079F"/>
    <w:rsid w:val="008B0EEA"/>
    <w:rsid w:val="008B1031"/>
    <w:rsid w:val="008B1FFD"/>
    <w:rsid w:val="008B2279"/>
    <w:rsid w:val="008B2BB1"/>
    <w:rsid w:val="008B2BEC"/>
    <w:rsid w:val="008B37C2"/>
    <w:rsid w:val="008B58B2"/>
    <w:rsid w:val="008B5AC7"/>
    <w:rsid w:val="008B6FD1"/>
    <w:rsid w:val="008B719C"/>
    <w:rsid w:val="008B71C2"/>
    <w:rsid w:val="008B7BA1"/>
    <w:rsid w:val="008C029A"/>
    <w:rsid w:val="008C0F9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9C0"/>
    <w:rsid w:val="008C6BFA"/>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9D"/>
    <w:rsid w:val="008E2A03"/>
    <w:rsid w:val="008E2F79"/>
    <w:rsid w:val="008E3309"/>
    <w:rsid w:val="008E33D8"/>
    <w:rsid w:val="008E37D4"/>
    <w:rsid w:val="008E39DA"/>
    <w:rsid w:val="008E49AF"/>
    <w:rsid w:val="008E4F31"/>
    <w:rsid w:val="008E52AB"/>
    <w:rsid w:val="008E68E7"/>
    <w:rsid w:val="008E772F"/>
    <w:rsid w:val="008E7877"/>
    <w:rsid w:val="008F059D"/>
    <w:rsid w:val="008F0825"/>
    <w:rsid w:val="008F0F98"/>
    <w:rsid w:val="008F18A1"/>
    <w:rsid w:val="008F1FCD"/>
    <w:rsid w:val="008F2566"/>
    <w:rsid w:val="008F3C71"/>
    <w:rsid w:val="008F4189"/>
    <w:rsid w:val="008F450A"/>
    <w:rsid w:val="008F6BAB"/>
    <w:rsid w:val="008F761F"/>
    <w:rsid w:val="008F774B"/>
    <w:rsid w:val="008F77FE"/>
    <w:rsid w:val="009009BB"/>
    <w:rsid w:val="00901AB0"/>
    <w:rsid w:val="0090205B"/>
    <w:rsid w:val="00902D38"/>
    <w:rsid w:val="009036CD"/>
    <w:rsid w:val="009038DC"/>
    <w:rsid w:val="00903FD8"/>
    <w:rsid w:val="009043F1"/>
    <w:rsid w:val="00904E7B"/>
    <w:rsid w:val="009050E9"/>
    <w:rsid w:val="0090554E"/>
    <w:rsid w:val="00905717"/>
    <w:rsid w:val="009064B6"/>
    <w:rsid w:val="00906CA5"/>
    <w:rsid w:val="00906DA6"/>
    <w:rsid w:val="009071E8"/>
    <w:rsid w:val="009073F5"/>
    <w:rsid w:val="009103E1"/>
    <w:rsid w:val="00910675"/>
    <w:rsid w:val="00910A88"/>
    <w:rsid w:val="009111CA"/>
    <w:rsid w:val="0091151D"/>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E76"/>
    <w:rsid w:val="00923299"/>
    <w:rsid w:val="009240AF"/>
    <w:rsid w:val="00924488"/>
    <w:rsid w:val="00924B36"/>
    <w:rsid w:val="00925904"/>
    <w:rsid w:val="00926408"/>
    <w:rsid w:val="0092667F"/>
    <w:rsid w:val="00926C3B"/>
    <w:rsid w:val="00927276"/>
    <w:rsid w:val="009274E1"/>
    <w:rsid w:val="009279D8"/>
    <w:rsid w:val="009300C3"/>
    <w:rsid w:val="009300E4"/>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4C1B"/>
    <w:rsid w:val="00944C59"/>
    <w:rsid w:val="00945CDA"/>
    <w:rsid w:val="00946284"/>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8BA"/>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403"/>
    <w:rsid w:val="00962821"/>
    <w:rsid w:val="00962CB3"/>
    <w:rsid w:val="009637D4"/>
    <w:rsid w:val="00963A85"/>
    <w:rsid w:val="00963DD2"/>
    <w:rsid w:val="00963F51"/>
    <w:rsid w:val="00964087"/>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E2D"/>
    <w:rsid w:val="00981FF8"/>
    <w:rsid w:val="009828E7"/>
    <w:rsid w:val="00982BF4"/>
    <w:rsid w:val="00982C1B"/>
    <w:rsid w:val="0098307E"/>
    <w:rsid w:val="00984429"/>
    <w:rsid w:val="00984CA3"/>
    <w:rsid w:val="00985274"/>
    <w:rsid w:val="009854B2"/>
    <w:rsid w:val="00985A38"/>
    <w:rsid w:val="009867E4"/>
    <w:rsid w:val="00986F48"/>
    <w:rsid w:val="00987454"/>
    <w:rsid w:val="009905F1"/>
    <w:rsid w:val="009907E9"/>
    <w:rsid w:val="009911F7"/>
    <w:rsid w:val="00991F62"/>
    <w:rsid w:val="00992246"/>
    <w:rsid w:val="009923DC"/>
    <w:rsid w:val="009925AB"/>
    <w:rsid w:val="009937EF"/>
    <w:rsid w:val="00994860"/>
    <w:rsid w:val="00994A8B"/>
    <w:rsid w:val="00994E1D"/>
    <w:rsid w:val="00994E75"/>
    <w:rsid w:val="009954AB"/>
    <w:rsid w:val="00995A70"/>
    <w:rsid w:val="00996216"/>
    <w:rsid w:val="0099649A"/>
    <w:rsid w:val="0099759D"/>
    <w:rsid w:val="009975AA"/>
    <w:rsid w:val="00997872"/>
    <w:rsid w:val="00997FAE"/>
    <w:rsid w:val="009A0B22"/>
    <w:rsid w:val="009A0B44"/>
    <w:rsid w:val="009A0CB4"/>
    <w:rsid w:val="009A105C"/>
    <w:rsid w:val="009A1C1D"/>
    <w:rsid w:val="009A2CC9"/>
    <w:rsid w:val="009A34D1"/>
    <w:rsid w:val="009A3942"/>
    <w:rsid w:val="009A3A8D"/>
    <w:rsid w:val="009A3BA2"/>
    <w:rsid w:val="009A42F3"/>
    <w:rsid w:val="009A4952"/>
    <w:rsid w:val="009A4C5C"/>
    <w:rsid w:val="009A5426"/>
    <w:rsid w:val="009A635B"/>
    <w:rsid w:val="009A7086"/>
    <w:rsid w:val="009A7A8A"/>
    <w:rsid w:val="009B0E7C"/>
    <w:rsid w:val="009B14DD"/>
    <w:rsid w:val="009B1B3D"/>
    <w:rsid w:val="009B24CD"/>
    <w:rsid w:val="009B2709"/>
    <w:rsid w:val="009B2788"/>
    <w:rsid w:val="009B3CCF"/>
    <w:rsid w:val="009B42F5"/>
    <w:rsid w:val="009B4BDB"/>
    <w:rsid w:val="009B4E99"/>
    <w:rsid w:val="009B5C1E"/>
    <w:rsid w:val="009B5C6A"/>
    <w:rsid w:val="009B5EF9"/>
    <w:rsid w:val="009B6204"/>
    <w:rsid w:val="009B6FFD"/>
    <w:rsid w:val="009B71C3"/>
    <w:rsid w:val="009B74C1"/>
    <w:rsid w:val="009B7920"/>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40B"/>
    <w:rsid w:val="009C7DAD"/>
    <w:rsid w:val="009C7DC9"/>
    <w:rsid w:val="009C7E4F"/>
    <w:rsid w:val="009D02AA"/>
    <w:rsid w:val="009D0BBF"/>
    <w:rsid w:val="009D1CA7"/>
    <w:rsid w:val="009D2350"/>
    <w:rsid w:val="009D2A17"/>
    <w:rsid w:val="009D2A33"/>
    <w:rsid w:val="009D2D2B"/>
    <w:rsid w:val="009D3499"/>
    <w:rsid w:val="009D3C51"/>
    <w:rsid w:val="009D3C8A"/>
    <w:rsid w:val="009D3D06"/>
    <w:rsid w:val="009D4BC6"/>
    <w:rsid w:val="009D5339"/>
    <w:rsid w:val="009D540F"/>
    <w:rsid w:val="009D5A40"/>
    <w:rsid w:val="009D5E37"/>
    <w:rsid w:val="009D60AF"/>
    <w:rsid w:val="009D67B7"/>
    <w:rsid w:val="009D6944"/>
    <w:rsid w:val="009D699E"/>
    <w:rsid w:val="009D6F6B"/>
    <w:rsid w:val="009D7847"/>
    <w:rsid w:val="009D7F04"/>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6995"/>
    <w:rsid w:val="009E6C9B"/>
    <w:rsid w:val="009E737C"/>
    <w:rsid w:val="009E796A"/>
    <w:rsid w:val="009E7DFE"/>
    <w:rsid w:val="009F0158"/>
    <w:rsid w:val="009F07C9"/>
    <w:rsid w:val="009F18BB"/>
    <w:rsid w:val="009F213F"/>
    <w:rsid w:val="009F2302"/>
    <w:rsid w:val="009F2A2F"/>
    <w:rsid w:val="009F2E8A"/>
    <w:rsid w:val="009F325C"/>
    <w:rsid w:val="009F33BA"/>
    <w:rsid w:val="009F3AA4"/>
    <w:rsid w:val="009F3B54"/>
    <w:rsid w:val="009F3D05"/>
    <w:rsid w:val="009F4BEB"/>
    <w:rsid w:val="009F6599"/>
    <w:rsid w:val="009F68EB"/>
    <w:rsid w:val="009F770D"/>
    <w:rsid w:val="009F7968"/>
    <w:rsid w:val="009F7D72"/>
    <w:rsid w:val="00A004FA"/>
    <w:rsid w:val="00A01B89"/>
    <w:rsid w:val="00A026F9"/>
    <w:rsid w:val="00A027B7"/>
    <w:rsid w:val="00A02B41"/>
    <w:rsid w:val="00A03350"/>
    <w:rsid w:val="00A034BA"/>
    <w:rsid w:val="00A03945"/>
    <w:rsid w:val="00A047B2"/>
    <w:rsid w:val="00A04B0C"/>
    <w:rsid w:val="00A057CD"/>
    <w:rsid w:val="00A0584E"/>
    <w:rsid w:val="00A05C72"/>
    <w:rsid w:val="00A060BD"/>
    <w:rsid w:val="00A06789"/>
    <w:rsid w:val="00A069D4"/>
    <w:rsid w:val="00A06B2A"/>
    <w:rsid w:val="00A07820"/>
    <w:rsid w:val="00A07DF0"/>
    <w:rsid w:val="00A07F36"/>
    <w:rsid w:val="00A10E6A"/>
    <w:rsid w:val="00A11207"/>
    <w:rsid w:val="00A11EB9"/>
    <w:rsid w:val="00A11F99"/>
    <w:rsid w:val="00A122E3"/>
    <w:rsid w:val="00A12BD2"/>
    <w:rsid w:val="00A12CD6"/>
    <w:rsid w:val="00A13CE1"/>
    <w:rsid w:val="00A14631"/>
    <w:rsid w:val="00A1484A"/>
    <w:rsid w:val="00A14AD7"/>
    <w:rsid w:val="00A15297"/>
    <w:rsid w:val="00A15875"/>
    <w:rsid w:val="00A15AEE"/>
    <w:rsid w:val="00A15B8D"/>
    <w:rsid w:val="00A15DBD"/>
    <w:rsid w:val="00A15F11"/>
    <w:rsid w:val="00A16EFA"/>
    <w:rsid w:val="00A17088"/>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2E8"/>
    <w:rsid w:val="00A30335"/>
    <w:rsid w:val="00A30FE3"/>
    <w:rsid w:val="00A316CD"/>
    <w:rsid w:val="00A31E55"/>
    <w:rsid w:val="00A321EA"/>
    <w:rsid w:val="00A326C0"/>
    <w:rsid w:val="00A32C21"/>
    <w:rsid w:val="00A336A9"/>
    <w:rsid w:val="00A337EB"/>
    <w:rsid w:val="00A33B17"/>
    <w:rsid w:val="00A33B9C"/>
    <w:rsid w:val="00A33BAF"/>
    <w:rsid w:val="00A33E2D"/>
    <w:rsid w:val="00A33F8D"/>
    <w:rsid w:val="00A35F71"/>
    <w:rsid w:val="00A3607D"/>
    <w:rsid w:val="00A3755C"/>
    <w:rsid w:val="00A37AC6"/>
    <w:rsid w:val="00A37B1F"/>
    <w:rsid w:val="00A37E1C"/>
    <w:rsid w:val="00A37FA1"/>
    <w:rsid w:val="00A40032"/>
    <w:rsid w:val="00A42FD1"/>
    <w:rsid w:val="00A4318F"/>
    <w:rsid w:val="00A435B4"/>
    <w:rsid w:val="00A44D68"/>
    <w:rsid w:val="00A451CB"/>
    <w:rsid w:val="00A45618"/>
    <w:rsid w:val="00A457A4"/>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711EF"/>
    <w:rsid w:val="00A71A85"/>
    <w:rsid w:val="00A71C4D"/>
    <w:rsid w:val="00A73BA9"/>
    <w:rsid w:val="00A73DB2"/>
    <w:rsid w:val="00A73EDA"/>
    <w:rsid w:val="00A74B81"/>
    <w:rsid w:val="00A75D05"/>
    <w:rsid w:val="00A75E9D"/>
    <w:rsid w:val="00A761AA"/>
    <w:rsid w:val="00A761D8"/>
    <w:rsid w:val="00A765ED"/>
    <w:rsid w:val="00A770B9"/>
    <w:rsid w:val="00A77261"/>
    <w:rsid w:val="00A8075C"/>
    <w:rsid w:val="00A80A5A"/>
    <w:rsid w:val="00A80CD4"/>
    <w:rsid w:val="00A81778"/>
    <w:rsid w:val="00A81853"/>
    <w:rsid w:val="00A8218D"/>
    <w:rsid w:val="00A826B3"/>
    <w:rsid w:val="00A82F29"/>
    <w:rsid w:val="00A83992"/>
    <w:rsid w:val="00A83F47"/>
    <w:rsid w:val="00A84562"/>
    <w:rsid w:val="00A84C43"/>
    <w:rsid w:val="00A85740"/>
    <w:rsid w:val="00A85C1A"/>
    <w:rsid w:val="00A85D65"/>
    <w:rsid w:val="00A87F5B"/>
    <w:rsid w:val="00A87F7E"/>
    <w:rsid w:val="00A90FAA"/>
    <w:rsid w:val="00A91316"/>
    <w:rsid w:val="00A91632"/>
    <w:rsid w:val="00A91731"/>
    <w:rsid w:val="00A91856"/>
    <w:rsid w:val="00A92982"/>
    <w:rsid w:val="00A932C4"/>
    <w:rsid w:val="00A933B2"/>
    <w:rsid w:val="00A937B9"/>
    <w:rsid w:val="00A949B2"/>
    <w:rsid w:val="00A94C99"/>
    <w:rsid w:val="00A94D69"/>
    <w:rsid w:val="00A95444"/>
    <w:rsid w:val="00AA12D0"/>
    <w:rsid w:val="00AA1365"/>
    <w:rsid w:val="00AA212C"/>
    <w:rsid w:val="00AA24AE"/>
    <w:rsid w:val="00AA28BF"/>
    <w:rsid w:val="00AA2923"/>
    <w:rsid w:val="00AA2E7B"/>
    <w:rsid w:val="00AA32AE"/>
    <w:rsid w:val="00AA377B"/>
    <w:rsid w:val="00AA3B22"/>
    <w:rsid w:val="00AA4216"/>
    <w:rsid w:val="00AA4DB9"/>
    <w:rsid w:val="00AA58AC"/>
    <w:rsid w:val="00AA5B34"/>
    <w:rsid w:val="00AA6D69"/>
    <w:rsid w:val="00AA6EE2"/>
    <w:rsid w:val="00AA6F89"/>
    <w:rsid w:val="00AA70A7"/>
    <w:rsid w:val="00AA7540"/>
    <w:rsid w:val="00AA7656"/>
    <w:rsid w:val="00AA7744"/>
    <w:rsid w:val="00AB0928"/>
    <w:rsid w:val="00AB0DAE"/>
    <w:rsid w:val="00AB1370"/>
    <w:rsid w:val="00AB16C0"/>
    <w:rsid w:val="00AB1985"/>
    <w:rsid w:val="00AB20C3"/>
    <w:rsid w:val="00AB287F"/>
    <w:rsid w:val="00AB4088"/>
    <w:rsid w:val="00AB5FA9"/>
    <w:rsid w:val="00AB6372"/>
    <w:rsid w:val="00AB6FC6"/>
    <w:rsid w:val="00AB755F"/>
    <w:rsid w:val="00AC09E3"/>
    <w:rsid w:val="00AC1109"/>
    <w:rsid w:val="00AC11A5"/>
    <w:rsid w:val="00AC160D"/>
    <w:rsid w:val="00AC214C"/>
    <w:rsid w:val="00AC217B"/>
    <w:rsid w:val="00AC24FE"/>
    <w:rsid w:val="00AC3E69"/>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422E"/>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A5F"/>
    <w:rsid w:val="00AF1EDF"/>
    <w:rsid w:val="00AF468A"/>
    <w:rsid w:val="00AF49D3"/>
    <w:rsid w:val="00AF4A91"/>
    <w:rsid w:val="00AF4FE9"/>
    <w:rsid w:val="00AF5ADB"/>
    <w:rsid w:val="00AF5C4F"/>
    <w:rsid w:val="00AF6CB2"/>
    <w:rsid w:val="00B008A3"/>
    <w:rsid w:val="00B00A2B"/>
    <w:rsid w:val="00B02152"/>
    <w:rsid w:val="00B02EBA"/>
    <w:rsid w:val="00B03E6E"/>
    <w:rsid w:val="00B042B3"/>
    <w:rsid w:val="00B06CD3"/>
    <w:rsid w:val="00B0715C"/>
    <w:rsid w:val="00B07568"/>
    <w:rsid w:val="00B077BC"/>
    <w:rsid w:val="00B07E62"/>
    <w:rsid w:val="00B1045B"/>
    <w:rsid w:val="00B10862"/>
    <w:rsid w:val="00B10F92"/>
    <w:rsid w:val="00B110B9"/>
    <w:rsid w:val="00B11258"/>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15BE"/>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33B4"/>
    <w:rsid w:val="00B33995"/>
    <w:rsid w:val="00B34508"/>
    <w:rsid w:val="00B36824"/>
    <w:rsid w:val="00B368DB"/>
    <w:rsid w:val="00B37B35"/>
    <w:rsid w:val="00B37CA7"/>
    <w:rsid w:val="00B37CC7"/>
    <w:rsid w:val="00B40203"/>
    <w:rsid w:val="00B4146C"/>
    <w:rsid w:val="00B41815"/>
    <w:rsid w:val="00B42371"/>
    <w:rsid w:val="00B424BA"/>
    <w:rsid w:val="00B424F0"/>
    <w:rsid w:val="00B42E6A"/>
    <w:rsid w:val="00B42ECA"/>
    <w:rsid w:val="00B4373D"/>
    <w:rsid w:val="00B4497C"/>
    <w:rsid w:val="00B45455"/>
    <w:rsid w:val="00B45F3B"/>
    <w:rsid w:val="00B45FC2"/>
    <w:rsid w:val="00B46020"/>
    <w:rsid w:val="00B46202"/>
    <w:rsid w:val="00B46433"/>
    <w:rsid w:val="00B4646A"/>
    <w:rsid w:val="00B479D2"/>
    <w:rsid w:val="00B47F75"/>
    <w:rsid w:val="00B50661"/>
    <w:rsid w:val="00B50756"/>
    <w:rsid w:val="00B512FA"/>
    <w:rsid w:val="00B5131A"/>
    <w:rsid w:val="00B5256A"/>
    <w:rsid w:val="00B5293C"/>
    <w:rsid w:val="00B530FA"/>
    <w:rsid w:val="00B5370B"/>
    <w:rsid w:val="00B54062"/>
    <w:rsid w:val="00B54256"/>
    <w:rsid w:val="00B54713"/>
    <w:rsid w:val="00B55D15"/>
    <w:rsid w:val="00B55FCA"/>
    <w:rsid w:val="00B570E3"/>
    <w:rsid w:val="00B57826"/>
    <w:rsid w:val="00B60AC5"/>
    <w:rsid w:val="00B60F39"/>
    <w:rsid w:val="00B61F53"/>
    <w:rsid w:val="00B62010"/>
    <w:rsid w:val="00B6286F"/>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4EA5"/>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A013F"/>
    <w:rsid w:val="00BA0879"/>
    <w:rsid w:val="00BA091B"/>
    <w:rsid w:val="00BA09B0"/>
    <w:rsid w:val="00BA0FCD"/>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B8D"/>
    <w:rsid w:val="00BB0DF7"/>
    <w:rsid w:val="00BB0F73"/>
    <w:rsid w:val="00BB20E1"/>
    <w:rsid w:val="00BB32DD"/>
    <w:rsid w:val="00BB3C06"/>
    <w:rsid w:val="00BB6B33"/>
    <w:rsid w:val="00BB727A"/>
    <w:rsid w:val="00BC0897"/>
    <w:rsid w:val="00BC1973"/>
    <w:rsid w:val="00BC1FC8"/>
    <w:rsid w:val="00BC2C59"/>
    <w:rsid w:val="00BC2E8E"/>
    <w:rsid w:val="00BC2ECA"/>
    <w:rsid w:val="00BC3941"/>
    <w:rsid w:val="00BC3959"/>
    <w:rsid w:val="00BC45EE"/>
    <w:rsid w:val="00BC4724"/>
    <w:rsid w:val="00BC4CE8"/>
    <w:rsid w:val="00BC5712"/>
    <w:rsid w:val="00BC57C2"/>
    <w:rsid w:val="00BC5BAE"/>
    <w:rsid w:val="00BC68CE"/>
    <w:rsid w:val="00BC6F68"/>
    <w:rsid w:val="00BC73FA"/>
    <w:rsid w:val="00BD1089"/>
    <w:rsid w:val="00BD11A9"/>
    <w:rsid w:val="00BD2613"/>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64"/>
    <w:rsid w:val="00BE25E2"/>
    <w:rsid w:val="00BE2F97"/>
    <w:rsid w:val="00BE460F"/>
    <w:rsid w:val="00BE4C9C"/>
    <w:rsid w:val="00BE53FB"/>
    <w:rsid w:val="00BE5D99"/>
    <w:rsid w:val="00BE674C"/>
    <w:rsid w:val="00BE73BC"/>
    <w:rsid w:val="00BE76B0"/>
    <w:rsid w:val="00BE77EB"/>
    <w:rsid w:val="00BF024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9FD"/>
    <w:rsid w:val="00C11B9B"/>
    <w:rsid w:val="00C11BF3"/>
    <w:rsid w:val="00C11ECD"/>
    <w:rsid w:val="00C11FA5"/>
    <w:rsid w:val="00C1211B"/>
    <w:rsid w:val="00C12757"/>
    <w:rsid w:val="00C12851"/>
    <w:rsid w:val="00C131BC"/>
    <w:rsid w:val="00C13ACA"/>
    <w:rsid w:val="00C13E61"/>
    <w:rsid w:val="00C14377"/>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3E55"/>
    <w:rsid w:val="00C34806"/>
    <w:rsid w:val="00C35478"/>
    <w:rsid w:val="00C35743"/>
    <w:rsid w:val="00C3601F"/>
    <w:rsid w:val="00C36126"/>
    <w:rsid w:val="00C36D8E"/>
    <w:rsid w:val="00C36FCD"/>
    <w:rsid w:val="00C40118"/>
    <w:rsid w:val="00C4030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631"/>
    <w:rsid w:val="00C46BE3"/>
    <w:rsid w:val="00C4731F"/>
    <w:rsid w:val="00C5017E"/>
    <w:rsid w:val="00C50863"/>
    <w:rsid w:val="00C5089A"/>
    <w:rsid w:val="00C50A48"/>
    <w:rsid w:val="00C50CB4"/>
    <w:rsid w:val="00C50E33"/>
    <w:rsid w:val="00C528F9"/>
    <w:rsid w:val="00C52E8F"/>
    <w:rsid w:val="00C53308"/>
    <w:rsid w:val="00C5344F"/>
    <w:rsid w:val="00C53DCE"/>
    <w:rsid w:val="00C54141"/>
    <w:rsid w:val="00C543F5"/>
    <w:rsid w:val="00C546BA"/>
    <w:rsid w:val="00C547E8"/>
    <w:rsid w:val="00C54D51"/>
    <w:rsid w:val="00C55599"/>
    <w:rsid w:val="00C55E58"/>
    <w:rsid w:val="00C5652A"/>
    <w:rsid w:val="00C568A4"/>
    <w:rsid w:val="00C569AC"/>
    <w:rsid w:val="00C56AC7"/>
    <w:rsid w:val="00C56D63"/>
    <w:rsid w:val="00C571A3"/>
    <w:rsid w:val="00C57352"/>
    <w:rsid w:val="00C57490"/>
    <w:rsid w:val="00C5780D"/>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321E"/>
    <w:rsid w:val="00C83583"/>
    <w:rsid w:val="00C8467B"/>
    <w:rsid w:val="00C84954"/>
    <w:rsid w:val="00C85B2B"/>
    <w:rsid w:val="00C8614B"/>
    <w:rsid w:val="00C86376"/>
    <w:rsid w:val="00C87E70"/>
    <w:rsid w:val="00C87E89"/>
    <w:rsid w:val="00C90128"/>
    <w:rsid w:val="00C906F4"/>
    <w:rsid w:val="00C907D9"/>
    <w:rsid w:val="00C90925"/>
    <w:rsid w:val="00C90F5C"/>
    <w:rsid w:val="00C916FE"/>
    <w:rsid w:val="00C91AED"/>
    <w:rsid w:val="00C91D26"/>
    <w:rsid w:val="00C9235A"/>
    <w:rsid w:val="00C923FE"/>
    <w:rsid w:val="00C925A5"/>
    <w:rsid w:val="00C938A4"/>
    <w:rsid w:val="00C93AA2"/>
    <w:rsid w:val="00C94DFF"/>
    <w:rsid w:val="00C94FD7"/>
    <w:rsid w:val="00C9546A"/>
    <w:rsid w:val="00C956A6"/>
    <w:rsid w:val="00C95ADF"/>
    <w:rsid w:val="00C960D4"/>
    <w:rsid w:val="00C961DA"/>
    <w:rsid w:val="00C96C67"/>
    <w:rsid w:val="00C96E10"/>
    <w:rsid w:val="00CA1906"/>
    <w:rsid w:val="00CA1A43"/>
    <w:rsid w:val="00CA2383"/>
    <w:rsid w:val="00CA2667"/>
    <w:rsid w:val="00CA3102"/>
    <w:rsid w:val="00CA37A4"/>
    <w:rsid w:val="00CA4BBE"/>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327F"/>
    <w:rsid w:val="00CD3418"/>
    <w:rsid w:val="00CD403F"/>
    <w:rsid w:val="00CD4053"/>
    <w:rsid w:val="00CD431C"/>
    <w:rsid w:val="00CD45F3"/>
    <w:rsid w:val="00CD4930"/>
    <w:rsid w:val="00CD60DB"/>
    <w:rsid w:val="00CD69DD"/>
    <w:rsid w:val="00CD7B7D"/>
    <w:rsid w:val="00CE00D6"/>
    <w:rsid w:val="00CE16EA"/>
    <w:rsid w:val="00CE2135"/>
    <w:rsid w:val="00CE21F6"/>
    <w:rsid w:val="00CE2A8D"/>
    <w:rsid w:val="00CE3290"/>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9AD"/>
    <w:rsid w:val="00D01CEA"/>
    <w:rsid w:val="00D030C8"/>
    <w:rsid w:val="00D03145"/>
    <w:rsid w:val="00D03BF1"/>
    <w:rsid w:val="00D06FF9"/>
    <w:rsid w:val="00D07263"/>
    <w:rsid w:val="00D0799A"/>
    <w:rsid w:val="00D07D06"/>
    <w:rsid w:val="00D112DC"/>
    <w:rsid w:val="00D1144C"/>
    <w:rsid w:val="00D11674"/>
    <w:rsid w:val="00D16245"/>
    <w:rsid w:val="00D164D1"/>
    <w:rsid w:val="00D17A50"/>
    <w:rsid w:val="00D20103"/>
    <w:rsid w:val="00D20340"/>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F1D"/>
    <w:rsid w:val="00D2770E"/>
    <w:rsid w:val="00D30037"/>
    <w:rsid w:val="00D30D82"/>
    <w:rsid w:val="00D31D1C"/>
    <w:rsid w:val="00D321F8"/>
    <w:rsid w:val="00D321FF"/>
    <w:rsid w:val="00D32663"/>
    <w:rsid w:val="00D32FA5"/>
    <w:rsid w:val="00D33763"/>
    <w:rsid w:val="00D33FD6"/>
    <w:rsid w:val="00D34BCC"/>
    <w:rsid w:val="00D34C31"/>
    <w:rsid w:val="00D34FDE"/>
    <w:rsid w:val="00D35129"/>
    <w:rsid w:val="00D36943"/>
    <w:rsid w:val="00D36A01"/>
    <w:rsid w:val="00D37756"/>
    <w:rsid w:val="00D4041B"/>
    <w:rsid w:val="00D40E87"/>
    <w:rsid w:val="00D41365"/>
    <w:rsid w:val="00D417EB"/>
    <w:rsid w:val="00D41D19"/>
    <w:rsid w:val="00D41D3B"/>
    <w:rsid w:val="00D436D6"/>
    <w:rsid w:val="00D44175"/>
    <w:rsid w:val="00D442B6"/>
    <w:rsid w:val="00D4503D"/>
    <w:rsid w:val="00D45662"/>
    <w:rsid w:val="00D45779"/>
    <w:rsid w:val="00D45AAC"/>
    <w:rsid w:val="00D4712E"/>
    <w:rsid w:val="00D47434"/>
    <w:rsid w:val="00D474AA"/>
    <w:rsid w:val="00D47973"/>
    <w:rsid w:val="00D47CC3"/>
    <w:rsid w:val="00D47EBB"/>
    <w:rsid w:val="00D5059F"/>
    <w:rsid w:val="00D509F8"/>
    <w:rsid w:val="00D51626"/>
    <w:rsid w:val="00D520DF"/>
    <w:rsid w:val="00D523D4"/>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7108"/>
    <w:rsid w:val="00D57698"/>
    <w:rsid w:val="00D57BBF"/>
    <w:rsid w:val="00D60902"/>
    <w:rsid w:val="00D61887"/>
    <w:rsid w:val="00D61DE6"/>
    <w:rsid w:val="00D62E02"/>
    <w:rsid w:val="00D65E4C"/>
    <w:rsid w:val="00D66502"/>
    <w:rsid w:val="00D66594"/>
    <w:rsid w:val="00D66A96"/>
    <w:rsid w:val="00D66AE6"/>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31A4"/>
    <w:rsid w:val="00D83B2F"/>
    <w:rsid w:val="00D850D7"/>
    <w:rsid w:val="00D85275"/>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32B4"/>
    <w:rsid w:val="00DA3D1F"/>
    <w:rsid w:val="00DA3D46"/>
    <w:rsid w:val="00DA49D9"/>
    <w:rsid w:val="00DA4FE5"/>
    <w:rsid w:val="00DA5830"/>
    <w:rsid w:val="00DA68D2"/>
    <w:rsid w:val="00DA7D39"/>
    <w:rsid w:val="00DB012A"/>
    <w:rsid w:val="00DB0B96"/>
    <w:rsid w:val="00DB3189"/>
    <w:rsid w:val="00DB34D7"/>
    <w:rsid w:val="00DB352F"/>
    <w:rsid w:val="00DB3D59"/>
    <w:rsid w:val="00DB419B"/>
    <w:rsid w:val="00DB437B"/>
    <w:rsid w:val="00DB4458"/>
    <w:rsid w:val="00DB44A5"/>
    <w:rsid w:val="00DB4FD7"/>
    <w:rsid w:val="00DB5130"/>
    <w:rsid w:val="00DB5280"/>
    <w:rsid w:val="00DB6269"/>
    <w:rsid w:val="00DB6371"/>
    <w:rsid w:val="00DB6494"/>
    <w:rsid w:val="00DB65B6"/>
    <w:rsid w:val="00DB6B7F"/>
    <w:rsid w:val="00DB730E"/>
    <w:rsid w:val="00DB7EB2"/>
    <w:rsid w:val="00DC0368"/>
    <w:rsid w:val="00DC04F6"/>
    <w:rsid w:val="00DC1701"/>
    <w:rsid w:val="00DC1E7C"/>
    <w:rsid w:val="00DC32DD"/>
    <w:rsid w:val="00DC34CF"/>
    <w:rsid w:val="00DC363A"/>
    <w:rsid w:val="00DC469D"/>
    <w:rsid w:val="00DC4A64"/>
    <w:rsid w:val="00DC5145"/>
    <w:rsid w:val="00DC59A7"/>
    <w:rsid w:val="00DC612D"/>
    <w:rsid w:val="00DC6D32"/>
    <w:rsid w:val="00DC7CE0"/>
    <w:rsid w:val="00DC7D8A"/>
    <w:rsid w:val="00DC7E90"/>
    <w:rsid w:val="00DC7F9E"/>
    <w:rsid w:val="00DD081F"/>
    <w:rsid w:val="00DD0A30"/>
    <w:rsid w:val="00DD0BBE"/>
    <w:rsid w:val="00DD277C"/>
    <w:rsid w:val="00DD2E43"/>
    <w:rsid w:val="00DD30B7"/>
    <w:rsid w:val="00DD338B"/>
    <w:rsid w:val="00DD3B54"/>
    <w:rsid w:val="00DD4300"/>
    <w:rsid w:val="00DD4804"/>
    <w:rsid w:val="00DD4D2E"/>
    <w:rsid w:val="00DD64BD"/>
    <w:rsid w:val="00DD6ACD"/>
    <w:rsid w:val="00DD6C7B"/>
    <w:rsid w:val="00DD6C8A"/>
    <w:rsid w:val="00DD7F70"/>
    <w:rsid w:val="00DE142B"/>
    <w:rsid w:val="00DE2149"/>
    <w:rsid w:val="00DE2A48"/>
    <w:rsid w:val="00DE2CDD"/>
    <w:rsid w:val="00DE36AB"/>
    <w:rsid w:val="00DE3F92"/>
    <w:rsid w:val="00DE3FCF"/>
    <w:rsid w:val="00DE40E9"/>
    <w:rsid w:val="00DE5069"/>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5DBE"/>
    <w:rsid w:val="00DF618A"/>
    <w:rsid w:val="00DF64BB"/>
    <w:rsid w:val="00DF6B51"/>
    <w:rsid w:val="00DF7489"/>
    <w:rsid w:val="00DF7633"/>
    <w:rsid w:val="00DF7952"/>
    <w:rsid w:val="00E00033"/>
    <w:rsid w:val="00E010CE"/>
    <w:rsid w:val="00E01726"/>
    <w:rsid w:val="00E01AF5"/>
    <w:rsid w:val="00E01DC2"/>
    <w:rsid w:val="00E021F7"/>
    <w:rsid w:val="00E022E0"/>
    <w:rsid w:val="00E02E7A"/>
    <w:rsid w:val="00E04463"/>
    <w:rsid w:val="00E0488A"/>
    <w:rsid w:val="00E04CD1"/>
    <w:rsid w:val="00E0534C"/>
    <w:rsid w:val="00E05CE6"/>
    <w:rsid w:val="00E0611E"/>
    <w:rsid w:val="00E06F07"/>
    <w:rsid w:val="00E078B0"/>
    <w:rsid w:val="00E07951"/>
    <w:rsid w:val="00E07CDA"/>
    <w:rsid w:val="00E101D8"/>
    <w:rsid w:val="00E10A58"/>
    <w:rsid w:val="00E10E49"/>
    <w:rsid w:val="00E11AE8"/>
    <w:rsid w:val="00E11D2B"/>
    <w:rsid w:val="00E1305E"/>
    <w:rsid w:val="00E13B81"/>
    <w:rsid w:val="00E13DBF"/>
    <w:rsid w:val="00E143DB"/>
    <w:rsid w:val="00E16163"/>
    <w:rsid w:val="00E16F68"/>
    <w:rsid w:val="00E17017"/>
    <w:rsid w:val="00E17551"/>
    <w:rsid w:val="00E201F2"/>
    <w:rsid w:val="00E206DE"/>
    <w:rsid w:val="00E2088A"/>
    <w:rsid w:val="00E20D45"/>
    <w:rsid w:val="00E2101E"/>
    <w:rsid w:val="00E2217F"/>
    <w:rsid w:val="00E22526"/>
    <w:rsid w:val="00E226B6"/>
    <w:rsid w:val="00E229F4"/>
    <w:rsid w:val="00E22D1D"/>
    <w:rsid w:val="00E22D53"/>
    <w:rsid w:val="00E2433F"/>
    <w:rsid w:val="00E24A3B"/>
    <w:rsid w:val="00E24DC0"/>
    <w:rsid w:val="00E24EC1"/>
    <w:rsid w:val="00E25201"/>
    <w:rsid w:val="00E2521B"/>
    <w:rsid w:val="00E2545A"/>
    <w:rsid w:val="00E26050"/>
    <w:rsid w:val="00E2627D"/>
    <w:rsid w:val="00E26916"/>
    <w:rsid w:val="00E27C86"/>
    <w:rsid w:val="00E27D62"/>
    <w:rsid w:val="00E27E76"/>
    <w:rsid w:val="00E308A5"/>
    <w:rsid w:val="00E30CA4"/>
    <w:rsid w:val="00E3150F"/>
    <w:rsid w:val="00E31A44"/>
    <w:rsid w:val="00E32E79"/>
    <w:rsid w:val="00E32F0C"/>
    <w:rsid w:val="00E33180"/>
    <w:rsid w:val="00E33355"/>
    <w:rsid w:val="00E339C0"/>
    <w:rsid w:val="00E340F2"/>
    <w:rsid w:val="00E3435B"/>
    <w:rsid w:val="00E3444D"/>
    <w:rsid w:val="00E35536"/>
    <w:rsid w:val="00E360C7"/>
    <w:rsid w:val="00E37328"/>
    <w:rsid w:val="00E40879"/>
    <w:rsid w:val="00E42665"/>
    <w:rsid w:val="00E428FF"/>
    <w:rsid w:val="00E42984"/>
    <w:rsid w:val="00E42B1A"/>
    <w:rsid w:val="00E42BBD"/>
    <w:rsid w:val="00E42EAF"/>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A6"/>
    <w:rsid w:val="00E51BA6"/>
    <w:rsid w:val="00E524A1"/>
    <w:rsid w:val="00E53B85"/>
    <w:rsid w:val="00E53FDE"/>
    <w:rsid w:val="00E5402F"/>
    <w:rsid w:val="00E54084"/>
    <w:rsid w:val="00E54131"/>
    <w:rsid w:val="00E54E2D"/>
    <w:rsid w:val="00E55241"/>
    <w:rsid w:val="00E56891"/>
    <w:rsid w:val="00E56F70"/>
    <w:rsid w:val="00E57CDF"/>
    <w:rsid w:val="00E6003B"/>
    <w:rsid w:val="00E601F2"/>
    <w:rsid w:val="00E60CD2"/>
    <w:rsid w:val="00E61202"/>
    <w:rsid w:val="00E615D2"/>
    <w:rsid w:val="00E61791"/>
    <w:rsid w:val="00E62B58"/>
    <w:rsid w:val="00E62C84"/>
    <w:rsid w:val="00E63221"/>
    <w:rsid w:val="00E6443B"/>
    <w:rsid w:val="00E6445C"/>
    <w:rsid w:val="00E6526E"/>
    <w:rsid w:val="00E6588D"/>
    <w:rsid w:val="00E6607F"/>
    <w:rsid w:val="00E66432"/>
    <w:rsid w:val="00E66CE1"/>
    <w:rsid w:val="00E66D98"/>
    <w:rsid w:val="00E66E00"/>
    <w:rsid w:val="00E6738A"/>
    <w:rsid w:val="00E678F7"/>
    <w:rsid w:val="00E6793A"/>
    <w:rsid w:val="00E67C45"/>
    <w:rsid w:val="00E67D88"/>
    <w:rsid w:val="00E71003"/>
    <w:rsid w:val="00E71762"/>
    <w:rsid w:val="00E71ADE"/>
    <w:rsid w:val="00E71CDB"/>
    <w:rsid w:val="00E71D97"/>
    <w:rsid w:val="00E720C4"/>
    <w:rsid w:val="00E7295B"/>
    <w:rsid w:val="00E72D00"/>
    <w:rsid w:val="00E72F04"/>
    <w:rsid w:val="00E73305"/>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3704"/>
    <w:rsid w:val="00ED4266"/>
    <w:rsid w:val="00ED4982"/>
    <w:rsid w:val="00ED5843"/>
    <w:rsid w:val="00ED5EDF"/>
    <w:rsid w:val="00ED6D8F"/>
    <w:rsid w:val="00ED6E82"/>
    <w:rsid w:val="00ED755F"/>
    <w:rsid w:val="00ED758B"/>
    <w:rsid w:val="00ED773E"/>
    <w:rsid w:val="00EE08AC"/>
    <w:rsid w:val="00EE0FFE"/>
    <w:rsid w:val="00EE13E0"/>
    <w:rsid w:val="00EE152B"/>
    <w:rsid w:val="00EE1D21"/>
    <w:rsid w:val="00EE2FDF"/>
    <w:rsid w:val="00EE30D3"/>
    <w:rsid w:val="00EE31FA"/>
    <w:rsid w:val="00EE35D1"/>
    <w:rsid w:val="00EE35D3"/>
    <w:rsid w:val="00EE35DD"/>
    <w:rsid w:val="00EE396C"/>
    <w:rsid w:val="00EE4206"/>
    <w:rsid w:val="00EE42FD"/>
    <w:rsid w:val="00EE4F71"/>
    <w:rsid w:val="00EE5142"/>
    <w:rsid w:val="00EE5190"/>
    <w:rsid w:val="00EE5677"/>
    <w:rsid w:val="00EE5FEA"/>
    <w:rsid w:val="00EE683A"/>
    <w:rsid w:val="00EE6AA9"/>
    <w:rsid w:val="00EE6CB7"/>
    <w:rsid w:val="00EE79AB"/>
    <w:rsid w:val="00EF056E"/>
    <w:rsid w:val="00EF0DC4"/>
    <w:rsid w:val="00EF10F2"/>
    <w:rsid w:val="00EF1252"/>
    <w:rsid w:val="00EF141B"/>
    <w:rsid w:val="00EF1D5D"/>
    <w:rsid w:val="00EF20F1"/>
    <w:rsid w:val="00EF25AF"/>
    <w:rsid w:val="00EF2E44"/>
    <w:rsid w:val="00EF3EE0"/>
    <w:rsid w:val="00EF43E3"/>
    <w:rsid w:val="00EF4CA9"/>
    <w:rsid w:val="00EF56F8"/>
    <w:rsid w:val="00EF5949"/>
    <w:rsid w:val="00EF69C0"/>
    <w:rsid w:val="00EF7D74"/>
    <w:rsid w:val="00EF7FDF"/>
    <w:rsid w:val="00F0003D"/>
    <w:rsid w:val="00F00D36"/>
    <w:rsid w:val="00F01996"/>
    <w:rsid w:val="00F02653"/>
    <w:rsid w:val="00F02AFC"/>
    <w:rsid w:val="00F0309A"/>
    <w:rsid w:val="00F0316C"/>
    <w:rsid w:val="00F03849"/>
    <w:rsid w:val="00F04433"/>
    <w:rsid w:val="00F04B06"/>
    <w:rsid w:val="00F04E6A"/>
    <w:rsid w:val="00F0527E"/>
    <w:rsid w:val="00F05817"/>
    <w:rsid w:val="00F0604F"/>
    <w:rsid w:val="00F077F7"/>
    <w:rsid w:val="00F07E36"/>
    <w:rsid w:val="00F10DF2"/>
    <w:rsid w:val="00F115F4"/>
    <w:rsid w:val="00F11A1B"/>
    <w:rsid w:val="00F12BD5"/>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104F"/>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0813"/>
    <w:rsid w:val="00F414E0"/>
    <w:rsid w:val="00F417F7"/>
    <w:rsid w:val="00F41E88"/>
    <w:rsid w:val="00F4346A"/>
    <w:rsid w:val="00F43EFC"/>
    <w:rsid w:val="00F43F1B"/>
    <w:rsid w:val="00F4414D"/>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4940"/>
    <w:rsid w:val="00F55974"/>
    <w:rsid w:val="00F570DA"/>
    <w:rsid w:val="00F5763C"/>
    <w:rsid w:val="00F601DA"/>
    <w:rsid w:val="00F603FA"/>
    <w:rsid w:val="00F6095A"/>
    <w:rsid w:val="00F6115D"/>
    <w:rsid w:val="00F61543"/>
    <w:rsid w:val="00F62233"/>
    <w:rsid w:val="00F63190"/>
    <w:rsid w:val="00F648A2"/>
    <w:rsid w:val="00F64F01"/>
    <w:rsid w:val="00F6579E"/>
    <w:rsid w:val="00F66176"/>
    <w:rsid w:val="00F66313"/>
    <w:rsid w:val="00F66731"/>
    <w:rsid w:val="00F667E0"/>
    <w:rsid w:val="00F66C5E"/>
    <w:rsid w:val="00F670D8"/>
    <w:rsid w:val="00F675A8"/>
    <w:rsid w:val="00F70463"/>
    <w:rsid w:val="00F70521"/>
    <w:rsid w:val="00F705FC"/>
    <w:rsid w:val="00F7145A"/>
    <w:rsid w:val="00F7153B"/>
    <w:rsid w:val="00F71DF2"/>
    <w:rsid w:val="00F72124"/>
    <w:rsid w:val="00F721A2"/>
    <w:rsid w:val="00F725CA"/>
    <w:rsid w:val="00F727ED"/>
    <w:rsid w:val="00F73078"/>
    <w:rsid w:val="00F73C90"/>
    <w:rsid w:val="00F73EAB"/>
    <w:rsid w:val="00F74B38"/>
    <w:rsid w:val="00F751E1"/>
    <w:rsid w:val="00F753DE"/>
    <w:rsid w:val="00F755C5"/>
    <w:rsid w:val="00F75A74"/>
    <w:rsid w:val="00F75C35"/>
    <w:rsid w:val="00F75C98"/>
    <w:rsid w:val="00F75D72"/>
    <w:rsid w:val="00F763B6"/>
    <w:rsid w:val="00F76601"/>
    <w:rsid w:val="00F76957"/>
    <w:rsid w:val="00F7796C"/>
    <w:rsid w:val="00F800A9"/>
    <w:rsid w:val="00F8090E"/>
    <w:rsid w:val="00F80A92"/>
    <w:rsid w:val="00F80EC4"/>
    <w:rsid w:val="00F8165D"/>
    <w:rsid w:val="00F8187B"/>
    <w:rsid w:val="00F81AFE"/>
    <w:rsid w:val="00F82475"/>
    <w:rsid w:val="00F82530"/>
    <w:rsid w:val="00F83050"/>
    <w:rsid w:val="00F83740"/>
    <w:rsid w:val="00F83BC2"/>
    <w:rsid w:val="00F83BC5"/>
    <w:rsid w:val="00F84BF8"/>
    <w:rsid w:val="00F84DC0"/>
    <w:rsid w:val="00F84FCA"/>
    <w:rsid w:val="00F853C4"/>
    <w:rsid w:val="00F858E0"/>
    <w:rsid w:val="00F85ACA"/>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4101"/>
    <w:rsid w:val="00F941C5"/>
    <w:rsid w:val="00F94221"/>
    <w:rsid w:val="00F94F09"/>
    <w:rsid w:val="00F9579C"/>
    <w:rsid w:val="00F95964"/>
    <w:rsid w:val="00F9617F"/>
    <w:rsid w:val="00F96AD4"/>
    <w:rsid w:val="00F96D94"/>
    <w:rsid w:val="00F973A0"/>
    <w:rsid w:val="00F97BB6"/>
    <w:rsid w:val="00FA1421"/>
    <w:rsid w:val="00FA18C8"/>
    <w:rsid w:val="00FA19B6"/>
    <w:rsid w:val="00FA1E5A"/>
    <w:rsid w:val="00FA1F4A"/>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7EC"/>
    <w:rsid w:val="00FB5C7D"/>
    <w:rsid w:val="00FB5F82"/>
    <w:rsid w:val="00FB6131"/>
    <w:rsid w:val="00FB7B63"/>
    <w:rsid w:val="00FC067F"/>
    <w:rsid w:val="00FC0B8B"/>
    <w:rsid w:val="00FC18D4"/>
    <w:rsid w:val="00FC200E"/>
    <w:rsid w:val="00FC3E7C"/>
    <w:rsid w:val="00FC4531"/>
    <w:rsid w:val="00FC474A"/>
    <w:rsid w:val="00FC4E71"/>
    <w:rsid w:val="00FC52C4"/>
    <w:rsid w:val="00FC6A99"/>
    <w:rsid w:val="00FC6B1D"/>
    <w:rsid w:val="00FC72E0"/>
    <w:rsid w:val="00FC7CD3"/>
    <w:rsid w:val="00FC7DE8"/>
    <w:rsid w:val="00FC7DEA"/>
    <w:rsid w:val="00FC7FEC"/>
    <w:rsid w:val="00FD05CA"/>
    <w:rsid w:val="00FD078C"/>
    <w:rsid w:val="00FD181A"/>
    <w:rsid w:val="00FD2661"/>
    <w:rsid w:val="00FD2948"/>
    <w:rsid w:val="00FD2D4C"/>
    <w:rsid w:val="00FD4773"/>
    <w:rsid w:val="00FD4840"/>
    <w:rsid w:val="00FD4E4E"/>
    <w:rsid w:val="00FD5745"/>
    <w:rsid w:val="00FD5870"/>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F00D9"/>
    <w:rsid w:val="00FF04BA"/>
    <w:rsid w:val="00FF1420"/>
    <w:rsid w:val="00FF258B"/>
    <w:rsid w:val="00FF2F3A"/>
    <w:rsid w:val="00FF2F7A"/>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1"/>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6"/>
      </w:numPr>
    </w:pPr>
  </w:style>
  <w:style w:type="numbering" w:customStyle="1" w:styleId="5">
    <w:name w:val="Стиль5"/>
    <w:basedOn w:val="a3"/>
    <w:rsid w:val="00355BB7"/>
    <w:pPr>
      <w:numPr>
        <w:numId w:val="7"/>
      </w:numPr>
    </w:pPr>
  </w:style>
  <w:style w:type="numbering" w:customStyle="1" w:styleId="1">
    <w:name w:val="Стиль1"/>
    <w:basedOn w:val="a3"/>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5"/>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6"/>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8"/>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9"/>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20"/>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20"/>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20"/>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20"/>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20"/>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20"/>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1"/>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3"/>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6"/>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7"/>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8"/>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38"/>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2.xml"/><Relationship Id="rId21" Type="http://schemas.openxmlformats.org/officeDocument/2006/relationships/customXml" Target="../customXml/item21.xml"/><Relationship Id="rId34" Type="http://schemas.openxmlformats.org/officeDocument/2006/relationships/hyperlink" Target="consultantplus://offline/ref=BF6860116BDD093620E3DA349670E6B6C619A1910A587F3270BF3F7EiAI0N"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consultantplus://offline/ref=FAD3AC259A30C71E15C57B2425B75DD549955FD862E449764D08297E8698B64940F42C429BF93CcBHDH"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yperlink" Target="consultantplus://offline/ref=23B5841D5F4403EAB8F54CF8D17A0B1D23B4D72A17C08CEC07C3B269A025CA0DC1BEAAF14DN9I2G" TargetMode="Externa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04537-3BD9-44BF-9B74-61F58F263B15}">
  <ds:schemaRefs>
    <ds:schemaRef ds:uri="http://schemas.openxmlformats.org/officeDocument/2006/bibliography"/>
  </ds:schemaRefs>
</ds:datastoreItem>
</file>

<file path=customXml/itemProps10.xml><?xml version="1.0" encoding="utf-8"?>
<ds:datastoreItem xmlns:ds="http://schemas.openxmlformats.org/officeDocument/2006/customXml" ds:itemID="{275C5AE5-D9C4-4044-98C2-FC469FB4F4B1}">
  <ds:schemaRefs>
    <ds:schemaRef ds:uri="http://schemas.openxmlformats.org/officeDocument/2006/bibliography"/>
  </ds:schemaRefs>
</ds:datastoreItem>
</file>

<file path=customXml/itemProps11.xml><?xml version="1.0" encoding="utf-8"?>
<ds:datastoreItem xmlns:ds="http://schemas.openxmlformats.org/officeDocument/2006/customXml" ds:itemID="{FA3D789E-DDE7-4FF5-9C41-4BEF0003A3D4}">
  <ds:schemaRefs>
    <ds:schemaRef ds:uri="http://schemas.openxmlformats.org/officeDocument/2006/bibliography"/>
  </ds:schemaRefs>
</ds:datastoreItem>
</file>

<file path=customXml/itemProps12.xml><?xml version="1.0" encoding="utf-8"?>
<ds:datastoreItem xmlns:ds="http://schemas.openxmlformats.org/officeDocument/2006/customXml" ds:itemID="{F7DE5843-AF4D-4AB8-B1CE-32BFD3D28ABF}">
  <ds:schemaRefs>
    <ds:schemaRef ds:uri="http://schemas.openxmlformats.org/officeDocument/2006/bibliography"/>
  </ds:schemaRefs>
</ds:datastoreItem>
</file>

<file path=customXml/itemProps13.xml><?xml version="1.0" encoding="utf-8"?>
<ds:datastoreItem xmlns:ds="http://schemas.openxmlformats.org/officeDocument/2006/customXml" ds:itemID="{6A1EDA74-E2BF-40C3-BD1F-D3F464F93062}">
  <ds:schemaRefs>
    <ds:schemaRef ds:uri="http://schemas.openxmlformats.org/officeDocument/2006/bibliography"/>
  </ds:schemaRefs>
</ds:datastoreItem>
</file>

<file path=customXml/itemProps14.xml><?xml version="1.0" encoding="utf-8"?>
<ds:datastoreItem xmlns:ds="http://schemas.openxmlformats.org/officeDocument/2006/customXml" ds:itemID="{676D47ED-0B0F-4470-A942-EDF89AB7C65B}">
  <ds:schemaRefs>
    <ds:schemaRef ds:uri="http://schemas.openxmlformats.org/officeDocument/2006/bibliography"/>
  </ds:schemaRefs>
</ds:datastoreItem>
</file>

<file path=customXml/itemProps15.xml><?xml version="1.0" encoding="utf-8"?>
<ds:datastoreItem xmlns:ds="http://schemas.openxmlformats.org/officeDocument/2006/customXml" ds:itemID="{D8793B70-C57A-429E-B083-81C01F5E7960}">
  <ds:schemaRefs>
    <ds:schemaRef ds:uri="http://schemas.openxmlformats.org/officeDocument/2006/bibliography"/>
  </ds:schemaRefs>
</ds:datastoreItem>
</file>

<file path=customXml/itemProps16.xml><?xml version="1.0" encoding="utf-8"?>
<ds:datastoreItem xmlns:ds="http://schemas.openxmlformats.org/officeDocument/2006/customXml" ds:itemID="{3A732D6C-7EF5-43AA-98D1-56883694A1EB}">
  <ds:schemaRefs>
    <ds:schemaRef ds:uri="http://schemas.openxmlformats.org/officeDocument/2006/bibliography"/>
  </ds:schemaRefs>
</ds:datastoreItem>
</file>

<file path=customXml/itemProps17.xml><?xml version="1.0" encoding="utf-8"?>
<ds:datastoreItem xmlns:ds="http://schemas.openxmlformats.org/officeDocument/2006/customXml" ds:itemID="{449CB5F0-B99E-49A0-97A2-A5C86E7D5919}">
  <ds:schemaRefs>
    <ds:schemaRef ds:uri="http://schemas.openxmlformats.org/officeDocument/2006/bibliography"/>
  </ds:schemaRefs>
</ds:datastoreItem>
</file>

<file path=customXml/itemProps18.xml><?xml version="1.0" encoding="utf-8"?>
<ds:datastoreItem xmlns:ds="http://schemas.openxmlformats.org/officeDocument/2006/customXml" ds:itemID="{D5E6F247-0CD7-435B-8400-908A99CF4E48}">
  <ds:schemaRefs>
    <ds:schemaRef ds:uri="http://schemas.openxmlformats.org/officeDocument/2006/bibliography"/>
  </ds:schemaRefs>
</ds:datastoreItem>
</file>

<file path=customXml/itemProps19.xml><?xml version="1.0" encoding="utf-8"?>
<ds:datastoreItem xmlns:ds="http://schemas.openxmlformats.org/officeDocument/2006/customXml" ds:itemID="{01A110B0-1FE6-442B-847A-BC7A6CB97133}">
  <ds:schemaRefs>
    <ds:schemaRef ds:uri="http://schemas.openxmlformats.org/officeDocument/2006/bibliography"/>
  </ds:schemaRefs>
</ds:datastoreItem>
</file>

<file path=customXml/itemProps2.xml><?xml version="1.0" encoding="utf-8"?>
<ds:datastoreItem xmlns:ds="http://schemas.openxmlformats.org/officeDocument/2006/customXml" ds:itemID="{9D83E738-A202-499F-8923-6A574D6049FB}">
  <ds:schemaRefs>
    <ds:schemaRef ds:uri="http://schemas.openxmlformats.org/officeDocument/2006/bibliography"/>
  </ds:schemaRefs>
</ds:datastoreItem>
</file>

<file path=customXml/itemProps20.xml><?xml version="1.0" encoding="utf-8"?>
<ds:datastoreItem xmlns:ds="http://schemas.openxmlformats.org/officeDocument/2006/customXml" ds:itemID="{AF561199-71A3-4A81-B98B-3F5EA66C6F47}">
  <ds:schemaRefs>
    <ds:schemaRef ds:uri="http://schemas.openxmlformats.org/officeDocument/2006/bibliography"/>
  </ds:schemaRefs>
</ds:datastoreItem>
</file>

<file path=customXml/itemProps21.xml><?xml version="1.0" encoding="utf-8"?>
<ds:datastoreItem xmlns:ds="http://schemas.openxmlformats.org/officeDocument/2006/customXml" ds:itemID="{DDCCBC29-4C97-4321-BEBB-F2E0955B1C24}">
  <ds:schemaRefs>
    <ds:schemaRef ds:uri="http://schemas.openxmlformats.org/officeDocument/2006/bibliography"/>
  </ds:schemaRefs>
</ds:datastoreItem>
</file>

<file path=customXml/itemProps22.xml><?xml version="1.0" encoding="utf-8"?>
<ds:datastoreItem xmlns:ds="http://schemas.openxmlformats.org/officeDocument/2006/customXml" ds:itemID="{F29ACF83-E849-4265-B089-098857C82C26}">
  <ds:schemaRefs>
    <ds:schemaRef ds:uri="http://schemas.openxmlformats.org/officeDocument/2006/bibliography"/>
  </ds:schemaRefs>
</ds:datastoreItem>
</file>

<file path=customXml/itemProps23.xml><?xml version="1.0" encoding="utf-8"?>
<ds:datastoreItem xmlns:ds="http://schemas.openxmlformats.org/officeDocument/2006/customXml" ds:itemID="{BDDF6B40-09D6-49AB-B520-46B55AB80B80}">
  <ds:schemaRefs>
    <ds:schemaRef ds:uri="http://schemas.openxmlformats.org/officeDocument/2006/bibliography"/>
  </ds:schemaRefs>
</ds:datastoreItem>
</file>

<file path=customXml/itemProps24.xml><?xml version="1.0" encoding="utf-8"?>
<ds:datastoreItem xmlns:ds="http://schemas.openxmlformats.org/officeDocument/2006/customXml" ds:itemID="{119C96FC-B7E6-4F1A-9608-FC7F95AA819D}">
  <ds:schemaRefs>
    <ds:schemaRef ds:uri="http://schemas.openxmlformats.org/officeDocument/2006/bibliography"/>
  </ds:schemaRefs>
</ds:datastoreItem>
</file>

<file path=customXml/itemProps25.xml><?xml version="1.0" encoding="utf-8"?>
<ds:datastoreItem xmlns:ds="http://schemas.openxmlformats.org/officeDocument/2006/customXml" ds:itemID="{F9E67E8D-BD9B-4B4B-B023-04433A48141E}">
  <ds:schemaRefs>
    <ds:schemaRef ds:uri="http://schemas.openxmlformats.org/officeDocument/2006/bibliography"/>
  </ds:schemaRefs>
</ds:datastoreItem>
</file>

<file path=customXml/itemProps26.xml><?xml version="1.0" encoding="utf-8"?>
<ds:datastoreItem xmlns:ds="http://schemas.openxmlformats.org/officeDocument/2006/customXml" ds:itemID="{C6679166-5D0A-4570-8150-E6FE42A991DD}">
  <ds:schemaRefs>
    <ds:schemaRef ds:uri="http://schemas.openxmlformats.org/officeDocument/2006/bibliography"/>
  </ds:schemaRefs>
</ds:datastoreItem>
</file>

<file path=customXml/itemProps3.xml><?xml version="1.0" encoding="utf-8"?>
<ds:datastoreItem xmlns:ds="http://schemas.openxmlformats.org/officeDocument/2006/customXml" ds:itemID="{F6215E7F-143C-48D4-838A-3C34D0A3D70E}">
  <ds:schemaRefs>
    <ds:schemaRef ds:uri="http://schemas.openxmlformats.org/officeDocument/2006/bibliography"/>
  </ds:schemaRefs>
</ds:datastoreItem>
</file>

<file path=customXml/itemProps4.xml><?xml version="1.0" encoding="utf-8"?>
<ds:datastoreItem xmlns:ds="http://schemas.openxmlformats.org/officeDocument/2006/customXml" ds:itemID="{2B1D752A-2820-4FFE-9A6C-4D1B9E24763D}">
  <ds:schemaRefs>
    <ds:schemaRef ds:uri="http://schemas.openxmlformats.org/officeDocument/2006/bibliography"/>
  </ds:schemaRefs>
</ds:datastoreItem>
</file>

<file path=customXml/itemProps5.xml><?xml version="1.0" encoding="utf-8"?>
<ds:datastoreItem xmlns:ds="http://schemas.openxmlformats.org/officeDocument/2006/customXml" ds:itemID="{556A4F84-5079-4E0A-8F6A-821C1A60E061}">
  <ds:schemaRefs>
    <ds:schemaRef ds:uri="http://schemas.openxmlformats.org/officeDocument/2006/bibliography"/>
  </ds:schemaRefs>
</ds:datastoreItem>
</file>

<file path=customXml/itemProps6.xml><?xml version="1.0" encoding="utf-8"?>
<ds:datastoreItem xmlns:ds="http://schemas.openxmlformats.org/officeDocument/2006/customXml" ds:itemID="{58C17095-CE06-4B5E-931D-A79BAE56E07F}">
  <ds:schemaRefs>
    <ds:schemaRef ds:uri="http://schemas.openxmlformats.org/officeDocument/2006/bibliography"/>
  </ds:schemaRefs>
</ds:datastoreItem>
</file>

<file path=customXml/itemProps7.xml><?xml version="1.0" encoding="utf-8"?>
<ds:datastoreItem xmlns:ds="http://schemas.openxmlformats.org/officeDocument/2006/customXml" ds:itemID="{F38BAE83-5C5C-4A28-9FB2-8EFC17C2586D}">
  <ds:schemaRefs>
    <ds:schemaRef ds:uri="http://schemas.openxmlformats.org/officeDocument/2006/bibliography"/>
  </ds:schemaRefs>
</ds:datastoreItem>
</file>

<file path=customXml/itemProps8.xml><?xml version="1.0" encoding="utf-8"?>
<ds:datastoreItem xmlns:ds="http://schemas.openxmlformats.org/officeDocument/2006/customXml" ds:itemID="{EC065619-83F4-41DF-81F9-AF506C5589C8}">
  <ds:schemaRefs>
    <ds:schemaRef ds:uri="http://schemas.openxmlformats.org/officeDocument/2006/bibliography"/>
  </ds:schemaRefs>
</ds:datastoreItem>
</file>

<file path=customXml/itemProps9.xml><?xml version="1.0" encoding="utf-8"?>
<ds:datastoreItem xmlns:ds="http://schemas.openxmlformats.org/officeDocument/2006/customXml" ds:itemID="{97E391AD-74D6-4F29-9886-221C79A1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32803</Words>
  <Characters>186981</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Stolyar Vadim</cp:lastModifiedBy>
  <cp:revision>2</cp:revision>
  <cp:lastPrinted>2014-06-09T07:34:00Z</cp:lastPrinted>
  <dcterms:created xsi:type="dcterms:W3CDTF">2014-07-09T04:13:00Z</dcterms:created>
  <dcterms:modified xsi:type="dcterms:W3CDTF">2014-07-09T04:13:00Z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-368037452</vt:i4>
  </property>
</Properties>
</file>